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2DFEC81B" w14:textId="77777777" w:rsidTr="00D74AE1">
        <w:trPr>
          <w:trHeight w:hRule="exact" w:val="2948"/>
        </w:trPr>
        <w:tc>
          <w:tcPr>
            <w:tcW w:w="11185" w:type="dxa"/>
            <w:vAlign w:val="center"/>
          </w:tcPr>
          <w:p w14:paraId="5E779E3F" w14:textId="77777777" w:rsidR="00974E99" w:rsidRPr="00F55AD7" w:rsidRDefault="00974E99" w:rsidP="00E21A27">
            <w:pPr>
              <w:pStyle w:val="Documenttype"/>
            </w:pPr>
            <w:r w:rsidRPr="00F55AD7">
              <w:t>I</w:t>
            </w:r>
            <w:bookmarkStart w:id="0" w:name="_Ref446317644"/>
            <w:bookmarkEnd w:id="0"/>
            <w:r w:rsidRPr="00F55AD7">
              <w:t xml:space="preserve">ALA </w:t>
            </w:r>
            <w:r w:rsidR="0093492E" w:rsidRPr="00F55AD7">
              <w:t>G</w:t>
            </w:r>
            <w:r w:rsidR="00722236" w:rsidRPr="00F55AD7">
              <w:t>uideline</w:t>
            </w:r>
          </w:p>
        </w:tc>
      </w:tr>
    </w:tbl>
    <w:p w14:paraId="224F78E5" w14:textId="77777777" w:rsidR="008972C3" w:rsidRPr="00F55AD7" w:rsidRDefault="008972C3" w:rsidP="003274DB"/>
    <w:p w14:paraId="5DDDAECC" w14:textId="77777777" w:rsidR="0026038D" w:rsidRPr="00F55AD7" w:rsidRDefault="0026038D" w:rsidP="003274DB"/>
    <w:p w14:paraId="1C87BE80" w14:textId="7660600E" w:rsidR="00776004" w:rsidRPr="00E77F53" w:rsidRDefault="00B566C6" w:rsidP="00E77F53">
      <w:pPr>
        <w:pStyle w:val="Documentname"/>
        <w:spacing w:line="240" w:lineRule="auto"/>
        <w:jc w:val="center"/>
        <w:rPr>
          <w:b/>
          <w:color w:val="026699"/>
          <w:sz w:val="72"/>
          <w:szCs w:val="72"/>
        </w:rPr>
      </w:pPr>
      <w:r w:rsidRPr="00B566C6">
        <w:rPr>
          <w:b/>
          <w:color w:val="026699"/>
          <w:sz w:val="72"/>
          <w:szCs w:val="72"/>
        </w:rPr>
        <w:t>VTS Voice Communications and Phraseology</w:t>
      </w:r>
    </w:p>
    <w:p w14:paraId="1EA3E7AE" w14:textId="77777777" w:rsidR="00CF49CC" w:rsidRPr="00F55AD7" w:rsidRDefault="00CF49CC" w:rsidP="00D74AE1"/>
    <w:p w14:paraId="10FBB403" w14:textId="77777777" w:rsidR="004E0BBB" w:rsidRPr="00F55AD7" w:rsidRDefault="004E0BBB" w:rsidP="00D74AE1"/>
    <w:p w14:paraId="23359A9A" w14:textId="77777777" w:rsidR="004E0BBB" w:rsidRPr="00F55AD7" w:rsidRDefault="004E0BBB" w:rsidP="00D74AE1"/>
    <w:p w14:paraId="5A78D2AC" w14:textId="77777777" w:rsidR="004E0BBB" w:rsidRPr="00F55AD7" w:rsidRDefault="004E0BBB" w:rsidP="00D74AE1"/>
    <w:p w14:paraId="6836EA52" w14:textId="77777777" w:rsidR="004E0BBB" w:rsidRPr="00F55AD7" w:rsidRDefault="004E0BBB" w:rsidP="00D74AE1"/>
    <w:p w14:paraId="1DC843D4" w14:textId="77777777" w:rsidR="004E0BBB" w:rsidRPr="00F55AD7" w:rsidRDefault="004E0BBB" w:rsidP="00D74AE1"/>
    <w:p w14:paraId="26DECF0B" w14:textId="77777777" w:rsidR="004E0BBB" w:rsidRPr="00F55AD7" w:rsidRDefault="004E0BBB" w:rsidP="00D74AE1"/>
    <w:p w14:paraId="4CB9A739" w14:textId="77777777" w:rsidR="004E0BBB" w:rsidRPr="00F55AD7" w:rsidRDefault="004E0BBB" w:rsidP="00D74AE1"/>
    <w:p w14:paraId="09510177" w14:textId="77777777" w:rsidR="004E0BBB" w:rsidRPr="00F55AD7" w:rsidRDefault="004E0BBB" w:rsidP="00D74AE1"/>
    <w:p w14:paraId="03B1D7D9" w14:textId="77777777" w:rsidR="004E0BBB" w:rsidRPr="00F55AD7" w:rsidRDefault="004E0BBB" w:rsidP="00D74AE1"/>
    <w:p w14:paraId="58B25A5A" w14:textId="77777777" w:rsidR="004E0BBB" w:rsidRPr="00F55AD7" w:rsidRDefault="004E0BBB" w:rsidP="00D74AE1"/>
    <w:p w14:paraId="4D410337" w14:textId="77777777" w:rsidR="004E0BBB" w:rsidRPr="00F55AD7" w:rsidRDefault="004E0BBB" w:rsidP="00D74AE1"/>
    <w:p w14:paraId="52252A9F" w14:textId="77777777" w:rsidR="00734BC6" w:rsidRPr="00F55AD7" w:rsidRDefault="00734BC6" w:rsidP="00D74AE1"/>
    <w:p w14:paraId="76E10733" w14:textId="77777777" w:rsidR="004E0BBB" w:rsidRPr="00F55AD7" w:rsidRDefault="004E0BBB" w:rsidP="00D74AE1"/>
    <w:p w14:paraId="31DE2FE1" w14:textId="77777777" w:rsidR="004E0BBB" w:rsidRPr="00F55AD7" w:rsidRDefault="004E0BBB" w:rsidP="00D74AE1"/>
    <w:p w14:paraId="33DFAA6C" w14:textId="77777777" w:rsidR="004E0BBB" w:rsidRPr="00F55AD7" w:rsidRDefault="004E0BBB" w:rsidP="00D74AE1"/>
    <w:p w14:paraId="2699C95A" w14:textId="77777777" w:rsidR="004E0BBB" w:rsidRPr="00F55AD7" w:rsidRDefault="004E0BBB" w:rsidP="00D74AE1"/>
    <w:p w14:paraId="74CE4C8C" w14:textId="77777777" w:rsidR="004E0BBB" w:rsidRPr="00F55AD7" w:rsidRDefault="004E0BBB" w:rsidP="00D74AE1"/>
    <w:p w14:paraId="295B824F" w14:textId="77777777" w:rsidR="004E0BBB" w:rsidRPr="00F55AD7" w:rsidRDefault="004E0BBB" w:rsidP="00D74AE1"/>
    <w:p w14:paraId="36A2D675" w14:textId="77777777" w:rsidR="004E0BBB" w:rsidRPr="00F55AD7" w:rsidRDefault="004E0BBB" w:rsidP="00D74AE1"/>
    <w:p w14:paraId="200A2477" w14:textId="77777777" w:rsidR="004E0BBB" w:rsidRPr="00F55AD7" w:rsidRDefault="004E0BBB" w:rsidP="00D74AE1"/>
    <w:p w14:paraId="4025BA87" w14:textId="6A25DAA4" w:rsidR="004E0BBB" w:rsidRDefault="002735DD" w:rsidP="004E0BBB">
      <w:pPr>
        <w:pStyle w:val="Editionnumber"/>
        <w:rPr>
          <w:ins w:id="1" w:author="3070" w:date="2020-08-07T16:11:00Z"/>
          <w:color w:val="026699"/>
        </w:rPr>
      </w:pPr>
      <w:r w:rsidRPr="00E77F53">
        <w:rPr>
          <w:color w:val="026699"/>
        </w:rPr>
        <w:t xml:space="preserve">Edition </w:t>
      </w:r>
      <w:r w:rsidR="00E77F53" w:rsidRPr="00E77F53">
        <w:rPr>
          <w:color w:val="026699"/>
        </w:rPr>
        <w:t>1.</w:t>
      </w:r>
      <w:r w:rsidR="00B566C6">
        <w:rPr>
          <w:color w:val="026699"/>
        </w:rPr>
        <w:t>2</w:t>
      </w:r>
    </w:p>
    <w:p w14:paraId="4941B8BE" w14:textId="7FBF6A1B" w:rsidR="00BD5A06" w:rsidRPr="00BD5A06" w:rsidRDefault="00BD5A06" w:rsidP="004E0BBB">
      <w:pPr>
        <w:pStyle w:val="Editionnumber"/>
        <w:rPr>
          <w:color w:val="026699"/>
          <w:sz w:val="28"/>
          <w:szCs w:val="28"/>
          <w:rPrChange w:id="2" w:author="3070" w:date="2020-08-07T16:11:00Z">
            <w:rPr>
              <w:color w:val="026699"/>
            </w:rPr>
          </w:rPrChange>
        </w:rPr>
      </w:pPr>
      <w:ins w:id="3" w:author="3070" w:date="2020-08-07T16:11:00Z">
        <w:r w:rsidRPr="00BD5A06">
          <w:rPr>
            <w:color w:val="026699"/>
            <w:sz w:val="28"/>
            <w:szCs w:val="28"/>
            <w:rPrChange w:id="4" w:author="3070" w:date="2020-08-07T16:11:00Z">
              <w:rPr>
                <w:color w:val="026699"/>
              </w:rPr>
            </w:rPrChange>
          </w:rPr>
          <w:t xml:space="preserve">Revision </w:t>
        </w:r>
        <w:del w:id="5" w:author="LANDI Michele (C.C.)" w:date="2020-09-29T12:34:00Z">
          <w:r w:rsidRPr="00BD5A06" w:rsidDel="002D6BAE">
            <w:rPr>
              <w:color w:val="026699"/>
              <w:sz w:val="28"/>
              <w:szCs w:val="28"/>
              <w:rPrChange w:id="6" w:author="3070" w:date="2020-08-07T16:11:00Z">
                <w:rPr>
                  <w:color w:val="026699"/>
                </w:rPr>
              </w:rPrChange>
            </w:rPr>
            <w:delText>CG</w:delText>
          </w:r>
        </w:del>
      </w:ins>
      <w:ins w:id="7" w:author="LANDI Michele (C.C.)" w:date="2020-09-29T12:34:00Z">
        <w:r w:rsidR="002D6BAE">
          <w:rPr>
            <w:color w:val="026699"/>
            <w:sz w:val="28"/>
            <w:szCs w:val="28"/>
          </w:rPr>
          <w:t>VTS49</w:t>
        </w:r>
      </w:ins>
      <w:ins w:id="8" w:author="3070" w:date="2020-08-07T16:11:00Z">
        <w:del w:id="9" w:author="LANDI Michele (C.C.)" w:date="2020-09-29T12:34:00Z">
          <w:r w:rsidRPr="00BD5A06" w:rsidDel="002D6BAE">
            <w:rPr>
              <w:color w:val="026699"/>
              <w:sz w:val="28"/>
              <w:szCs w:val="28"/>
              <w:rPrChange w:id="10" w:author="3070" w:date="2020-08-07T16:11:00Z">
                <w:rPr>
                  <w:color w:val="026699"/>
                </w:rPr>
              </w:rPrChange>
            </w:rPr>
            <w:delText>4</w:delText>
          </w:r>
        </w:del>
      </w:ins>
      <w:ins w:id="11" w:author="LANDI Michele (C.C.)" w:date="2020-09-29T12:34:00Z">
        <w:r w:rsidR="002D6BAE">
          <w:rPr>
            <w:color w:val="026699"/>
            <w:sz w:val="28"/>
            <w:szCs w:val="28"/>
          </w:rPr>
          <w:t>.</w:t>
        </w:r>
      </w:ins>
      <w:ins w:id="12" w:author="3070" w:date="2020-10-13T12:59:00Z">
        <w:r w:rsidR="00EB0FD4">
          <w:rPr>
            <w:color w:val="026699"/>
            <w:sz w:val="28"/>
            <w:szCs w:val="28"/>
          </w:rPr>
          <w:t>6</w:t>
        </w:r>
      </w:ins>
      <w:ins w:id="13" w:author="LANDI Michele (C.C.)" w:date="2020-10-01T12:08:00Z">
        <w:del w:id="14" w:author="3070" w:date="2020-10-08T13:03:00Z">
          <w:r w:rsidR="001C51F2" w:rsidDel="0046402A">
            <w:rPr>
              <w:color w:val="026699"/>
              <w:sz w:val="28"/>
              <w:szCs w:val="28"/>
            </w:rPr>
            <w:delText>3</w:delText>
          </w:r>
        </w:del>
      </w:ins>
      <w:ins w:id="15" w:author="3070" w:date="2020-08-07T16:11:00Z">
        <w:del w:id="16" w:author="LANDI Michele (C.C.)" w:date="2020-09-29T12:34:00Z">
          <w:r w:rsidRPr="00BD5A06" w:rsidDel="002D6BAE">
            <w:rPr>
              <w:color w:val="026699"/>
              <w:sz w:val="28"/>
              <w:szCs w:val="28"/>
              <w:rPrChange w:id="17" w:author="3070" w:date="2020-08-07T16:11:00Z">
                <w:rPr>
                  <w:color w:val="026699"/>
                </w:rPr>
              </w:rPrChange>
            </w:rPr>
            <w:delText>-10</w:delText>
          </w:r>
        </w:del>
        <w:r w:rsidRPr="00BD5A06">
          <w:rPr>
            <w:color w:val="026699"/>
            <w:sz w:val="28"/>
            <w:szCs w:val="28"/>
            <w:rPrChange w:id="18" w:author="3070" w:date="2020-08-07T16:11:00Z">
              <w:rPr>
                <w:color w:val="026699"/>
              </w:rPr>
            </w:rPrChange>
          </w:rPr>
          <w:t xml:space="preserve"> </w:t>
        </w:r>
      </w:ins>
      <w:ins w:id="19" w:author="3070" w:date="2020-08-07T16:12:00Z">
        <w:r>
          <w:rPr>
            <w:color w:val="026699"/>
            <w:sz w:val="28"/>
            <w:szCs w:val="28"/>
          </w:rPr>
          <w:t>(</w:t>
        </w:r>
      </w:ins>
      <w:ins w:id="20" w:author="LANDI Michele (C.C.)" w:date="2020-10-01T12:08:00Z">
        <w:r w:rsidR="001C51F2">
          <w:rPr>
            <w:color w:val="026699"/>
            <w:sz w:val="28"/>
            <w:szCs w:val="28"/>
          </w:rPr>
          <w:t xml:space="preserve">October </w:t>
        </w:r>
      </w:ins>
      <w:ins w:id="21" w:author="3070" w:date="2020-08-07T16:11:00Z">
        <w:del w:id="22" w:author="LANDI Michele (C.C.)" w:date="2020-09-29T12:34:00Z">
          <w:r w:rsidRPr="00BD5A06" w:rsidDel="002D6BAE">
            <w:rPr>
              <w:color w:val="026699"/>
              <w:sz w:val="28"/>
              <w:szCs w:val="28"/>
              <w:rPrChange w:id="23" w:author="3070" w:date="2020-08-07T16:11:00Z">
                <w:rPr>
                  <w:color w:val="026699"/>
                </w:rPr>
              </w:rPrChange>
            </w:rPr>
            <w:delText xml:space="preserve">August </w:delText>
          </w:r>
        </w:del>
        <w:r w:rsidRPr="00BD5A06">
          <w:rPr>
            <w:color w:val="026699"/>
            <w:sz w:val="28"/>
            <w:szCs w:val="28"/>
            <w:rPrChange w:id="24" w:author="3070" w:date="2020-08-07T16:11:00Z">
              <w:rPr>
                <w:color w:val="026699"/>
              </w:rPr>
            </w:rPrChange>
          </w:rPr>
          <w:t>2020</w:t>
        </w:r>
      </w:ins>
      <w:ins w:id="25" w:author="3070" w:date="2020-08-07T16:12:00Z">
        <w:r>
          <w:rPr>
            <w:color w:val="026699"/>
            <w:sz w:val="28"/>
            <w:szCs w:val="28"/>
          </w:rPr>
          <w:t>)</w:t>
        </w:r>
      </w:ins>
    </w:p>
    <w:p w14:paraId="0271A9F5" w14:textId="77777777" w:rsidR="00BC27F6" w:rsidRPr="00F55AD7" w:rsidRDefault="00BC27F6" w:rsidP="00D74AE1">
      <w:pPr>
        <w:sectPr w:rsidR="00BC27F6" w:rsidRPr="00F55AD7" w:rsidSect="000D1D43">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pgBorders w:display="firstPage" w:offsetFrom="page">
            <w:top w:val="thickThinSmallGap" w:sz="24" w:space="24" w:color="026699"/>
            <w:left w:val="thickThinSmallGap" w:sz="24" w:space="24" w:color="026699"/>
            <w:bottom w:val="thinThickSmallGap" w:sz="24" w:space="24" w:color="026699"/>
            <w:right w:val="thinThickSmallGap" w:sz="24" w:space="24" w:color="026699"/>
          </w:pgBorders>
          <w:cols w:space="708"/>
          <w:docGrid w:linePitch="360"/>
        </w:sect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F55AD7" w14:paraId="69B771A1" w14:textId="77777777" w:rsidTr="005E4659">
        <w:tc>
          <w:tcPr>
            <w:tcW w:w="1908" w:type="dxa"/>
          </w:tcPr>
          <w:p w14:paraId="5D91D878" w14:textId="77777777" w:rsidR="00914E26" w:rsidRPr="00F55AD7" w:rsidRDefault="00914E26" w:rsidP="00414698">
            <w:pPr>
              <w:pStyle w:val="Tableheading"/>
              <w:rPr>
                <w:lang w:val="en-GB"/>
              </w:rPr>
            </w:pPr>
            <w:r w:rsidRPr="00F55AD7">
              <w:rPr>
                <w:lang w:val="en-GB"/>
              </w:rPr>
              <w:lastRenderedPageBreak/>
              <w:t>Date</w:t>
            </w:r>
          </w:p>
        </w:tc>
        <w:tc>
          <w:tcPr>
            <w:tcW w:w="3576" w:type="dxa"/>
          </w:tcPr>
          <w:p w14:paraId="3F2A63D7" w14:textId="77777777" w:rsidR="00914E26" w:rsidRPr="00F55AD7" w:rsidRDefault="00914E26" w:rsidP="00414698">
            <w:pPr>
              <w:pStyle w:val="Tableheading"/>
              <w:rPr>
                <w:lang w:val="en-GB"/>
              </w:rPr>
            </w:pPr>
            <w:r w:rsidRPr="00F55AD7">
              <w:rPr>
                <w:lang w:val="en-GB"/>
              </w:rPr>
              <w:t>Page / Section Revised</w:t>
            </w:r>
          </w:p>
        </w:tc>
        <w:tc>
          <w:tcPr>
            <w:tcW w:w="5001" w:type="dxa"/>
          </w:tcPr>
          <w:p w14:paraId="5844FD54" w14:textId="77777777" w:rsidR="00914E26" w:rsidRPr="00F55AD7" w:rsidRDefault="00914E26" w:rsidP="00414698">
            <w:pPr>
              <w:pStyle w:val="Tableheading"/>
              <w:rPr>
                <w:lang w:val="en-GB"/>
              </w:rPr>
            </w:pPr>
            <w:r w:rsidRPr="00F55AD7">
              <w:rPr>
                <w:lang w:val="en-GB"/>
              </w:rPr>
              <w:t>Requirement for Revision</w:t>
            </w:r>
          </w:p>
        </w:tc>
      </w:tr>
      <w:tr w:rsidR="005E4659" w:rsidRPr="00F55AD7" w14:paraId="2DDEE454" w14:textId="77777777" w:rsidTr="005E4659">
        <w:trPr>
          <w:trHeight w:val="851"/>
        </w:trPr>
        <w:tc>
          <w:tcPr>
            <w:tcW w:w="1908" w:type="dxa"/>
            <w:vAlign w:val="center"/>
          </w:tcPr>
          <w:p w14:paraId="3D8F1FD4" w14:textId="77777777" w:rsidR="00914E26" w:rsidRPr="00F55AD7" w:rsidRDefault="00706254" w:rsidP="00914E26">
            <w:pPr>
              <w:pStyle w:val="Tabletext"/>
            </w:pPr>
            <w:r>
              <w:t>2 October 2019</w:t>
            </w:r>
          </w:p>
        </w:tc>
        <w:tc>
          <w:tcPr>
            <w:tcW w:w="3576" w:type="dxa"/>
            <w:vAlign w:val="center"/>
          </w:tcPr>
          <w:p w14:paraId="36C4E8E6" w14:textId="77777777" w:rsidR="00914E26" w:rsidRPr="00F55AD7" w:rsidRDefault="00706254" w:rsidP="00914E26">
            <w:pPr>
              <w:pStyle w:val="Tabletext"/>
            </w:pPr>
            <w:r>
              <w:t>Version 1.0</w:t>
            </w:r>
          </w:p>
        </w:tc>
        <w:tc>
          <w:tcPr>
            <w:tcW w:w="5001" w:type="dxa"/>
            <w:vAlign w:val="center"/>
          </w:tcPr>
          <w:p w14:paraId="3B279413" w14:textId="77777777" w:rsidR="003D679D" w:rsidRDefault="00706254" w:rsidP="00C6349F">
            <w:pPr>
              <w:pStyle w:val="Tabletext"/>
            </w:pPr>
            <w:r>
              <w:t xml:space="preserve">Document formally released </w:t>
            </w:r>
            <w:r w:rsidR="003D679D">
              <w:t xml:space="preserve">to the Australian VTS Advisory Group </w:t>
            </w:r>
            <w:r>
              <w:t>based on Input to VTS47</w:t>
            </w:r>
            <w:r w:rsidR="003D679D">
              <w:t xml:space="preserve"> </w:t>
            </w:r>
            <w:r w:rsidR="003D679D" w:rsidRPr="003D679D">
              <w:t>(</w:t>
            </w:r>
            <w:r w:rsidR="003D679D" w:rsidRPr="003D679D">
              <w:rPr>
                <w:rFonts w:ascii="Calibri" w:hAnsi="Calibri"/>
              </w:rPr>
              <w:t>VTS47-3.1.15.1)</w:t>
            </w:r>
            <w:r w:rsidR="003D679D">
              <w:rPr>
                <w:rFonts w:ascii="Calibri" w:hAnsi="Calibri"/>
              </w:rPr>
              <w:t xml:space="preserve"> for trial in their VTS Centres</w:t>
            </w:r>
            <w:r w:rsidRPr="003D679D">
              <w:t>.</w:t>
            </w:r>
            <w:r w:rsidR="00C6349F">
              <w:t xml:space="preserve"> </w:t>
            </w:r>
            <w:r w:rsidR="003D679D">
              <w:t xml:space="preserve"> </w:t>
            </w:r>
          </w:p>
          <w:p w14:paraId="7868728B" w14:textId="77777777" w:rsidR="00C6349F" w:rsidRDefault="00C6349F" w:rsidP="00C6349F">
            <w:pPr>
              <w:pStyle w:val="Tabletext"/>
            </w:pPr>
            <w:r>
              <w:t>Input from the China MSA paper on emergency scenarios (VTS47-3.19) has been incorporated into Sections 6.16 and examples added under 6.17.</w:t>
            </w:r>
            <w:r w:rsidR="00706254">
              <w:t xml:space="preserve">  </w:t>
            </w:r>
          </w:p>
          <w:p w14:paraId="59FF2FF0" w14:textId="77777777" w:rsidR="00914E26" w:rsidRPr="00F55AD7" w:rsidRDefault="00706254" w:rsidP="00FD4E8A">
            <w:pPr>
              <w:pStyle w:val="Tabletext"/>
            </w:pPr>
            <w:r>
              <w:t xml:space="preserve">Some minor amendments from the VTS47 </w:t>
            </w:r>
            <w:r w:rsidR="00DD6E8A">
              <w:t xml:space="preserve">working paper </w:t>
            </w:r>
            <w:r w:rsidR="003D679D">
              <w:t>were also</w:t>
            </w:r>
            <w:r w:rsidR="00C6349F">
              <w:t xml:space="preserve"> </w:t>
            </w:r>
            <w:r w:rsidR="003D679D">
              <w:t>included</w:t>
            </w:r>
            <w:r>
              <w:t xml:space="preserve">. </w:t>
            </w:r>
          </w:p>
        </w:tc>
      </w:tr>
      <w:tr w:rsidR="005E4659" w:rsidRPr="00F55AD7" w14:paraId="07EEA6E4" w14:textId="77777777" w:rsidTr="005E4659">
        <w:trPr>
          <w:trHeight w:val="851"/>
        </w:trPr>
        <w:tc>
          <w:tcPr>
            <w:tcW w:w="1908" w:type="dxa"/>
            <w:vAlign w:val="center"/>
          </w:tcPr>
          <w:p w14:paraId="5AEA31B2" w14:textId="77777777" w:rsidR="00914E26" w:rsidRPr="00F55AD7" w:rsidRDefault="00DD6E8A" w:rsidP="00914E26">
            <w:pPr>
              <w:pStyle w:val="Tabletext"/>
            </w:pPr>
            <w:r>
              <w:t>24 January 2020</w:t>
            </w:r>
          </w:p>
        </w:tc>
        <w:tc>
          <w:tcPr>
            <w:tcW w:w="3576" w:type="dxa"/>
            <w:vAlign w:val="center"/>
          </w:tcPr>
          <w:p w14:paraId="658168EE" w14:textId="77777777" w:rsidR="00914E26" w:rsidRPr="00F55AD7" w:rsidRDefault="00DD6E8A" w:rsidP="00914E26">
            <w:pPr>
              <w:pStyle w:val="Tabletext"/>
            </w:pPr>
            <w:r>
              <w:t>Version 1.1</w:t>
            </w:r>
          </w:p>
        </w:tc>
        <w:tc>
          <w:tcPr>
            <w:tcW w:w="5001" w:type="dxa"/>
            <w:vAlign w:val="center"/>
          </w:tcPr>
          <w:p w14:paraId="30A3688D" w14:textId="77777777" w:rsidR="00914E26" w:rsidRPr="00F55AD7" w:rsidRDefault="008835D4" w:rsidP="00870D51">
            <w:pPr>
              <w:pStyle w:val="Tabletext"/>
            </w:pPr>
            <w:r>
              <w:t>F</w:t>
            </w:r>
            <w:r w:rsidR="00DD6E8A">
              <w:t xml:space="preserve">eedback </w:t>
            </w:r>
            <w:r w:rsidR="00870D51">
              <w:t xml:space="preserve">received </w:t>
            </w:r>
            <w:r w:rsidR="003D679D">
              <w:t xml:space="preserve">from </w:t>
            </w:r>
            <w:r w:rsidR="00DD6E8A">
              <w:t>Australian VTS Centres</w:t>
            </w:r>
            <w:r w:rsidR="003D679D">
              <w:t xml:space="preserve"> has been incorporated.</w:t>
            </w:r>
            <w:r w:rsidR="00F04981">
              <w:t xml:space="preserve"> Additional example questions have been added to </w:t>
            </w:r>
            <w:r w:rsidR="00870D51">
              <w:t xml:space="preserve">section </w:t>
            </w:r>
            <w:r w:rsidR="00F04981">
              <w:t xml:space="preserve">6.16. </w:t>
            </w:r>
          </w:p>
        </w:tc>
      </w:tr>
      <w:tr w:rsidR="005E4659" w:rsidRPr="00F55AD7" w14:paraId="5880AC04" w14:textId="77777777" w:rsidTr="005E4659">
        <w:trPr>
          <w:trHeight w:val="851"/>
        </w:trPr>
        <w:tc>
          <w:tcPr>
            <w:tcW w:w="1908" w:type="dxa"/>
            <w:vAlign w:val="center"/>
          </w:tcPr>
          <w:p w14:paraId="69853F1C" w14:textId="3B0140BC" w:rsidR="00914E26" w:rsidRPr="00F55AD7" w:rsidRDefault="00B566C6" w:rsidP="00914E26">
            <w:pPr>
              <w:pStyle w:val="Tabletext"/>
            </w:pPr>
            <w:r>
              <w:t>26 February 2020</w:t>
            </w:r>
          </w:p>
        </w:tc>
        <w:tc>
          <w:tcPr>
            <w:tcW w:w="3576" w:type="dxa"/>
            <w:vAlign w:val="center"/>
          </w:tcPr>
          <w:p w14:paraId="37D2FD8C" w14:textId="75C33EAB" w:rsidR="00914E26" w:rsidRPr="00F55AD7" w:rsidRDefault="00B566C6" w:rsidP="00914E26">
            <w:pPr>
              <w:pStyle w:val="Tabletext"/>
            </w:pPr>
            <w:r>
              <w:t>Version 1.2</w:t>
            </w:r>
          </w:p>
        </w:tc>
        <w:tc>
          <w:tcPr>
            <w:tcW w:w="5001" w:type="dxa"/>
            <w:vAlign w:val="center"/>
          </w:tcPr>
          <w:p w14:paraId="3455BEAC" w14:textId="5A648B8D" w:rsidR="00914E26" w:rsidRPr="00F55AD7" w:rsidRDefault="00B566C6" w:rsidP="00914E26">
            <w:pPr>
              <w:pStyle w:val="Tabletext"/>
            </w:pPr>
            <w:r>
              <w:t>Merged with IALA Guideline 1132</w:t>
            </w:r>
          </w:p>
        </w:tc>
      </w:tr>
      <w:tr w:rsidR="005E4659" w:rsidRPr="00F55AD7" w14:paraId="57E76D81" w14:textId="77777777" w:rsidTr="005E4659">
        <w:trPr>
          <w:trHeight w:val="851"/>
        </w:trPr>
        <w:tc>
          <w:tcPr>
            <w:tcW w:w="1908" w:type="dxa"/>
            <w:vAlign w:val="center"/>
          </w:tcPr>
          <w:p w14:paraId="5B5405FE" w14:textId="77777777" w:rsidR="00914E26" w:rsidRPr="00F55AD7" w:rsidRDefault="00914E26" w:rsidP="00914E26">
            <w:pPr>
              <w:pStyle w:val="Tabletext"/>
            </w:pPr>
          </w:p>
        </w:tc>
        <w:tc>
          <w:tcPr>
            <w:tcW w:w="3576" w:type="dxa"/>
            <w:vAlign w:val="center"/>
          </w:tcPr>
          <w:p w14:paraId="4176DABC" w14:textId="77777777" w:rsidR="00914E26" w:rsidRPr="00F55AD7" w:rsidRDefault="00914E26" w:rsidP="00914E26">
            <w:pPr>
              <w:pStyle w:val="Tabletext"/>
            </w:pPr>
          </w:p>
        </w:tc>
        <w:tc>
          <w:tcPr>
            <w:tcW w:w="5001" w:type="dxa"/>
            <w:vAlign w:val="center"/>
          </w:tcPr>
          <w:p w14:paraId="07B222A3" w14:textId="77777777" w:rsidR="00914E26" w:rsidRPr="00F55AD7" w:rsidRDefault="00914E26" w:rsidP="00914E26">
            <w:pPr>
              <w:pStyle w:val="Tabletext"/>
            </w:pPr>
          </w:p>
        </w:tc>
      </w:tr>
      <w:tr w:rsidR="005E4659" w:rsidRPr="00F55AD7" w14:paraId="3EB89F42" w14:textId="77777777" w:rsidTr="005E4659">
        <w:trPr>
          <w:trHeight w:val="851"/>
        </w:trPr>
        <w:tc>
          <w:tcPr>
            <w:tcW w:w="1908" w:type="dxa"/>
            <w:vAlign w:val="center"/>
          </w:tcPr>
          <w:p w14:paraId="6460C0BB" w14:textId="77777777" w:rsidR="00914E26" w:rsidRPr="00F55AD7" w:rsidRDefault="00914E26" w:rsidP="00914E26">
            <w:pPr>
              <w:pStyle w:val="Tabletext"/>
            </w:pPr>
          </w:p>
        </w:tc>
        <w:tc>
          <w:tcPr>
            <w:tcW w:w="3576" w:type="dxa"/>
            <w:vAlign w:val="center"/>
          </w:tcPr>
          <w:p w14:paraId="6ECEC216" w14:textId="77777777" w:rsidR="00914E26" w:rsidRPr="00F55AD7" w:rsidRDefault="00914E26" w:rsidP="00914E26">
            <w:pPr>
              <w:pStyle w:val="Tabletext"/>
            </w:pPr>
          </w:p>
        </w:tc>
        <w:tc>
          <w:tcPr>
            <w:tcW w:w="5001" w:type="dxa"/>
            <w:vAlign w:val="center"/>
          </w:tcPr>
          <w:p w14:paraId="0CF8C560" w14:textId="77777777" w:rsidR="00914E26" w:rsidRPr="00F55AD7" w:rsidRDefault="00914E26" w:rsidP="00914E26">
            <w:pPr>
              <w:pStyle w:val="Tabletext"/>
            </w:pPr>
          </w:p>
        </w:tc>
      </w:tr>
      <w:tr w:rsidR="005E4659" w:rsidRPr="00F55AD7" w14:paraId="5CCF4953" w14:textId="77777777" w:rsidTr="005E4659">
        <w:trPr>
          <w:trHeight w:val="851"/>
        </w:trPr>
        <w:tc>
          <w:tcPr>
            <w:tcW w:w="1908" w:type="dxa"/>
            <w:vAlign w:val="center"/>
          </w:tcPr>
          <w:p w14:paraId="4BC28755" w14:textId="77777777" w:rsidR="00914E26" w:rsidRPr="00F55AD7" w:rsidRDefault="00914E26" w:rsidP="00914E26">
            <w:pPr>
              <w:pStyle w:val="Tabletext"/>
            </w:pPr>
          </w:p>
        </w:tc>
        <w:tc>
          <w:tcPr>
            <w:tcW w:w="3576" w:type="dxa"/>
            <w:vAlign w:val="center"/>
          </w:tcPr>
          <w:p w14:paraId="00CEB85A" w14:textId="77777777" w:rsidR="00914E26" w:rsidRPr="00F55AD7" w:rsidRDefault="00914E26" w:rsidP="00914E26">
            <w:pPr>
              <w:pStyle w:val="Tabletext"/>
            </w:pPr>
          </w:p>
        </w:tc>
        <w:tc>
          <w:tcPr>
            <w:tcW w:w="5001" w:type="dxa"/>
            <w:vAlign w:val="center"/>
          </w:tcPr>
          <w:p w14:paraId="1582FA76" w14:textId="77777777" w:rsidR="00914E26" w:rsidRPr="00F55AD7" w:rsidRDefault="00914E26" w:rsidP="00914E26">
            <w:pPr>
              <w:pStyle w:val="Tabletext"/>
            </w:pPr>
          </w:p>
        </w:tc>
      </w:tr>
    </w:tbl>
    <w:p w14:paraId="173CCCEF" w14:textId="77777777" w:rsidR="00914E26" w:rsidRPr="00F55AD7" w:rsidRDefault="00914E26" w:rsidP="00D74AE1"/>
    <w:p w14:paraId="128EAB78" w14:textId="77777777" w:rsidR="005E4659" w:rsidRPr="00F55AD7" w:rsidRDefault="005E4659" w:rsidP="00914E26">
      <w:pPr>
        <w:spacing w:after="200" w:line="276" w:lineRule="auto"/>
        <w:sectPr w:rsidR="005E4659" w:rsidRPr="00F55AD7" w:rsidSect="00C716E5">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5C31C1DF" w14:textId="5CE1DD67" w:rsidR="00D7196E" w:rsidRDefault="004A4EC4">
      <w:pPr>
        <w:pStyle w:val="TOC1"/>
        <w:rPr>
          <w:b w:val="0"/>
          <w:color w:val="auto"/>
          <w:lang w:val="en-AU" w:eastAsia="en-AU"/>
        </w:rPr>
      </w:pPr>
      <w:r w:rsidRPr="00F55AD7">
        <w:rPr>
          <w:rFonts w:eastAsia="Times New Roman" w:cs="Times New Roman"/>
          <w:b w:val="0"/>
          <w:noProof w:val="0"/>
          <w:szCs w:val="20"/>
        </w:rPr>
        <w:lastRenderedPageBreak/>
        <w:fldChar w:fldCharType="begin"/>
      </w:r>
      <w:r w:rsidRPr="00F55AD7">
        <w:rPr>
          <w:rFonts w:eastAsia="Times New Roman" w:cs="Times New Roman"/>
          <w:b w:val="0"/>
          <w:noProof w:val="0"/>
          <w:szCs w:val="20"/>
        </w:rPr>
        <w:instrText xml:space="preserve"> TOC \o "1-3" \t "Annex,4,Appendix,5" </w:instrText>
      </w:r>
      <w:r w:rsidRPr="00F55AD7">
        <w:rPr>
          <w:rFonts w:eastAsia="Times New Roman" w:cs="Times New Roman"/>
          <w:b w:val="0"/>
          <w:noProof w:val="0"/>
          <w:szCs w:val="20"/>
        </w:rPr>
        <w:fldChar w:fldCharType="separate"/>
      </w:r>
      <w:r w:rsidR="00D7196E" w:rsidRPr="00F04CA4">
        <w:t>1.</w:t>
      </w:r>
      <w:r w:rsidR="00D7196E">
        <w:rPr>
          <w:b w:val="0"/>
          <w:color w:val="auto"/>
          <w:lang w:val="en-AU" w:eastAsia="en-AU"/>
        </w:rPr>
        <w:tab/>
      </w:r>
      <w:r w:rsidR="00D7196E">
        <w:t>DOCUMENT PURPOSE</w:t>
      </w:r>
      <w:r w:rsidR="00D7196E">
        <w:tab/>
      </w:r>
      <w:r w:rsidR="00D7196E">
        <w:fldChar w:fldCharType="begin"/>
      </w:r>
      <w:r w:rsidR="00D7196E">
        <w:instrText xml:space="preserve"> PAGEREF _Toc40380896 \h </w:instrText>
      </w:r>
      <w:r w:rsidR="00D7196E">
        <w:fldChar w:fldCharType="separate"/>
      </w:r>
      <w:r w:rsidR="00D7196E">
        <w:t>6</w:t>
      </w:r>
      <w:r w:rsidR="00D7196E">
        <w:fldChar w:fldCharType="end"/>
      </w:r>
    </w:p>
    <w:p w14:paraId="7BE780A5" w14:textId="3DE2D48A" w:rsidR="00D7196E" w:rsidRDefault="00D7196E">
      <w:pPr>
        <w:pStyle w:val="TOC1"/>
        <w:rPr>
          <w:b w:val="0"/>
          <w:color w:val="auto"/>
          <w:lang w:val="en-AU" w:eastAsia="en-AU"/>
        </w:rPr>
      </w:pPr>
      <w:r w:rsidRPr="00F04CA4">
        <w:t>2.</w:t>
      </w:r>
      <w:r>
        <w:rPr>
          <w:b w:val="0"/>
          <w:color w:val="auto"/>
          <w:lang w:val="en-AU" w:eastAsia="en-AU"/>
        </w:rPr>
        <w:tab/>
      </w:r>
      <w:r>
        <w:t>DOCUMENT APPLICABILITY</w:t>
      </w:r>
      <w:r>
        <w:tab/>
      </w:r>
      <w:r>
        <w:fldChar w:fldCharType="begin"/>
      </w:r>
      <w:r>
        <w:instrText xml:space="preserve"> PAGEREF _Toc40380897 \h </w:instrText>
      </w:r>
      <w:r>
        <w:fldChar w:fldCharType="separate"/>
      </w:r>
      <w:r>
        <w:t>6</w:t>
      </w:r>
      <w:r>
        <w:fldChar w:fldCharType="end"/>
      </w:r>
    </w:p>
    <w:p w14:paraId="7B3F24B6" w14:textId="6F00C28C" w:rsidR="00D7196E" w:rsidRDefault="00D7196E">
      <w:pPr>
        <w:pStyle w:val="TOC1"/>
        <w:rPr>
          <w:b w:val="0"/>
          <w:color w:val="auto"/>
          <w:lang w:val="en-AU" w:eastAsia="en-AU"/>
        </w:rPr>
      </w:pPr>
      <w:r w:rsidRPr="00F04CA4">
        <w:t>3.</w:t>
      </w:r>
      <w:r>
        <w:rPr>
          <w:b w:val="0"/>
          <w:color w:val="auto"/>
          <w:lang w:val="en-AU" w:eastAsia="en-AU"/>
        </w:rPr>
        <w:tab/>
      </w:r>
      <w:r>
        <w:t>SYMBOL CONVENTIONS USED</w:t>
      </w:r>
      <w:r>
        <w:tab/>
      </w:r>
      <w:r>
        <w:fldChar w:fldCharType="begin"/>
      </w:r>
      <w:r>
        <w:instrText xml:space="preserve"> PAGEREF _Toc40380898 \h </w:instrText>
      </w:r>
      <w:r>
        <w:fldChar w:fldCharType="separate"/>
      </w:r>
      <w:r>
        <w:t>6</w:t>
      </w:r>
      <w:r>
        <w:fldChar w:fldCharType="end"/>
      </w:r>
    </w:p>
    <w:p w14:paraId="4070542D" w14:textId="20E46C1F" w:rsidR="00D7196E" w:rsidRDefault="00D7196E">
      <w:pPr>
        <w:pStyle w:val="TOC1"/>
        <w:rPr>
          <w:b w:val="0"/>
          <w:color w:val="auto"/>
          <w:lang w:val="en-AU" w:eastAsia="en-AU"/>
        </w:rPr>
      </w:pPr>
      <w:r w:rsidRPr="00F04CA4">
        <w:t>4.</w:t>
      </w:r>
      <w:r>
        <w:rPr>
          <w:b w:val="0"/>
          <w:color w:val="auto"/>
          <w:lang w:val="en-AU" w:eastAsia="en-AU"/>
        </w:rPr>
        <w:tab/>
      </w:r>
      <w:r>
        <w:t>GENERAL COMMUNICATION PRINCPLES</w:t>
      </w:r>
      <w:r>
        <w:tab/>
      </w:r>
      <w:r>
        <w:fldChar w:fldCharType="begin"/>
      </w:r>
      <w:r>
        <w:instrText xml:space="preserve"> PAGEREF _Toc40380899 \h </w:instrText>
      </w:r>
      <w:r>
        <w:fldChar w:fldCharType="separate"/>
      </w:r>
      <w:r>
        <w:t>7</w:t>
      </w:r>
      <w:r>
        <w:fldChar w:fldCharType="end"/>
      </w:r>
    </w:p>
    <w:p w14:paraId="305A1824" w14:textId="6EEEFA3E" w:rsidR="00D7196E" w:rsidRDefault="00D7196E">
      <w:pPr>
        <w:pStyle w:val="TOC2"/>
        <w:rPr>
          <w:color w:val="auto"/>
          <w:lang w:val="en-AU" w:eastAsia="en-AU"/>
        </w:rPr>
      </w:pPr>
      <w:r w:rsidRPr="00F04CA4">
        <w:t>4.1.</w:t>
      </w:r>
      <w:r>
        <w:rPr>
          <w:color w:val="auto"/>
          <w:lang w:val="en-AU" w:eastAsia="en-AU"/>
        </w:rPr>
        <w:tab/>
      </w:r>
      <w:r>
        <w:t>LANGUAGE</w:t>
      </w:r>
      <w:r>
        <w:tab/>
      </w:r>
      <w:r>
        <w:fldChar w:fldCharType="begin"/>
      </w:r>
      <w:r>
        <w:instrText xml:space="preserve"> PAGEREF _Toc40380900 \h </w:instrText>
      </w:r>
      <w:r>
        <w:fldChar w:fldCharType="separate"/>
      </w:r>
      <w:r>
        <w:t>7</w:t>
      </w:r>
      <w:r>
        <w:fldChar w:fldCharType="end"/>
      </w:r>
    </w:p>
    <w:p w14:paraId="0B5CF619" w14:textId="291A6A54" w:rsidR="00D7196E" w:rsidRDefault="00D7196E">
      <w:pPr>
        <w:pStyle w:val="TOC2"/>
        <w:rPr>
          <w:color w:val="auto"/>
          <w:lang w:val="en-AU" w:eastAsia="en-AU"/>
        </w:rPr>
      </w:pPr>
      <w:r w:rsidRPr="00F04CA4">
        <w:t>4.2.</w:t>
      </w:r>
      <w:r>
        <w:rPr>
          <w:color w:val="auto"/>
          <w:lang w:val="en-AU" w:eastAsia="en-AU"/>
        </w:rPr>
        <w:tab/>
      </w:r>
      <w:r>
        <w:t>CONSISTANCY</w:t>
      </w:r>
      <w:r>
        <w:tab/>
      </w:r>
      <w:r>
        <w:fldChar w:fldCharType="begin"/>
      </w:r>
      <w:r>
        <w:instrText xml:space="preserve"> PAGEREF _Toc40380901 \h </w:instrText>
      </w:r>
      <w:r>
        <w:fldChar w:fldCharType="separate"/>
      </w:r>
      <w:r>
        <w:t>7</w:t>
      </w:r>
      <w:r>
        <w:fldChar w:fldCharType="end"/>
      </w:r>
    </w:p>
    <w:p w14:paraId="0859C878" w14:textId="1D369CA9" w:rsidR="00D7196E" w:rsidRDefault="00D7196E">
      <w:pPr>
        <w:pStyle w:val="TOC2"/>
        <w:rPr>
          <w:color w:val="auto"/>
          <w:lang w:val="en-AU" w:eastAsia="en-AU"/>
        </w:rPr>
      </w:pPr>
      <w:r w:rsidRPr="00F04CA4">
        <w:t>4.3.</w:t>
      </w:r>
      <w:r>
        <w:rPr>
          <w:color w:val="auto"/>
          <w:lang w:val="en-AU" w:eastAsia="en-AU"/>
        </w:rPr>
        <w:tab/>
      </w:r>
      <w:r>
        <w:t>CULTURAL DIFFERENCES</w:t>
      </w:r>
      <w:r>
        <w:tab/>
      </w:r>
      <w:r>
        <w:fldChar w:fldCharType="begin"/>
      </w:r>
      <w:r>
        <w:instrText xml:space="preserve"> PAGEREF _Toc40380902 \h </w:instrText>
      </w:r>
      <w:r>
        <w:fldChar w:fldCharType="separate"/>
      </w:r>
      <w:r>
        <w:t>7</w:t>
      </w:r>
      <w:r>
        <w:fldChar w:fldCharType="end"/>
      </w:r>
    </w:p>
    <w:p w14:paraId="776C5D96" w14:textId="731CD0A3" w:rsidR="00D7196E" w:rsidRDefault="00D7196E">
      <w:pPr>
        <w:pStyle w:val="TOC1"/>
        <w:rPr>
          <w:b w:val="0"/>
          <w:color w:val="auto"/>
          <w:lang w:val="en-AU" w:eastAsia="en-AU"/>
        </w:rPr>
      </w:pPr>
      <w:r w:rsidRPr="00F04CA4">
        <w:t>5.</w:t>
      </w:r>
      <w:r>
        <w:rPr>
          <w:b w:val="0"/>
          <w:color w:val="auto"/>
          <w:lang w:val="en-AU" w:eastAsia="en-AU"/>
        </w:rPr>
        <w:tab/>
      </w:r>
      <w:r>
        <w:t>COMPILING A MESSAGE</w:t>
      </w:r>
      <w:r>
        <w:tab/>
      </w:r>
      <w:r>
        <w:fldChar w:fldCharType="begin"/>
      </w:r>
      <w:r>
        <w:instrText xml:space="preserve"> PAGEREF _Toc40380903 \h </w:instrText>
      </w:r>
      <w:r>
        <w:fldChar w:fldCharType="separate"/>
      </w:r>
      <w:r>
        <w:t>7</w:t>
      </w:r>
      <w:r>
        <w:fldChar w:fldCharType="end"/>
      </w:r>
    </w:p>
    <w:p w14:paraId="134F33F6" w14:textId="089A6E12" w:rsidR="00D7196E" w:rsidRDefault="00D7196E">
      <w:pPr>
        <w:pStyle w:val="TOC2"/>
        <w:rPr>
          <w:color w:val="auto"/>
          <w:lang w:val="en-AU" w:eastAsia="en-AU"/>
        </w:rPr>
      </w:pPr>
      <w:r w:rsidRPr="00F04CA4">
        <w:t>5.1.</w:t>
      </w:r>
      <w:r>
        <w:rPr>
          <w:color w:val="auto"/>
          <w:lang w:val="en-AU" w:eastAsia="en-AU"/>
        </w:rPr>
        <w:tab/>
      </w:r>
      <w:r>
        <w:t>MESSAGE STRUCTURE</w:t>
      </w:r>
      <w:r>
        <w:tab/>
      </w:r>
      <w:r>
        <w:fldChar w:fldCharType="begin"/>
      </w:r>
      <w:r>
        <w:instrText xml:space="preserve"> PAGEREF _Toc40380904 \h </w:instrText>
      </w:r>
      <w:r>
        <w:fldChar w:fldCharType="separate"/>
      </w:r>
      <w:r>
        <w:t>7</w:t>
      </w:r>
      <w:r>
        <w:fldChar w:fldCharType="end"/>
      </w:r>
    </w:p>
    <w:p w14:paraId="60893091" w14:textId="5DBCD98E" w:rsidR="00D7196E" w:rsidRDefault="00D7196E">
      <w:pPr>
        <w:pStyle w:val="TOC2"/>
        <w:rPr>
          <w:color w:val="auto"/>
          <w:lang w:val="en-AU" w:eastAsia="en-AU"/>
        </w:rPr>
      </w:pPr>
      <w:r w:rsidRPr="00F04CA4">
        <w:t>5.2.</w:t>
      </w:r>
      <w:r>
        <w:rPr>
          <w:color w:val="auto"/>
          <w:lang w:val="en-AU" w:eastAsia="en-AU"/>
        </w:rPr>
        <w:tab/>
      </w:r>
      <w:r>
        <w:t>MESSAGE MARKERS</w:t>
      </w:r>
      <w:r>
        <w:tab/>
      </w:r>
      <w:r>
        <w:fldChar w:fldCharType="begin"/>
      </w:r>
      <w:r>
        <w:instrText xml:space="preserve"> PAGEREF _Toc40380905 \h </w:instrText>
      </w:r>
      <w:r>
        <w:fldChar w:fldCharType="separate"/>
      </w:r>
      <w:r>
        <w:t>8</w:t>
      </w:r>
      <w:r>
        <w:fldChar w:fldCharType="end"/>
      </w:r>
    </w:p>
    <w:p w14:paraId="0A192077" w14:textId="7B605410" w:rsidR="00D7196E" w:rsidRDefault="00D7196E">
      <w:pPr>
        <w:pStyle w:val="TOC3"/>
        <w:tabs>
          <w:tab w:val="left" w:pos="1134"/>
          <w:tab w:val="right" w:leader="dot" w:pos="10195"/>
        </w:tabs>
        <w:rPr>
          <w:noProof/>
          <w:sz w:val="22"/>
          <w:lang w:val="en-AU" w:eastAsia="en-AU"/>
        </w:rPr>
      </w:pPr>
      <w:r w:rsidRPr="00F04CA4">
        <w:rPr>
          <w:noProof/>
          <w:color w:val="000000" w:themeColor="text1"/>
        </w:rPr>
        <w:t>5.2.1.</w:t>
      </w:r>
      <w:r>
        <w:rPr>
          <w:noProof/>
          <w:sz w:val="22"/>
          <w:lang w:val="en-AU" w:eastAsia="en-AU"/>
        </w:rPr>
        <w:tab/>
      </w:r>
      <w:r>
        <w:rPr>
          <w:noProof/>
        </w:rPr>
        <w:t>INFORMATION</w:t>
      </w:r>
      <w:r>
        <w:rPr>
          <w:noProof/>
        </w:rPr>
        <w:tab/>
      </w:r>
      <w:r>
        <w:rPr>
          <w:noProof/>
        </w:rPr>
        <w:fldChar w:fldCharType="begin"/>
      </w:r>
      <w:r>
        <w:rPr>
          <w:noProof/>
        </w:rPr>
        <w:instrText xml:space="preserve"> PAGEREF _Toc40380906 \h </w:instrText>
      </w:r>
      <w:r>
        <w:rPr>
          <w:noProof/>
        </w:rPr>
      </w:r>
      <w:r>
        <w:rPr>
          <w:noProof/>
        </w:rPr>
        <w:fldChar w:fldCharType="separate"/>
      </w:r>
      <w:r>
        <w:rPr>
          <w:noProof/>
        </w:rPr>
        <w:t>8</w:t>
      </w:r>
      <w:r>
        <w:rPr>
          <w:noProof/>
        </w:rPr>
        <w:fldChar w:fldCharType="end"/>
      </w:r>
    </w:p>
    <w:p w14:paraId="00FF3D64" w14:textId="0ABD1DE4" w:rsidR="00D7196E" w:rsidRDefault="00D7196E">
      <w:pPr>
        <w:pStyle w:val="TOC3"/>
        <w:tabs>
          <w:tab w:val="left" w:pos="1134"/>
          <w:tab w:val="right" w:leader="dot" w:pos="10195"/>
        </w:tabs>
        <w:rPr>
          <w:noProof/>
          <w:sz w:val="22"/>
          <w:lang w:val="en-AU" w:eastAsia="en-AU"/>
        </w:rPr>
      </w:pPr>
      <w:r w:rsidRPr="00F04CA4">
        <w:rPr>
          <w:noProof/>
          <w:color w:val="000000" w:themeColor="text1"/>
        </w:rPr>
        <w:t>5.2.2.</w:t>
      </w:r>
      <w:r>
        <w:rPr>
          <w:noProof/>
          <w:sz w:val="22"/>
          <w:lang w:val="en-AU" w:eastAsia="en-AU"/>
        </w:rPr>
        <w:tab/>
      </w:r>
      <w:r>
        <w:rPr>
          <w:noProof/>
        </w:rPr>
        <w:t>ADVICE</w:t>
      </w:r>
      <w:r>
        <w:rPr>
          <w:noProof/>
        </w:rPr>
        <w:tab/>
      </w:r>
      <w:r>
        <w:rPr>
          <w:noProof/>
        </w:rPr>
        <w:fldChar w:fldCharType="begin"/>
      </w:r>
      <w:r>
        <w:rPr>
          <w:noProof/>
        </w:rPr>
        <w:instrText xml:space="preserve"> PAGEREF _Toc40380907 \h </w:instrText>
      </w:r>
      <w:r>
        <w:rPr>
          <w:noProof/>
        </w:rPr>
      </w:r>
      <w:r>
        <w:rPr>
          <w:noProof/>
        </w:rPr>
        <w:fldChar w:fldCharType="separate"/>
      </w:r>
      <w:r>
        <w:rPr>
          <w:noProof/>
        </w:rPr>
        <w:t>9</w:t>
      </w:r>
      <w:r>
        <w:rPr>
          <w:noProof/>
        </w:rPr>
        <w:fldChar w:fldCharType="end"/>
      </w:r>
    </w:p>
    <w:p w14:paraId="5AE2D5BB" w14:textId="0F896214" w:rsidR="00D7196E" w:rsidRDefault="00D7196E">
      <w:pPr>
        <w:pStyle w:val="TOC3"/>
        <w:tabs>
          <w:tab w:val="left" w:pos="1134"/>
          <w:tab w:val="right" w:leader="dot" w:pos="10195"/>
        </w:tabs>
        <w:rPr>
          <w:noProof/>
          <w:sz w:val="22"/>
          <w:lang w:val="en-AU" w:eastAsia="en-AU"/>
        </w:rPr>
      </w:pPr>
      <w:r w:rsidRPr="00F04CA4">
        <w:rPr>
          <w:noProof/>
          <w:color w:val="000000" w:themeColor="text1"/>
        </w:rPr>
        <w:t>5.2.3.</w:t>
      </w:r>
      <w:r>
        <w:rPr>
          <w:noProof/>
          <w:sz w:val="22"/>
          <w:lang w:val="en-AU" w:eastAsia="en-AU"/>
        </w:rPr>
        <w:tab/>
      </w:r>
      <w:r>
        <w:rPr>
          <w:noProof/>
        </w:rPr>
        <w:t>WARNING</w:t>
      </w:r>
      <w:r>
        <w:rPr>
          <w:noProof/>
        </w:rPr>
        <w:tab/>
      </w:r>
      <w:r>
        <w:rPr>
          <w:noProof/>
        </w:rPr>
        <w:fldChar w:fldCharType="begin"/>
      </w:r>
      <w:r>
        <w:rPr>
          <w:noProof/>
        </w:rPr>
        <w:instrText xml:space="preserve"> PAGEREF _Toc40380908 \h </w:instrText>
      </w:r>
      <w:r>
        <w:rPr>
          <w:noProof/>
        </w:rPr>
      </w:r>
      <w:r>
        <w:rPr>
          <w:noProof/>
        </w:rPr>
        <w:fldChar w:fldCharType="separate"/>
      </w:r>
      <w:r>
        <w:rPr>
          <w:noProof/>
        </w:rPr>
        <w:t>9</w:t>
      </w:r>
      <w:r>
        <w:rPr>
          <w:noProof/>
        </w:rPr>
        <w:fldChar w:fldCharType="end"/>
      </w:r>
    </w:p>
    <w:p w14:paraId="4B2E4DD0" w14:textId="3B29FDDD" w:rsidR="00D7196E" w:rsidRDefault="00D7196E">
      <w:pPr>
        <w:pStyle w:val="TOC3"/>
        <w:tabs>
          <w:tab w:val="left" w:pos="1134"/>
          <w:tab w:val="right" w:leader="dot" w:pos="10195"/>
        </w:tabs>
        <w:rPr>
          <w:noProof/>
          <w:sz w:val="22"/>
          <w:lang w:val="en-AU" w:eastAsia="en-AU"/>
        </w:rPr>
      </w:pPr>
      <w:r w:rsidRPr="00F04CA4">
        <w:rPr>
          <w:noProof/>
          <w:color w:val="000000" w:themeColor="text1"/>
        </w:rPr>
        <w:t>5.2.4.</w:t>
      </w:r>
      <w:r>
        <w:rPr>
          <w:noProof/>
          <w:sz w:val="22"/>
          <w:lang w:val="en-AU" w:eastAsia="en-AU"/>
        </w:rPr>
        <w:tab/>
      </w:r>
      <w:r>
        <w:rPr>
          <w:noProof/>
        </w:rPr>
        <w:t>INSTRUCTION</w:t>
      </w:r>
      <w:r>
        <w:rPr>
          <w:noProof/>
        </w:rPr>
        <w:tab/>
      </w:r>
      <w:r>
        <w:rPr>
          <w:noProof/>
        </w:rPr>
        <w:fldChar w:fldCharType="begin"/>
      </w:r>
      <w:r>
        <w:rPr>
          <w:noProof/>
        </w:rPr>
        <w:instrText xml:space="preserve"> PAGEREF _Toc40380909 \h </w:instrText>
      </w:r>
      <w:r>
        <w:rPr>
          <w:noProof/>
        </w:rPr>
      </w:r>
      <w:r>
        <w:rPr>
          <w:noProof/>
        </w:rPr>
        <w:fldChar w:fldCharType="separate"/>
      </w:r>
      <w:r>
        <w:rPr>
          <w:noProof/>
        </w:rPr>
        <w:t>9</w:t>
      </w:r>
      <w:r>
        <w:rPr>
          <w:noProof/>
        </w:rPr>
        <w:fldChar w:fldCharType="end"/>
      </w:r>
    </w:p>
    <w:p w14:paraId="4A6BF290" w14:textId="578F0AEF" w:rsidR="00D7196E" w:rsidRDefault="00D7196E">
      <w:pPr>
        <w:pStyle w:val="TOC3"/>
        <w:tabs>
          <w:tab w:val="left" w:pos="1134"/>
          <w:tab w:val="right" w:leader="dot" w:pos="10195"/>
        </w:tabs>
        <w:rPr>
          <w:noProof/>
          <w:sz w:val="22"/>
          <w:lang w:val="en-AU" w:eastAsia="en-AU"/>
        </w:rPr>
      </w:pPr>
      <w:r w:rsidRPr="00F04CA4">
        <w:rPr>
          <w:noProof/>
          <w:color w:val="000000" w:themeColor="text1"/>
        </w:rPr>
        <w:t>5.2.5.</w:t>
      </w:r>
      <w:r>
        <w:rPr>
          <w:noProof/>
          <w:sz w:val="22"/>
          <w:lang w:val="en-AU" w:eastAsia="en-AU"/>
        </w:rPr>
        <w:tab/>
      </w:r>
      <w:r>
        <w:rPr>
          <w:noProof/>
        </w:rPr>
        <w:t>QUESTION</w:t>
      </w:r>
      <w:r>
        <w:rPr>
          <w:noProof/>
        </w:rPr>
        <w:tab/>
      </w:r>
      <w:r>
        <w:rPr>
          <w:noProof/>
        </w:rPr>
        <w:fldChar w:fldCharType="begin"/>
      </w:r>
      <w:r>
        <w:rPr>
          <w:noProof/>
        </w:rPr>
        <w:instrText xml:space="preserve"> PAGEREF _Toc40380910 \h </w:instrText>
      </w:r>
      <w:r>
        <w:rPr>
          <w:noProof/>
        </w:rPr>
      </w:r>
      <w:r>
        <w:rPr>
          <w:noProof/>
        </w:rPr>
        <w:fldChar w:fldCharType="separate"/>
      </w:r>
      <w:r>
        <w:rPr>
          <w:noProof/>
        </w:rPr>
        <w:t>9</w:t>
      </w:r>
      <w:r>
        <w:rPr>
          <w:noProof/>
        </w:rPr>
        <w:fldChar w:fldCharType="end"/>
      </w:r>
    </w:p>
    <w:p w14:paraId="2A455B86" w14:textId="362A7700" w:rsidR="00D7196E" w:rsidRDefault="00D7196E">
      <w:pPr>
        <w:pStyle w:val="TOC3"/>
        <w:tabs>
          <w:tab w:val="left" w:pos="1134"/>
          <w:tab w:val="right" w:leader="dot" w:pos="10195"/>
        </w:tabs>
        <w:rPr>
          <w:noProof/>
          <w:sz w:val="22"/>
          <w:lang w:val="en-AU" w:eastAsia="en-AU"/>
        </w:rPr>
      </w:pPr>
      <w:r w:rsidRPr="00F04CA4">
        <w:rPr>
          <w:noProof/>
          <w:color w:val="000000" w:themeColor="text1"/>
        </w:rPr>
        <w:t>5.2.6.</w:t>
      </w:r>
      <w:r>
        <w:rPr>
          <w:noProof/>
          <w:sz w:val="22"/>
          <w:lang w:val="en-AU" w:eastAsia="en-AU"/>
        </w:rPr>
        <w:tab/>
      </w:r>
      <w:r>
        <w:rPr>
          <w:noProof/>
        </w:rPr>
        <w:t>ANSWER</w:t>
      </w:r>
      <w:r>
        <w:rPr>
          <w:noProof/>
        </w:rPr>
        <w:tab/>
      </w:r>
      <w:r>
        <w:rPr>
          <w:noProof/>
        </w:rPr>
        <w:fldChar w:fldCharType="begin"/>
      </w:r>
      <w:r>
        <w:rPr>
          <w:noProof/>
        </w:rPr>
        <w:instrText xml:space="preserve"> PAGEREF _Toc40380911 \h </w:instrText>
      </w:r>
      <w:r>
        <w:rPr>
          <w:noProof/>
        </w:rPr>
      </w:r>
      <w:r>
        <w:rPr>
          <w:noProof/>
        </w:rPr>
        <w:fldChar w:fldCharType="separate"/>
      </w:r>
      <w:r>
        <w:rPr>
          <w:noProof/>
        </w:rPr>
        <w:t>9</w:t>
      </w:r>
      <w:r>
        <w:rPr>
          <w:noProof/>
        </w:rPr>
        <w:fldChar w:fldCharType="end"/>
      </w:r>
    </w:p>
    <w:p w14:paraId="41D4FC05" w14:textId="761708D3" w:rsidR="00D7196E" w:rsidRDefault="00D7196E">
      <w:pPr>
        <w:pStyle w:val="TOC3"/>
        <w:tabs>
          <w:tab w:val="left" w:pos="1134"/>
          <w:tab w:val="right" w:leader="dot" w:pos="10195"/>
        </w:tabs>
        <w:rPr>
          <w:noProof/>
          <w:sz w:val="22"/>
          <w:lang w:val="en-AU" w:eastAsia="en-AU"/>
        </w:rPr>
      </w:pPr>
      <w:r w:rsidRPr="00F04CA4">
        <w:rPr>
          <w:noProof/>
          <w:color w:val="000000" w:themeColor="text1"/>
        </w:rPr>
        <w:t>5.2.7.</w:t>
      </w:r>
      <w:r>
        <w:rPr>
          <w:noProof/>
          <w:sz w:val="22"/>
          <w:lang w:val="en-AU" w:eastAsia="en-AU"/>
        </w:rPr>
        <w:tab/>
      </w:r>
      <w:r>
        <w:rPr>
          <w:noProof/>
        </w:rPr>
        <w:t>REQUEST</w:t>
      </w:r>
      <w:r>
        <w:rPr>
          <w:noProof/>
        </w:rPr>
        <w:tab/>
      </w:r>
      <w:r>
        <w:rPr>
          <w:noProof/>
        </w:rPr>
        <w:fldChar w:fldCharType="begin"/>
      </w:r>
      <w:r>
        <w:rPr>
          <w:noProof/>
        </w:rPr>
        <w:instrText xml:space="preserve"> PAGEREF _Toc40380912 \h </w:instrText>
      </w:r>
      <w:r>
        <w:rPr>
          <w:noProof/>
        </w:rPr>
      </w:r>
      <w:r>
        <w:rPr>
          <w:noProof/>
        </w:rPr>
        <w:fldChar w:fldCharType="separate"/>
      </w:r>
      <w:r>
        <w:rPr>
          <w:noProof/>
        </w:rPr>
        <w:t>10</w:t>
      </w:r>
      <w:r>
        <w:rPr>
          <w:noProof/>
        </w:rPr>
        <w:fldChar w:fldCharType="end"/>
      </w:r>
    </w:p>
    <w:p w14:paraId="22D52B94" w14:textId="660B9763" w:rsidR="00D7196E" w:rsidRDefault="00D7196E">
      <w:pPr>
        <w:pStyle w:val="TOC3"/>
        <w:tabs>
          <w:tab w:val="left" w:pos="1134"/>
          <w:tab w:val="right" w:leader="dot" w:pos="10195"/>
        </w:tabs>
        <w:rPr>
          <w:noProof/>
          <w:sz w:val="22"/>
          <w:lang w:val="en-AU" w:eastAsia="en-AU"/>
        </w:rPr>
      </w:pPr>
      <w:r w:rsidRPr="00F04CA4">
        <w:rPr>
          <w:noProof/>
          <w:color w:val="000000" w:themeColor="text1"/>
        </w:rPr>
        <w:t>5.2.8.</w:t>
      </w:r>
      <w:r>
        <w:rPr>
          <w:noProof/>
          <w:sz w:val="22"/>
          <w:lang w:val="en-AU" w:eastAsia="en-AU"/>
        </w:rPr>
        <w:tab/>
      </w:r>
      <w:r>
        <w:rPr>
          <w:noProof/>
        </w:rPr>
        <w:t>INTENTION</w:t>
      </w:r>
      <w:r>
        <w:rPr>
          <w:noProof/>
        </w:rPr>
        <w:tab/>
      </w:r>
      <w:r>
        <w:rPr>
          <w:noProof/>
        </w:rPr>
        <w:fldChar w:fldCharType="begin"/>
      </w:r>
      <w:r>
        <w:rPr>
          <w:noProof/>
        </w:rPr>
        <w:instrText xml:space="preserve"> PAGEREF _Toc40380913 \h </w:instrText>
      </w:r>
      <w:r>
        <w:rPr>
          <w:noProof/>
        </w:rPr>
      </w:r>
      <w:r>
        <w:rPr>
          <w:noProof/>
        </w:rPr>
        <w:fldChar w:fldCharType="separate"/>
      </w:r>
      <w:r>
        <w:rPr>
          <w:noProof/>
        </w:rPr>
        <w:t>10</w:t>
      </w:r>
      <w:r>
        <w:rPr>
          <w:noProof/>
        </w:rPr>
        <w:fldChar w:fldCharType="end"/>
      </w:r>
    </w:p>
    <w:p w14:paraId="66F5857C" w14:textId="6BB3C98E" w:rsidR="00D7196E" w:rsidRDefault="00D7196E">
      <w:pPr>
        <w:pStyle w:val="TOC2"/>
        <w:rPr>
          <w:color w:val="auto"/>
          <w:lang w:val="en-AU" w:eastAsia="en-AU"/>
        </w:rPr>
      </w:pPr>
      <w:r w:rsidRPr="00F04CA4">
        <w:t>5.3.</w:t>
      </w:r>
      <w:r>
        <w:rPr>
          <w:color w:val="auto"/>
          <w:lang w:val="en-AU" w:eastAsia="en-AU"/>
        </w:rPr>
        <w:tab/>
      </w:r>
      <w:r>
        <w:t>PHONETIC ALPHABET</w:t>
      </w:r>
      <w:r>
        <w:tab/>
      </w:r>
      <w:r>
        <w:fldChar w:fldCharType="begin"/>
      </w:r>
      <w:r>
        <w:instrText xml:space="preserve"> PAGEREF _Toc40380914 \h </w:instrText>
      </w:r>
      <w:r>
        <w:fldChar w:fldCharType="separate"/>
      </w:r>
      <w:r>
        <w:t>10</w:t>
      </w:r>
      <w:r>
        <w:fldChar w:fldCharType="end"/>
      </w:r>
    </w:p>
    <w:p w14:paraId="740ED324" w14:textId="7E7DAAF7" w:rsidR="00D7196E" w:rsidRDefault="00D7196E">
      <w:pPr>
        <w:pStyle w:val="TOC2"/>
        <w:rPr>
          <w:color w:val="auto"/>
          <w:lang w:val="en-AU" w:eastAsia="en-AU"/>
        </w:rPr>
      </w:pPr>
      <w:r w:rsidRPr="00F04CA4">
        <w:t>5.4.</w:t>
      </w:r>
      <w:r>
        <w:rPr>
          <w:color w:val="auto"/>
          <w:lang w:val="en-AU" w:eastAsia="en-AU"/>
        </w:rPr>
        <w:tab/>
      </w:r>
      <w:r>
        <w:t>PHONETIC NUMBERS [NUMERALS]</w:t>
      </w:r>
      <w:r>
        <w:tab/>
      </w:r>
      <w:r>
        <w:fldChar w:fldCharType="begin"/>
      </w:r>
      <w:r>
        <w:instrText xml:space="preserve"> PAGEREF _Toc40380915 \h </w:instrText>
      </w:r>
      <w:r>
        <w:fldChar w:fldCharType="separate"/>
      </w:r>
      <w:r>
        <w:t>11</w:t>
      </w:r>
      <w:r>
        <w:fldChar w:fldCharType="end"/>
      </w:r>
    </w:p>
    <w:p w14:paraId="77C6F7E6" w14:textId="5522FAE1" w:rsidR="00D7196E" w:rsidRDefault="00D7196E">
      <w:pPr>
        <w:pStyle w:val="TOC2"/>
        <w:rPr>
          <w:color w:val="auto"/>
          <w:lang w:val="en-AU" w:eastAsia="en-AU"/>
        </w:rPr>
      </w:pPr>
      <w:r w:rsidRPr="00F04CA4">
        <w:t>5.5.</w:t>
      </w:r>
      <w:r>
        <w:rPr>
          <w:color w:val="auto"/>
          <w:lang w:val="en-AU" w:eastAsia="en-AU"/>
        </w:rPr>
        <w:tab/>
      </w:r>
      <w:r>
        <w:t>POSITIONS</w:t>
      </w:r>
      <w:r>
        <w:tab/>
      </w:r>
      <w:r>
        <w:fldChar w:fldCharType="begin"/>
      </w:r>
      <w:r>
        <w:instrText xml:space="preserve"> PAGEREF _Toc40380916 \h </w:instrText>
      </w:r>
      <w:r>
        <w:fldChar w:fldCharType="separate"/>
      </w:r>
      <w:r>
        <w:t>11</w:t>
      </w:r>
      <w:r>
        <w:fldChar w:fldCharType="end"/>
      </w:r>
    </w:p>
    <w:p w14:paraId="27211B15" w14:textId="3908801B" w:rsidR="00D7196E" w:rsidRDefault="00D7196E">
      <w:pPr>
        <w:pStyle w:val="TOC2"/>
        <w:rPr>
          <w:color w:val="auto"/>
          <w:lang w:val="en-AU" w:eastAsia="en-AU"/>
        </w:rPr>
      </w:pPr>
      <w:r w:rsidRPr="00F04CA4">
        <w:t>5.6.</w:t>
      </w:r>
      <w:r>
        <w:rPr>
          <w:color w:val="auto"/>
          <w:lang w:val="en-AU" w:eastAsia="en-AU"/>
        </w:rPr>
        <w:tab/>
      </w:r>
      <w:r>
        <w:t>BEARINGS</w:t>
      </w:r>
      <w:r>
        <w:tab/>
      </w:r>
      <w:r>
        <w:fldChar w:fldCharType="begin"/>
      </w:r>
      <w:r>
        <w:instrText xml:space="preserve"> PAGEREF _Toc40380917 \h </w:instrText>
      </w:r>
      <w:r>
        <w:fldChar w:fldCharType="separate"/>
      </w:r>
      <w:r>
        <w:t>11</w:t>
      </w:r>
      <w:r>
        <w:fldChar w:fldCharType="end"/>
      </w:r>
    </w:p>
    <w:p w14:paraId="3C18B717" w14:textId="42931550" w:rsidR="00D7196E" w:rsidRDefault="00D7196E">
      <w:pPr>
        <w:pStyle w:val="TOC2"/>
        <w:rPr>
          <w:color w:val="auto"/>
          <w:lang w:val="en-AU" w:eastAsia="en-AU"/>
        </w:rPr>
      </w:pPr>
      <w:r w:rsidRPr="00F04CA4">
        <w:t>5.7.</w:t>
      </w:r>
      <w:r>
        <w:rPr>
          <w:color w:val="auto"/>
          <w:lang w:val="en-AU" w:eastAsia="en-AU"/>
        </w:rPr>
        <w:tab/>
      </w:r>
      <w:r>
        <w:t>COURSE</w:t>
      </w:r>
      <w:r>
        <w:tab/>
      </w:r>
      <w:r>
        <w:fldChar w:fldCharType="begin"/>
      </w:r>
      <w:r>
        <w:instrText xml:space="preserve"> PAGEREF _Toc40380918 \h </w:instrText>
      </w:r>
      <w:r>
        <w:fldChar w:fldCharType="separate"/>
      </w:r>
      <w:r>
        <w:t>12</w:t>
      </w:r>
      <w:r>
        <w:fldChar w:fldCharType="end"/>
      </w:r>
    </w:p>
    <w:p w14:paraId="1B34CB9E" w14:textId="763686BD" w:rsidR="00D7196E" w:rsidRDefault="00D7196E">
      <w:pPr>
        <w:pStyle w:val="TOC2"/>
        <w:rPr>
          <w:color w:val="auto"/>
          <w:lang w:val="en-AU" w:eastAsia="en-AU"/>
        </w:rPr>
      </w:pPr>
      <w:r w:rsidRPr="00F04CA4">
        <w:t>5.8.</w:t>
      </w:r>
      <w:r>
        <w:rPr>
          <w:color w:val="auto"/>
          <w:lang w:val="en-AU" w:eastAsia="en-AU"/>
        </w:rPr>
        <w:tab/>
      </w:r>
      <w:r>
        <w:t>DISTANCES</w:t>
      </w:r>
      <w:r>
        <w:tab/>
      </w:r>
      <w:r>
        <w:fldChar w:fldCharType="begin"/>
      </w:r>
      <w:r>
        <w:instrText xml:space="preserve"> PAGEREF _Toc40380919 \h </w:instrText>
      </w:r>
      <w:r>
        <w:fldChar w:fldCharType="separate"/>
      </w:r>
      <w:r>
        <w:t>12</w:t>
      </w:r>
      <w:r>
        <w:fldChar w:fldCharType="end"/>
      </w:r>
    </w:p>
    <w:p w14:paraId="53743334" w14:textId="2D4282D8" w:rsidR="00D7196E" w:rsidRDefault="00D7196E">
      <w:pPr>
        <w:pStyle w:val="TOC2"/>
        <w:rPr>
          <w:color w:val="auto"/>
          <w:lang w:val="en-AU" w:eastAsia="en-AU"/>
        </w:rPr>
      </w:pPr>
      <w:r w:rsidRPr="00F04CA4">
        <w:t>5.9.</w:t>
      </w:r>
      <w:r>
        <w:rPr>
          <w:color w:val="auto"/>
          <w:lang w:val="en-AU" w:eastAsia="en-AU"/>
        </w:rPr>
        <w:tab/>
      </w:r>
      <w:r>
        <w:t>SPEED</w:t>
      </w:r>
      <w:r>
        <w:tab/>
      </w:r>
      <w:r>
        <w:fldChar w:fldCharType="begin"/>
      </w:r>
      <w:r>
        <w:instrText xml:space="preserve"> PAGEREF _Toc40380920 \h </w:instrText>
      </w:r>
      <w:r>
        <w:fldChar w:fldCharType="separate"/>
      </w:r>
      <w:r>
        <w:t>12</w:t>
      </w:r>
      <w:r>
        <w:fldChar w:fldCharType="end"/>
      </w:r>
    </w:p>
    <w:p w14:paraId="2BDD44AF" w14:textId="77BEE81B" w:rsidR="00D7196E" w:rsidRDefault="00D7196E">
      <w:pPr>
        <w:pStyle w:val="TOC2"/>
        <w:rPr>
          <w:color w:val="auto"/>
          <w:lang w:val="en-AU" w:eastAsia="en-AU"/>
        </w:rPr>
      </w:pPr>
      <w:r w:rsidRPr="00F04CA4">
        <w:t>5.10.</w:t>
      </w:r>
      <w:r>
        <w:rPr>
          <w:color w:val="auto"/>
          <w:lang w:val="en-AU" w:eastAsia="en-AU"/>
        </w:rPr>
        <w:tab/>
      </w:r>
      <w:r>
        <w:t>TIME</w:t>
      </w:r>
      <w:r>
        <w:tab/>
      </w:r>
      <w:r>
        <w:fldChar w:fldCharType="begin"/>
      </w:r>
      <w:r>
        <w:instrText xml:space="preserve"> PAGEREF _Toc40380921 \h </w:instrText>
      </w:r>
      <w:r>
        <w:fldChar w:fldCharType="separate"/>
      </w:r>
      <w:r>
        <w:t>12</w:t>
      </w:r>
      <w:r>
        <w:fldChar w:fldCharType="end"/>
      </w:r>
    </w:p>
    <w:p w14:paraId="62A0AB8A" w14:textId="185A1E19" w:rsidR="00D7196E" w:rsidRDefault="00D7196E">
      <w:pPr>
        <w:pStyle w:val="TOC2"/>
        <w:rPr>
          <w:color w:val="auto"/>
          <w:lang w:val="en-AU" w:eastAsia="en-AU"/>
        </w:rPr>
      </w:pPr>
      <w:r w:rsidRPr="00F04CA4">
        <w:t>5.11.</w:t>
      </w:r>
      <w:r>
        <w:rPr>
          <w:color w:val="auto"/>
          <w:lang w:val="en-AU" w:eastAsia="en-AU"/>
        </w:rPr>
        <w:tab/>
      </w:r>
      <w:r>
        <w:t>GEOGRAPHICAL NAMES</w:t>
      </w:r>
      <w:r>
        <w:tab/>
      </w:r>
      <w:r>
        <w:fldChar w:fldCharType="begin"/>
      </w:r>
      <w:r>
        <w:instrText xml:space="preserve"> PAGEREF _Toc40380922 \h </w:instrText>
      </w:r>
      <w:r>
        <w:fldChar w:fldCharType="separate"/>
      </w:r>
      <w:r>
        <w:t>12</w:t>
      </w:r>
      <w:r>
        <w:fldChar w:fldCharType="end"/>
      </w:r>
    </w:p>
    <w:p w14:paraId="48E1AF4A" w14:textId="010CB737" w:rsidR="00D7196E" w:rsidRDefault="00D7196E">
      <w:pPr>
        <w:pStyle w:val="TOC2"/>
        <w:rPr>
          <w:color w:val="auto"/>
          <w:lang w:val="en-AU" w:eastAsia="en-AU"/>
        </w:rPr>
      </w:pPr>
      <w:r w:rsidRPr="00F04CA4">
        <w:t>5.12.</w:t>
      </w:r>
      <w:r>
        <w:rPr>
          <w:color w:val="auto"/>
          <w:lang w:val="en-AU" w:eastAsia="en-AU"/>
        </w:rPr>
        <w:tab/>
      </w:r>
      <w:r>
        <w:t>ABBREVIATIONS</w:t>
      </w:r>
      <w:r>
        <w:tab/>
      </w:r>
      <w:r>
        <w:fldChar w:fldCharType="begin"/>
      </w:r>
      <w:r>
        <w:instrText xml:space="preserve"> PAGEREF _Toc40380923 \h </w:instrText>
      </w:r>
      <w:r>
        <w:fldChar w:fldCharType="separate"/>
      </w:r>
      <w:r>
        <w:t>12</w:t>
      </w:r>
      <w:r>
        <w:fldChar w:fldCharType="end"/>
      </w:r>
    </w:p>
    <w:p w14:paraId="150E81C7" w14:textId="6421F760" w:rsidR="00D7196E" w:rsidRDefault="00D7196E">
      <w:pPr>
        <w:pStyle w:val="TOC1"/>
        <w:rPr>
          <w:b w:val="0"/>
          <w:color w:val="auto"/>
          <w:lang w:val="en-AU" w:eastAsia="en-AU"/>
        </w:rPr>
      </w:pPr>
      <w:r w:rsidRPr="00F04CA4">
        <w:t>6.</w:t>
      </w:r>
      <w:r>
        <w:rPr>
          <w:b w:val="0"/>
          <w:color w:val="auto"/>
          <w:lang w:val="en-AU" w:eastAsia="en-AU"/>
        </w:rPr>
        <w:tab/>
      </w:r>
      <w:r>
        <w:t>DELIVERING A MESSAGE</w:t>
      </w:r>
      <w:r>
        <w:tab/>
      </w:r>
      <w:r>
        <w:fldChar w:fldCharType="begin"/>
      </w:r>
      <w:r>
        <w:instrText xml:space="preserve"> PAGEREF _Toc40380924 \h </w:instrText>
      </w:r>
      <w:r>
        <w:fldChar w:fldCharType="separate"/>
      </w:r>
      <w:r>
        <w:t>12</w:t>
      </w:r>
      <w:r>
        <w:fldChar w:fldCharType="end"/>
      </w:r>
    </w:p>
    <w:p w14:paraId="6895653D" w14:textId="0FE1162C" w:rsidR="00D7196E" w:rsidRDefault="00D7196E">
      <w:pPr>
        <w:pStyle w:val="TOC2"/>
        <w:rPr>
          <w:color w:val="auto"/>
          <w:lang w:val="en-AU" w:eastAsia="en-AU"/>
        </w:rPr>
      </w:pPr>
      <w:r w:rsidRPr="00F04CA4">
        <w:t>6.1.</w:t>
      </w:r>
      <w:r>
        <w:rPr>
          <w:color w:val="auto"/>
          <w:lang w:val="en-AU" w:eastAsia="en-AU"/>
        </w:rPr>
        <w:tab/>
      </w:r>
      <w:r>
        <w:t>PREPARATION WHEN USING VHF</w:t>
      </w:r>
      <w:r>
        <w:tab/>
      </w:r>
      <w:r>
        <w:fldChar w:fldCharType="begin"/>
      </w:r>
      <w:r>
        <w:instrText xml:space="preserve"> PAGEREF _Toc40380925 \h </w:instrText>
      </w:r>
      <w:r>
        <w:fldChar w:fldCharType="separate"/>
      </w:r>
      <w:r>
        <w:t>13</w:t>
      </w:r>
      <w:r>
        <w:fldChar w:fldCharType="end"/>
      </w:r>
    </w:p>
    <w:p w14:paraId="4659CCF8" w14:textId="25013355" w:rsidR="00D7196E" w:rsidRDefault="00D7196E">
      <w:pPr>
        <w:pStyle w:val="TOC2"/>
        <w:rPr>
          <w:color w:val="auto"/>
          <w:lang w:val="en-AU" w:eastAsia="en-AU"/>
        </w:rPr>
      </w:pPr>
      <w:r w:rsidRPr="00F04CA4">
        <w:t>6.2.</w:t>
      </w:r>
      <w:r>
        <w:rPr>
          <w:color w:val="auto"/>
          <w:lang w:val="en-AU" w:eastAsia="en-AU"/>
        </w:rPr>
        <w:tab/>
      </w:r>
      <w:r>
        <w:t>TONE AND VOLUME</w:t>
      </w:r>
      <w:r>
        <w:tab/>
      </w:r>
      <w:r>
        <w:fldChar w:fldCharType="begin"/>
      </w:r>
      <w:r>
        <w:instrText xml:space="preserve"> PAGEREF _Toc40380926 \h </w:instrText>
      </w:r>
      <w:r>
        <w:fldChar w:fldCharType="separate"/>
      </w:r>
      <w:r>
        <w:t>13</w:t>
      </w:r>
      <w:r>
        <w:fldChar w:fldCharType="end"/>
      </w:r>
    </w:p>
    <w:p w14:paraId="7E1930F0" w14:textId="11FDAB58" w:rsidR="00D7196E" w:rsidRDefault="00D7196E">
      <w:pPr>
        <w:pStyle w:val="TOC2"/>
        <w:rPr>
          <w:color w:val="auto"/>
          <w:lang w:val="en-AU" w:eastAsia="en-AU"/>
        </w:rPr>
      </w:pPr>
      <w:r w:rsidRPr="00F04CA4">
        <w:t>6.3.</w:t>
      </w:r>
      <w:r>
        <w:rPr>
          <w:color w:val="auto"/>
          <w:lang w:val="en-AU" w:eastAsia="en-AU"/>
        </w:rPr>
        <w:tab/>
      </w:r>
      <w:r>
        <w:t>EMPHASIS ON KEYWORDS</w:t>
      </w:r>
      <w:r>
        <w:tab/>
      </w:r>
      <w:r>
        <w:fldChar w:fldCharType="begin"/>
      </w:r>
      <w:r>
        <w:instrText xml:space="preserve"> PAGEREF _Toc40380927 \h </w:instrText>
      </w:r>
      <w:r>
        <w:fldChar w:fldCharType="separate"/>
      </w:r>
      <w:r>
        <w:t>13</w:t>
      </w:r>
      <w:r>
        <w:fldChar w:fldCharType="end"/>
      </w:r>
    </w:p>
    <w:p w14:paraId="27776824" w14:textId="3C6C2269" w:rsidR="00D7196E" w:rsidRDefault="00D7196E">
      <w:pPr>
        <w:pStyle w:val="TOC2"/>
        <w:rPr>
          <w:color w:val="auto"/>
          <w:lang w:val="en-AU" w:eastAsia="en-AU"/>
        </w:rPr>
      </w:pPr>
      <w:r w:rsidRPr="00F04CA4">
        <w:t>6.4.</w:t>
      </w:r>
      <w:r>
        <w:rPr>
          <w:color w:val="auto"/>
          <w:lang w:val="en-AU" w:eastAsia="en-AU"/>
        </w:rPr>
        <w:tab/>
      </w:r>
      <w:r>
        <w:t>SPEECH RATE</w:t>
      </w:r>
      <w:r>
        <w:tab/>
      </w:r>
      <w:r>
        <w:fldChar w:fldCharType="begin"/>
      </w:r>
      <w:r>
        <w:instrText xml:space="preserve"> PAGEREF _Toc40380928 \h </w:instrText>
      </w:r>
      <w:r>
        <w:fldChar w:fldCharType="separate"/>
      </w:r>
      <w:r>
        <w:t>13</w:t>
      </w:r>
      <w:r>
        <w:fldChar w:fldCharType="end"/>
      </w:r>
    </w:p>
    <w:p w14:paraId="2AE2F7C9" w14:textId="189C30D7" w:rsidR="00D7196E" w:rsidRDefault="00D7196E">
      <w:pPr>
        <w:pStyle w:val="TOC2"/>
        <w:rPr>
          <w:color w:val="auto"/>
          <w:lang w:val="en-AU" w:eastAsia="en-AU"/>
        </w:rPr>
      </w:pPr>
      <w:r w:rsidRPr="00F04CA4">
        <w:t>6.5.</w:t>
      </w:r>
      <w:r>
        <w:rPr>
          <w:color w:val="auto"/>
          <w:lang w:val="en-AU" w:eastAsia="en-AU"/>
        </w:rPr>
        <w:tab/>
      </w:r>
      <w:r>
        <w:t>WORD GROUPING AND PAUSING</w:t>
      </w:r>
      <w:r>
        <w:tab/>
      </w:r>
      <w:r>
        <w:fldChar w:fldCharType="begin"/>
      </w:r>
      <w:r>
        <w:instrText xml:space="preserve"> PAGEREF _Toc40380929 \h </w:instrText>
      </w:r>
      <w:r>
        <w:fldChar w:fldCharType="separate"/>
      </w:r>
      <w:r>
        <w:t>13</w:t>
      </w:r>
      <w:r>
        <w:fldChar w:fldCharType="end"/>
      </w:r>
    </w:p>
    <w:p w14:paraId="6048912A" w14:textId="3956C05C" w:rsidR="00D7196E" w:rsidRDefault="00D7196E">
      <w:pPr>
        <w:pStyle w:val="TOC2"/>
        <w:rPr>
          <w:color w:val="auto"/>
          <w:lang w:val="en-AU" w:eastAsia="en-AU"/>
        </w:rPr>
      </w:pPr>
      <w:r w:rsidRPr="00F04CA4">
        <w:t>6.6.</w:t>
      </w:r>
      <w:r>
        <w:rPr>
          <w:color w:val="auto"/>
          <w:lang w:val="en-AU" w:eastAsia="en-AU"/>
        </w:rPr>
        <w:tab/>
      </w:r>
      <w:r>
        <w:t>QUESTIONING TECHNIQUES</w:t>
      </w:r>
      <w:r>
        <w:tab/>
      </w:r>
      <w:r>
        <w:fldChar w:fldCharType="begin"/>
      </w:r>
      <w:r>
        <w:instrText xml:space="preserve"> PAGEREF _Toc40380930 \h </w:instrText>
      </w:r>
      <w:r>
        <w:fldChar w:fldCharType="separate"/>
      </w:r>
      <w:r>
        <w:t>14</w:t>
      </w:r>
      <w:r>
        <w:fldChar w:fldCharType="end"/>
      </w:r>
    </w:p>
    <w:p w14:paraId="5AF5EC78" w14:textId="0F2112EE" w:rsidR="00D7196E" w:rsidRDefault="00D7196E">
      <w:pPr>
        <w:pStyle w:val="TOC3"/>
        <w:tabs>
          <w:tab w:val="left" w:pos="1134"/>
          <w:tab w:val="right" w:leader="dot" w:pos="10195"/>
        </w:tabs>
        <w:rPr>
          <w:noProof/>
          <w:sz w:val="22"/>
          <w:lang w:val="en-AU" w:eastAsia="en-AU"/>
        </w:rPr>
      </w:pPr>
      <w:r w:rsidRPr="00F04CA4">
        <w:rPr>
          <w:noProof/>
          <w:color w:val="000000" w:themeColor="text1"/>
        </w:rPr>
        <w:t>6.6.1.</w:t>
      </w:r>
      <w:r>
        <w:rPr>
          <w:noProof/>
          <w:sz w:val="22"/>
          <w:lang w:val="en-AU" w:eastAsia="en-AU"/>
        </w:rPr>
        <w:tab/>
      </w:r>
      <w:r>
        <w:rPr>
          <w:noProof/>
        </w:rPr>
        <w:t>CLOSED QUESTIONS</w:t>
      </w:r>
      <w:r>
        <w:rPr>
          <w:noProof/>
        </w:rPr>
        <w:tab/>
      </w:r>
      <w:r>
        <w:rPr>
          <w:noProof/>
        </w:rPr>
        <w:fldChar w:fldCharType="begin"/>
      </w:r>
      <w:r>
        <w:rPr>
          <w:noProof/>
        </w:rPr>
        <w:instrText xml:space="preserve"> PAGEREF _Toc40380931 \h </w:instrText>
      </w:r>
      <w:r>
        <w:rPr>
          <w:noProof/>
        </w:rPr>
      </w:r>
      <w:r>
        <w:rPr>
          <w:noProof/>
        </w:rPr>
        <w:fldChar w:fldCharType="separate"/>
      </w:r>
      <w:r>
        <w:rPr>
          <w:noProof/>
        </w:rPr>
        <w:t>14</w:t>
      </w:r>
      <w:r>
        <w:rPr>
          <w:noProof/>
        </w:rPr>
        <w:fldChar w:fldCharType="end"/>
      </w:r>
    </w:p>
    <w:p w14:paraId="277DAD3C" w14:textId="0BCAE88C" w:rsidR="00D7196E" w:rsidRDefault="00D7196E">
      <w:pPr>
        <w:pStyle w:val="TOC3"/>
        <w:tabs>
          <w:tab w:val="left" w:pos="1134"/>
          <w:tab w:val="right" w:leader="dot" w:pos="10195"/>
        </w:tabs>
        <w:rPr>
          <w:noProof/>
          <w:sz w:val="22"/>
          <w:lang w:val="en-AU" w:eastAsia="en-AU"/>
        </w:rPr>
      </w:pPr>
      <w:r w:rsidRPr="00F04CA4">
        <w:rPr>
          <w:noProof/>
          <w:color w:val="000000" w:themeColor="text1"/>
        </w:rPr>
        <w:t>6.6.2.</w:t>
      </w:r>
      <w:r>
        <w:rPr>
          <w:noProof/>
          <w:sz w:val="22"/>
          <w:lang w:val="en-AU" w:eastAsia="en-AU"/>
        </w:rPr>
        <w:tab/>
      </w:r>
      <w:r>
        <w:rPr>
          <w:noProof/>
        </w:rPr>
        <w:t>OPEN QUESTIONS</w:t>
      </w:r>
      <w:r>
        <w:rPr>
          <w:noProof/>
        </w:rPr>
        <w:tab/>
      </w:r>
      <w:r>
        <w:rPr>
          <w:noProof/>
        </w:rPr>
        <w:fldChar w:fldCharType="begin"/>
      </w:r>
      <w:r>
        <w:rPr>
          <w:noProof/>
        </w:rPr>
        <w:instrText xml:space="preserve"> PAGEREF _Toc40380932 \h </w:instrText>
      </w:r>
      <w:r>
        <w:rPr>
          <w:noProof/>
        </w:rPr>
      </w:r>
      <w:r>
        <w:rPr>
          <w:noProof/>
        </w:rPr>
        <w:fldChar w:fldCharType="separate"/>
      </w:r>
      <w:r>
        <w:rPr>
          <w:noProof/>
        </w:rPr>
        <w:t>14</w:t>
      </w:r>
      <w:r>
        <w:rPr>
          <w:noProof/>
        </w:rPr>
        <w:fldChar w:fldCharType="end"/>
      </w:r>
    </w:p>
    <w:p w14:paraId="1B6B9105" w14:textId="1E014CDE" w:rsidR="00D7196E" w:rsidRDefault="00D7196E">
      <w:pPr>
        <w:pStyle w:val="TOC3"/>
        <w:tabs>
          <w:tab w:val="left" w:pos="1134"/>
          <w:tab w:val="right" w:leader="dot" w:pos="10195"/>
        </w:tabs>
        <w:rPr>
          <w:noProof/>
          <w:sz w:val="22"/>
          <w:lang w:val="en-AU" w:eastAsia="en-AU"/>
        </w:rPr>
      </w:pPr>
      <w:r w:rsidRPr="00F04CA4">
        <w:rPr>
          <w:noProof/>
          <w:color w:val="000000" w:themeColor="text1"/>
        </w:rPr>
        <w:t>6.6.3.</w:t>
      </w:r>
      <w:r>
        <w:rPr>
          <w:noProof/>
          <w:sz w:val="22"/>
          <w:lang w:val="en-AU" w:eastAsia="en-AU"/>
        </w:rPr>
        <w:tab/>
      </w:r>
      <w:r>
        <w:rPr>
          <w:noProof/>
        </w:rPr>
        <w:t>FUNNEL QUESTIONS</w:t>
      </w:r>
      <w:r>
        <w:rPr>
          <w:noProof/>
        </w:rPr>
        <w:tab/>
      </w:r>
      <w:r>
        <w:rPr>
          <w:noProof/>
        </w:rPr>
        <w:fldChar w:fldCharType="begin"/>
      </w:r>
      <w:r>
        <w:rPr>
          <w:noProof/>
        </w:rPr>
        <w:instrText xml:space="preserve"> PAGEREF _Toc40380933 \h </w:instrText>
      </w:r>
      <w:r>
        <w:rPr>
          <w:noProof/>
        </w:rPr>
      </w:r>
      <w:r>
        <w:rPr>
          <w:noProof/>
        </w:rPr>
        <w:fldChar w:fldCharType="separate"/>
      </w:r>
      <w:r>
        <w:rPr>
          <w:noProof/>
        </w:rPr>
        <w:t>14</w:t>
      </w:r>
      <w:r>
        <w:rPr>
          <w:noProof/>
        </w:rPr>
        <w:fldChar w:fldCharType="end"/>
      </w:r>
    </w:p>
    <w:p w14:paraId="08A72577" w14:textId="183D5BB9" w:rsidR="00D7196E" w:rsidRDefault="00D7196E">
      <w:pPr>
        <w:pStyle w:val="TOC3"/>
        <w:tabs>
          <w:tab w:val="left" w:pos="1134"/>
          <w:tab w:val="right" w:leader="dot" w:pos="10195"/>
        </w:tabs>
        <w:rPr>
          <w:noProof/>
          <w:sz w:val="22"/>
          <w:lang w:val="en-AU" w:eastAsia="en-AU"/>
        </w:rPr>
      </w:pPr>
      <w:r w:rsidRPr="00F04CA4">
        <w:rPr>
          <w:noProof/>
          <w:color w:val="000000" w:themeColor="text1"/>
        </w:rPr>
        <w:t>6.6.4.</w:t>
      </w:r>
      <w:r>
        <w:rPr>
          <w:noProof/>
          <w:sz w:val="22"/>
          <w:lang w:val="en-AU" w:eastAsia="en-AU"/>
        </w:rPr>
        <w:tab/>
      </w:r>
      <w:r>
        <w:rPr>
          <w:noProof/>
        </w:rPr>
        <w:t>LEADING QUESTIONS</w:t>
      </w:r>
      <w:r>
        <w:rPr>
          <w:noProof/>
        </w:rPr>
        <w:tab/>
      </w:r>
      <w:r>
        <w:rPr>
          <w:noProof/>
        </w:rPr>
        <w:fldChar w:fldCharType="begin"/>
      </w:r>
      <w:r>
        <w:rPr>
          <w:noProof/>
        </w:rPr>
        <w:instrText xml:space="preserve"> PAGEREF _Toc40380934 \h </w:instrText>
      </w:r>
      <w:r>
        <w:rPr>
          <w:noProof/>
        </w:rPr>
      </w:r>
      <w:r>
        <w:rPr>
          <w:noProof/>
        </w:rPr>
        <w:fldChar w:fldCharType="separate"/>
      </w:r>
      <w:r>
        <w:rPr>
          <w:noProof/>
        </w:rPr>
        <w:t>14</w:t>
      </w:r>
      <w:r>
        <w:rPr>
          <w:noProof/>
        </w:rPr>
        <w:fldChar w:fldCharType="end"/>
      </w:r>
    </w:p>
    <w:p w14:paraId="0F5505FF" w14:textId="1C4F27D6" w:rsidR="00D7196E" w:rsidRDefault="00D7196E">
      <w:pPr>
        <w:pStyle w:val="TOC2"/>
        <w:rPr>
          <w:color w:val="auto"/>
          <w:lang w:val="en-AU" w:eastAsia="en-AU"/>
        </w:rPr>
      </w:pPr>
      <w:r w:rsidRPr="00F04CA4">
        <w:t>6.7.</w:t>
      </w:r>
      <w:r>
        <w:rPr>
          <w:color w:val="auto"/>
          <w:lang w:val="en-AU" w:eastAsia="en-AU"/>
        </w:rPr>
        <w:tab/>
      </w:r>
      <w:r>
        <w:t>AMBIGUOUS TERMINOLOGY</w:t>
      </w:r>
      <w:r>
        <w:tab/>
      </w:r>
      <w:r>
        <w:fldChar w:fldCharType="begin"/>
      </w:r>
      <w:r>
        <w:instrText xml:space="preserve"> PAGEREF _Toc40380935 \h </w:instrText>
      </w:r>
      <w:r>
        <w:fldChar w:fldCharType="separate"/>
      </w:r>
      <w:r>
        <w:t>15</w:t>
      </w:r>
      <w:r>
        <w:fldChar w:fldCharType="end"/>
      </w:r>
    </w:p>
    <w:p w14:paraId="4BD3D137" w14:textId="144D4D8C" w:rsidR="00D7196E" w:rsidRDefault="00D7196E">
      <w:pPr>
        <w:pStyle w:val="TOC2"/>
        <w:rPr>
          <w:color w:val="auto"/>
          <w:lang w:val="en-AU" w:eastAsia="en-AU"/>
        </w:rPr>
      </w:pPr>
      <w:r w:rsidRPr="00F04CA4">
        <w:t>6.8.</w:t>
      </w:r>
      <w:r>
        <w:rPr>
          <w:color w:val="auto"/>
          <w:lang w:val="en-AU" w:eastAsia="en-AU"/>
        </w:rPr>
        <w:tab/>
      </w:r>
      <w:r>
        <w:t>RESPONSES</w:t>
      </w:r>
      <w:r>
        <w:tab/>
      </w:r>
      <w:r>
        <w:fldChar w:fldCharType="begin"/>
      </w:r>
      <w:r>
        <w:instrText xml:space="preserve"> PAGEREF _Toc40380936 \h </w:instrText>
      </w:r>
      <w:r>
        <w:fldChar w:fldCharType="separate"/>
      </w:r>
      <w:r>
        <w:t>15</w:t>
      </w:r>
      <w:r>
        <w:fldChar w:fldCharType="end"/>
      </w:r>
    </w:p>
    <w:p w14:paraId="180E130F" w14:textId="7F4DF7DF" w:rsidR="00D7196E" w:rsidRDefault="00D7196E">
      <w:pPr>
        <w:pStyle w:val="TOC2"/>
        <w:rPr>
          <w:color w:val="auto"/>
          <w:lang w:val="en-AU" w:eastAsia="en-AU"/>
        </w:rPr>
      </w:pPr>
      <w:r w:rsidRPr="00F04CA4">
        <w:t>6.9.</w:t>
      </w:r>
      <w:r>
        <w:rPr>
          <w:color w:val="auto"/>
          <w:lang w:val="en-AU" w:eastAsia="en-AU"/>
        </w:rPr>
        <w:tab/>
      </w:r>
      <w:r>
        <w:t>CORRECTIONS</w:t>
      </w:r>
      <w:r>
        <w:tab/>
      </w:r>
      <w:r>
        <w:fldChar w:fldCharType="begin"/>
      </w:r>
      <w:r>
        <w:instrText xml:space="preserve"> PAGEREF _Toc40380937 \h </w:instrText>
      </w:r>
      <w:r>
        <w:fldChar w:fldCharType="separate"/>
      </w:r>
      <w:r>
        <w:t>15</w:t>
      </w:r>
      <w:r>
        <w:fldChar w:fldCharType="end"/>
      </w:r>
    </w:p>
    <w:p w14:paraId="6EFDE563" w14:textId="042929A0" w:rsidR="00D7196E" w:rsidRDefault="00D7196E">
      <w:pPr>
        <w:pStyle w:val="TOC2"/>
        <w:rPr>
          <w:color w:val="auto"/>
          <w:lang w:val="en-AU" w:eastAsia="en-AU"/>
        </w:rPr>
      </w:pPr>
      <w:r w:rsidRPr="00F04CA4">
        <w:t>6.10.</w:t>
      </w:r>
      <w:r>
        <w:rPr>
          <w:color w:val="auto"/>
          <w:lang w:val="en-AU" w:eastAsia="en-AU"/>
        </w:rPr>
        <w:tab/>
      </w:r>
      <w:r>
        <w:t>REPETITION</w:t>
      </w:r>
      <w:r>
        <w:tab/>
      </w:r>
      <w:r>
        <w:fldChar w:fldCharType="begin"/>
      </w:r>
      <w:r>
        <w:instrText xml:space="preserve"> PAGEREF _Toc40380938 \h </w:instrText>
      </w:r>
      <w:r>
        <w:fldChar w:fldCharType="separate"/>
      </w:r>
      <w:r>
        <w:t>16</w:t>
      </w:r>
      <w:r>
        <w:fldChar w:fldCharType="end"/>
      </w:r>
    </w:p>
    <w:p w14:paraId="1D55F6FC" w14:textId="1BF627B8" w:rsidR="00D7196E" w:rsidRDefault="00D7196E">
      <w:pPr>
        <w:pStyle w:val="TOC1"/>
        <w:rPr>
          <w:b w:val="0"/>
          <w:color w:val="auto"/>
          <w:lang w:val="en-AU" w:eastAsia="en-AU"/>
        </w:rPr>
      </w:pPr>
      <w:r w:rsidRPr="00F04CA4">
        <w:t>7.</w:t>
      </w:r>
      <w:r>
        <w:rPr>
          <w:b w:val="0"/>
          <w:color w:val="auto"/>
          <w:lang w:val="en-AU" w:eastAsia="en-AU"/>
        </w:rPr>
        <w:tab/>
      </w:r>
      <w:r>
        <w:t>HOW TO INTERPRET A MESSAGE</w:t>
      </w:r>
      <w:r>
        <w:tab/>
      </w:r>
      <w:r>
        <w:fldChar w:fldCharType="begin"/>
      </w:r>
      <w:r>
        <w:instrText xml:space="preserve"> PAGEREF _Toc40380939 \h </w:instrText>
      </w:r>
      <w:r>
        <w:fldChar w:fldCharType="separate"/>
      </w:r>
      <w:r>
        <w:t>16</w:t>
      </w:r>
      <w:r>
        <w:fldChar w:fldCharType="end"/>
      </w:r>
    </w:p>
    <w:p w14:paraId="05F0EA4E" w14:textId="3F8730D2" w:rsidR="00D7196E" w:rsidRDefault="00D7196E">
      <w:pPr>
        <w:pStyle w:val="TOC2"/>
        <w:rPr>
          <w:color w:val="auto"/>
          <w:lang w:val="en-AU" w:eastAsia="en-AU"/>
        </w:rPr>
      </w:pPr>
      <w:r w:rsidRPr="00F04CA4">
        <w:t>7.1.</w:t>
      </w:r>
      <w:r>
        <w:rPr>
          <w:color w:val="auto"/>
          <w:lang w:val="en-AU" w:eastAsia="en-AU"/>
        </w:rPr>
        <w:tab/>
      </w:r>
      <w:r>
        <w:t>EFFECTIVE LISTENING SKILLS</w:t>
      </w:r>
      <w:r>
        <w:tab/>
      </w:r>
      <w:r>
        <w:fldChar w:fldCharType="begin"/>
      </w:r>
      <w:r>
        <w:instrText xml:space="preserve"> PAGEREF _Toc40380940 \h </w:instrText>
      </w:r>
      <w:r>
        <w:fldChar w:fldCharType="separate"/>
      </w:r>
      <w:r>
        <w:t>16</w:t>
      </w:r>
      <w:r>
        <w:fldChar w:fldCharType="end"/>
      </w:r>
    </w:p>
    <w:p w14:paraId="06597420" w14:textId="6BE8DB8E" w:rsidR="00D7196E" w:rsidRDefault="00D7196E">
      <w:pPr>
        <w:pStyle w:val="TOC2"/>
        <w:rPr>
          <w:color w:val="auto"/>
          <w:lang w:val="en-AU" w:eastAsia="en-AU"/>
        </w:rPr>
      </w:pPr>
      <w:r w:rsidRPr="00F04CA4">
        <w:t>7.2.</w:t>
      </w:r>
      <w:r>
        <w:rPr>
          <w:color w:val="auto"/>
          <w:lang w:val="en-AU" w:eastAsia="en-AU"/>
        </w:rPr>
        <w:tab/>
      </w:r>
      <w:r>
        <w:t>CLOSED LOOP COMMUNICATIONS [READ-BACK]</w:t>
      </w:r>
      <w:r>
        <w:tab/>
      </w:r>
      <w:r>
        <w:fldChar w:fldCharType="begin"/>
      </w:r>
      <w:r>
        <w:instrText xml:space="preserve"> PAGEREF _Toc40380941 \h </w:instrText>
      </w:r>
      <w:r>
        <w:fldChar w:fldCharType="separate"/>
      </w:r>
      <w:r>
        <w:t>17</w:t>
      </w:r>
      <w:r>
        <w:fldChar w:fldCharType="end"/>
      </w:r>
    </w:p>
    <w:p w14:paraId="30C8B589" w14:textId="123F231F" w:rsidR="00D7196E" w:rsidRDefault="00D7196E">
      <w:pPr>
        <w:pStyle w:val="TOC2"/>
        <w:rPr>
          <w:color w:val="auto"/>
          <w:lang w:val="en-AU" w:eastAsia="en-AU"/>
        </w:rPr>
      </w:pPr>
      <w:r w:rsidRPr="00F04CA4">
        <w:t>7.3.</w:t>
      </w:r>
      <w:r>
        <w:rPr>
          <w:color w:val="auto"/>
          <w:lang w:val="en-AU" w:eastAsia="en-AU"/>
        </w:rPr>
        <w:tab/>
      </w:r>
      <w:r>
        <w:t>INFLUENCE OF INTERNAL AND EXTERNAL FACTORS</w:t>
      </w:r>
      <w:r>
        <w:tab/>
      </w:r>
      <w:r>
        <w:fldChar w:fldCharType="begin"/>
      </w:r>
      <w:r>
        <w:instrText xml:space="preserve"> PAGEREF _Toc40380942 \h </w:instrText>
      </w:r>
      <w:r>
        <w:fldChar w:fldCharType="separate"/>
      </w:r>
      <w:r>
        <w:t>18</w:t>
      </w:r>
      <w:r>
        <w:fldChar w:fldCharType="end"/>
      </w:r>
    </w:p>
    <w:p w14:paraId="1EE90E4E" w14:textId="71F49B25" w:rsidR="00D7196E" w:rsidRDefault="00D7196E">
      <w:pPr>
        <w:pStyle w:val="TOC1"/>
        <w:rPr>
          <w:b w:val="0"/>
          <w:color w:val="auto"/>
          <w:lang w:val="en-AU" w:eastAsia="en-AU"/>
        </w:rPr>
      </w:pPr>
      <w:r w:rsidRPr="00F04CA4">
        <w:t>8.</w:t>
      </w:r>
      <w:r>
        <w:rPr>
          <w:b w:val="0"/>
          <w:color w:val="auto"/>
          <w:lang w:val="en-AU" w:eastAsia="en-AU"/>
        </w:rPr>
        <w:tab/>
      </w:r>
      <w:r>
        <w:t>VTS COMMUNICATION PHRASES</w:t>
      </w:r>
      <w:r>
        <w:tab/>
      </w:r>
      <w:r>
        <w:fldChar w:fldCharType="begin"/>
      </w:r>
      <w:r>
        <w:instrText xml:space="preserve"> PAGEREF _Toc40380943 \h </w:instrText>
      </w:r>
      <w:r>
        <w:fldChar w:fldCharType="separate"/>
      </w:r>
      <w:r>
        <w:t>19</w:t>
      </w:r>
      <w:r>
        <w:fldChar w:fldCharType="end"/>
      </w:r>
    </w:p>
    <w:p w14:paraId="6DD68F63" w14:textId="1104F5BE" w:rsidR="00D7196E" w:rsidRDefault="00D7196E">
      <w:pPr>
        <w:pStyle w:val="TOC2"/>
        <w:rPr>
          <w:color w:val="auto"/>
          <w:lang w:val="en-AU" w:eastAsia="en-AU"/>
        </w:rPr>
      </w:pPr>
      <w:r w:rsidRPr="00F04CA4">
        <w:t>8.1.</w:t>
      </w:r>
      <w:r>
        <w:rPr>
          <w:color w:val="auto"/>
          <w:lang w:val="en-AU" w:eastAsia="en-AU"/>
        </w:rPr>
        <w:tab/>
      </w:r>
      <w:r>
        <w:t>GENERAL COMMUNICATIONS</w:t>
      </w:r>
      <w:r>
        <w:tab/>
      </w:r>
      <w:r>
        <w:fldChar w:fldCharType="begin"/>
      </w:r>
      <w:r>
        <w:instrText xml:space="preserve"> PAGEREF _Toc40380944 \h </w:instrText>
      </w:r>
      <w:r>
        <w:fldChar w:fldCharType="separate"/>
      </w:r>
      <w:r>
        <w:t>19</w:t>
      </w:r>
      <w:r>
        <w:fldChar w:fldCharType="end"/>
      </w:r>
    </w:p>
    <w:p w14:paraId="5B47CCFD" w14:textId="4E7666F7" w:rsidR="00D7196E" w:rsidRDefault="00D7196E">
      <w:pPr>
        <w:pStyle w:val="TOC3"/>
        <w:tabs>
          <w:tab w:val="left" w:pos="1134"/>
          <w:tab w:val="right" w:leader="dot" w:pos="10195"/>
        </w:tabs>
        <w:rPr>
          <w:noProof/>
          <w:sz w:val="22"/>
          <w:lang w:val="en-AU" w:eastAsia="en-AU"/>
        </w:rPr>
      </w:pPr>
      <w:r w:rsidRPr="00F04CA4">
        <w:rPr>
          <w:noProof/>
          <w:color w:val="000000" w:themeColor="text1"/>
        </w:rPr>
        <w:t>8.1.1.</w:t>
      </w:r>
      <w:r>
        <w:rPr>
          <w:noProof/>
          <w:sz w:val="22"/>
          <w:lang w:val="en-AU" w:eastAsia="en-AU"/>
        </w:rPr>
        <w:tab/>
      </w:r>
      <w:r>
        <w:rPr>
          <w:noProof/>
        </w:rPr>
        <w:t>General</w:t>
      </w:r>
      <w:r>
        <w:rPr>
          <w:noProof/>
        </w:rPr>
        <w:tab/>
      </w:r>
      <w:r>
        <w:rPr>
          <w:noProof/>
        </w:rPr>
        <w:fldChar w:fldCharType="begin"/>
      </w:r>
      <w:r>
        <w:rPr>
          <w:noProof/>
        </w:rPr>
        <w:instrText xml:space="preserve"> PAGEREF _Toc40380945 \h </w:instrText>
      </w:r>
      <w:r>
        <w:rPr>
          <w:noProof/>
        </w:rPr>
      </w:r>
      <w:r>
        <w:rPr>
          <w:noProof/>
        </w:rPr>
        <w:fldChar w:fldCharType="separate"/>
      </w:r>
      <w:r>
        <w:rPr>
          <w:noProof/>
        </w:rPr>
        <w:t>19</w:t>
      </w:r>
      <w:r>
        <w:rPr>
          <w:noProof/>
        </w:rPr>
        <w:fldChar w:fldCharType="end"/>
      </w:r>
    </w:p>
    <w:p w14:paraId="6C8FE1D8" w14:textId="16ED1A70" w:rsidR="00D7196E" w:rsidRDefault="00D7196E">
      <w:pPr>
        <w:pStyle w:val="TOC3"/>
        <w:tabs>
          <w:tab w:val="left" w:pos="1134"/>
          <w:tab w:val="right" w:leader="dot" w:pos="10195"/>
        </w:tabs>
        <w:rPr>
          <w:noProof/>
          <w:sz w:val="22"/>
          <w:lang w:val="en-AU" w:eastAsia="en-AU"/>
        </w:rPr>
      </w:pPr>
      <w:r w:rsidRPr="00F04CA4">
        <w:rPr>
          <w:noProof/>
          <w:color w:val="000000" w:themeColor="text1"/>
        </w:rPr>
        <w:t>8.1.2.</w:t>
      </w:r>
      <w:r>
        <w:rPr>
          <w:noProof/>
          <w:sz w:val="22"/>
          <w:lang w:val="en-AU" w:eastAsia="en-AU"/>
        </w:rPr>
        <w:tab/>
      </w:r>
      <w:r>
        <w:rPr>
          <w:noProof/>
        </w:rPr>
        <w:t>Request for additional reports</w:t>
      </w:r>
      <w:r>
        <w:rPr>
          <w:noProof/>
        </w:rPr>
        <w:tab/>
      </w:r>
      <w:r>
        <w:rPr>
          <w:noProof/>
        </w:rPr>
        <w:fldChar w:fldCharType="begin"/>
      </w:r>
      <w:r>
        <w:rPr>
          <w:noProof/>
        </w:rPr>
        <w:instrText xml:space="preserve"> PAGEREF _Toc40380946 \h </w:instrText>
      </w:r>
      <w:r>
        <w:rPr>
          <w:noProof/>
        </w:rPr>
      </w:r>
      <w:r>
        <w:rPr>
          <w:noProof/>
        </w:rPr>
        <w:fldChar w:fldCharType="separate"/>
      </w:r>
      <w:r>
        <w:rPr>
          <w:noProof/>
        </w:rPr>
        <w:t>20</w:t>
      </w:r>
      <w:r>
        <w:rPr>
          <w:noProof/>
        </w:rPr>
        <w:fldChar w:fldCharType="end"/>
      </w:r>
    </w:p>
    <w:p w14:paraId="66D816CC" w14:textId="451426B6" w:rsidR="00D7196E" w:rsidRDefault="00D7196E">
      <w:pPr>
        <w:pStyle w:val="TOC3"/>
        <w:tabs>
          <w:tab w:val="left" w:pos="1134"/>
          <w:tab w:val="right" w:leader="dot" w:pos="10195"/>
        </w:tabs>
        <w:rPr>
          <w:noProof/>
          <w:sz w:val="22"/>
          <w:lang w:val="en-AU" w:eastAsia="en-AU"/>
        </w:rPr>
      </w:pPr>
      <w:r w:rsidRPr="00F04CA4">
        <w:rPr>
          <w:noProof/>
          <w:color w:val="000000" w:themeColor="text1"/>
        </w:rPr>
        <w:t>8.1.3.</w:t>
      </w:r>
      <w:r>
        <w:rPr>
          <w:noProof/>
          <w:sz w:val="22"/>
          <w:lang w:val="en-AU" w:eastAsia="en-AU"/>
        </w:rPr>
        <w:tab/>
      </w:r>
      <w:r>
        <w:rPr>
          <w:noProof/>
        </w:rPr>
        <w:t>Call requests</w:t>
      </w:r>
      <w:r>
        <w:rPr>
          <w:noProof/>
        </w:rPr>
        <w:tab/>
      </w:r>
      <w:r>
        <w:rPr>
          <w:noProof/>
        </w:rPr>
        <w:fldChar w:fldCharType="begin"/>
      </w:r>
      <w:r>
        <w:rPr>
          <w:noProof/>
        </w:rPr>
        <w:instrText xml:space="preserve"> PAGEREF _Toc40380947 \h </w:instrText>
      </w:r>
      <w:r>
        <w:rPr>
          <w:noProof/>
        </w:rPr>
      </w:r>
      <w:r>
        <w:rPr>
          <w:noProof/>
        </w:rPr>
        <w:fldChar w:fldCharType="separate"/>
      </w:r>
      <w:r>
        <w:rPr>
          <w:noProof/>
        </w:rPr>
        <w:t>20</w:t>
      </w:r>
      <w:r>
        <w:rPr>
          <w:noProof/>
        </w:rPr>
        <w:fldChar w:fldCharType="end"/>
      </w:r>
    </w:p>
    <w:p w14:paraId="0AEF8FB7" w14:textId="3FB655CF" w:rsidR="00D7196E" w:rsidRDefault="00D7196E">
      <w:pPr>
        <w:pStyle w:val="TOC3"/>
        <w:tabs>
          <w:tab w:val="left" w:pos="1134"/>
          <w:tab w:val="right" w:leader="dot" w:pos="10195"/>
        </w:tabs>
        <w:rPr>
          <w:noProof/>
          <w:sz w:val="22"/>
          <w:lang w:val="en-AU" w:eastAsia="en-AU"/>
        </w:rPr>
      </w:pPr>
      <w:r w:rsidRPr="00F04CA4">
        <w:rPr>
          <w:noProof/>
          <w:color w:val="000000" w:themeColor="text1"/>
        </w:rPr>
        <w:t>8.1.4.</w:t>
      </w:r>
      <w:r>
        <w:rPr>
          <w:noProof/>
          <w:sz w:val="22"/>
          <w:lang w:val="en-AU" w:eastAsia="en-AU"/>
        </w:rPr>
        <w:tab/>
      </w:r>
      <w:r>
        <w:rPr>
          <w:noProof/>
        </w:rPr>
        <w:t>Use of other VHF channels</w:t>
      </w:r>
      <w:r>
        <w:rPr>
          <w:noProof/>
        </w:rPr>
        <w:tab/>
      </w:r>
      <w:r>
        <w:rPr>
          <w:noProof/>
        </w:rPr>
        <w:fldChar w:fldCharType="begin"/>
      </w:r>
      <w:r>
        <w:rPr>
          <w:noProof/>
        </w:rPr>
        <w:instrText xml:space="preserve"> PAGEREF _Toc40380948 \h </w:instrText>
      </w:r>
      <w:r>
        <w:rPr>
          <w:noProof/>
        </w:rPr>
      </w:r>
      <w:r>
        <w:rPr>
          <w:noProof/>
        </w:rPr>
        <w:fldChar w:fldCharType="separate"/>
      </w:r>
      <w:r>
        <w:rPr>
          <w:noProof/>
        </w:rPr>
        <w:t>20</w:t>
      </w:r>
      <w:r>
        <w:rPr>
          <w:noProof/>
        </w:rPr>
        <w:fldChar w:fldCharType="end"/>
      </w:r>
    </w:p>
    <w:p w14:paraId="23691FC5" w14:textId="30A2667C" w:rsidR="00D7196E" w:rsidRDefault="00D7196E">
      <w:pPr>
        <w:pStyle w:val="TOC2"/>
        <w:rPr>
          <w:color w:val="auto"/>
          <w:lang w:val="en-AU" w:eastAsia="en-AU"/>
        </w:rPr>
      </w:pPr>
      <w:r w:rsidRPr="00F04CA4">
        <w:t>8.2.</w:t>
      </w:r>
      <w:r>
        <w:rPr>
          <w:color w:val="auto"/>
          <w:lang w:val="en-AU" w:eastAsia="en-AU"/>
        </w:rPr>
        <w:tab/>
      </w:r>
      <w:r>
        <w:t>REPORTING OF VESSEL IDENTIFICATION AND PARTICULARS</w:t>
      </w:r>
      <w:r>
        <w:tab/>
      </w:r>
      <w:r>
        <w:fldChar w:fldCharType="begin"/>
      </w:r>
      <w:r>
        <w:instrText xml:space="preserve"> PAGEREF _Toc40380949 \h </w:instrText>
      </w:r>
      <w:r>
        <w:fldChar w:fldCharType="separate"/>
      </w:r>
      <w:r>
        <w:t>20</w:t>
      </w:r>
      <w:r>
        <w:fldChar w:fldCharType="end"/>
      </w:r>
    </w:p>
    <w:p w14:paraId="12F49C90" w14:textId="1EF113E2" w:rsidR="00D7196E" w:rsidRDefault="00D7196E">
      <w:pPr>
        <w:pStyle w:val="TOC2"/>
        <w:rPr>
          <w:color w:val="auto"/>
          <w:lang w:val="en-AU" w:eastAsia="en-AU"/>
        </w:rPr>
      </w:pPr>
      <w:r w:rsidRPr="00F04CA4">
        <w:t>8.3.</w:t>
      </w:r>
      <w:r>
        <w:rPr>
          <w:color w:val="auto"/>
          <w:lang w:val="en-AU" w:eastAsia="en-AU"/>
        </w:rPr>
        <w:tab/>
      </w:r>
      <w:r>
        <w:t>NAVIGATING IN VTS AREA</w:t>
      </w:r>
      <w:r>
        <w:tab/>
      </w:r>
      <w:r>
        <w:fldChar w:fldCharType="begin"/>
      </w:r>
      <w:r>
        <w:instrText xml:space="preserve"> PAGEREF _Toc40380950 \h </w:instrText>
      </w:r>
      <w:r>
        <w:fldChar w:fldCharType="separate"/>
      </w:r>
      <w:r>
        <w:t>21</w:t>
      </w:r>
      <w:r>
        <w:fldChar w:fldCharType="end"/>
      </w:r>
    </w:p>
    <w:p w14:paraId="4D270B8A" w14:textId="1E9558F3" w:rsidR="00D7196E" w:rsidRDefault="00D7196E">
      <w:pPr>
        <w:pStyle w:val="TOC3"/>
        <w:tabs>
          <w:tab w:val="left" w:pos="1134"/>
          <w:tab w:val="right" w:leader="dot" w:pos="10195"/>
        </w:tabs>
        <w:rPr>
          <w:noProof/>
          <w:sz w:val="22"/>
          <w:lang w:val="en-AU" w:eastAsia="en-AU"/>
        </w:rPr>
      </w:pPr>
      <w:r w:rsidRPr="00F04CA4">
        <w:rPr>
          <w:noProof/>
          <w:color w:val="000000" w:themeColor="text1"/>
        </w:rPr>
        <w:t>8.3.1.</w:t>
      </w:r>
      <w:r>
        <w:rPr>
          <w:noProof/>
          <w:sz w:val="22"/>
          <w:lang w:val="en-AU" w:eastAsia="en-AU"/>
        </w:rPr>
        <w:tab/>
      </w:r>
      <w:r>
        <w:rPr>
          <w:noProof/>
        </w:rPr>
        <w:t>APPROACH / ENTRY INTO VTS AREA</w:t>
      </w:r>
      <w:r>
        <w:rPr>
          <w:noProof/>
        </w:rPr>
        <w:tab/>
      </w:r>
      <w:r>
        <w:rPr>
          <w:noProof/>
        </w:rPr>
        <w:fldChar w:fldCharType="begin"/>
      </w:r>
      <w:r>
        <w:rPr>
          <w:noProof/>
        </w:rPr>
        <w:instrText xml:space="preserve"> PAGEREF _Toc40380951 \h </w:instrText>
      </w:r>
      <w:r>
        <w:rPr>
          <w:noProof/>
        </w:rPr>
      </w:r>
      <w:r>
        <w:rPr>
          <w:noProof/>
        </w:rPr>
        <w:fldChar w:fldCharType="separate"/>
      </w:r>
      <w:r>
        <w:rPr>
          <w:noProof/>
        </w:rPr>
        <w:t>21</w:t>
      </w:r>
      <w:r>
        <w:rPr>
          <w:noProof/>
        </w:rPr>
        <w:fldChar w:fldCharType="end"/>
      </w:r>
    </w:p>
    <w:p w14:paraId="6DF2950E" w14:textId="1C6CBCA9" w:rsidR="00D7196E" w:rsidRDefault="00D7196E">
      <w:pPr>
        <w:pStyle w:val="TOC2"/>
        <w:rPr>
          <w:color w:val="auto"/>
          <w:lang w:val="en-AU" w:eastAsia="en-AU"/>
        </w:rPr>
      </w:pPr>
      <w:r w:rsidRPr="00F04CA4">
        <w:t>8.4.</w:t>
      </w:r>
      <w:r>
        <w:rPr>
          <w:color w:val="auto"/>
          <w:lang w:val="en-AU" w:eastAsia="en-AU"/>
        </w:rPr>
        <w:tab/>
      </w:r>
      <w:r>
        <w:t>SPEED</w:t>
      </w:r>
      <w:r>
        <w:tab/>
      </w:r>
      <w:r>
        <w:fldChar w:fldCharType="begin"/>
      </w:r>
      <w:r>
        <w:instrText xml:space="preserve"> PAGEREF _Toc40380952 \h </w:instrText>
      </w:r>
      <w:r>
        <w:fldChar w:fldCharType="separate"/>
      </w:r>
      <w:r>
        <w:t>21</w:t>
      </w:r>
      <w:r>
        <w:fldChar w:fldCharType="end"/>
      </w:r>
    </w:p>
    <w:p w14:paraId="0E4D37D2" w14:textId="6856032E" w:rsidR="00D7196E" w:rsidRDefault="00D7196E">
      <w:pPr>
        <w:pStyle w:val="TOC2"/>
        <w:rPr>
          <w:color w:val="auto"/>
          <w:lang w:val="en-AU" w:eastAsia="en-AU"/>
        </w:rPr>
      </w:pPr>
      <w:r w:rsidRPr="00F04CA4">
        <w:t>8.5.</w:t>
      </w:r>
      <w:r>
        <w:rPr>
          <w:color w:val="auto"/>
          <w:lang w:val="en-AU" w:eastAsia="en-AU"/>
        </w:rPr>
        <w:tab/>
      </w:r>
      <w:r>
        <w:t>ROUTE MOVEMENTS</w:t>
      </w:r>
      <w:r>
        <w:tab/>
      </w:r>
      <w:r>
        <w:fldChar w:fldCharType="begin"/>
      </w:r>
      <w:r>
        <w:instrText xml:space="preserve"> PAGEREF _Toc40380953 \h </w:instrText>
      </w:r>
      <w:r>
        <w:fldChar w:fldCharType="separate"/>
      </w:r>
      <w:r>
        <w:t>22</w:t>
      </w:r>
      <w:r>
        <w:fldChar w:fldCharType="end"/>
      </w:r>
    </w:p>
    <w:p w14:paraId="43631EF9" w14:textId="75A97B59" w:rsidR="00D7196E" w:rsidRDefault="00D7196E">
      <w:pPr>
        <w:pStyle w:val="TOC2"/>
        <w:rPr>
          <w:color w:val="auto"/>
          <w:lang w:val="en-AU" w:eastAsia="en-AU"/>
        </w:rPr>
      </w:pPr>
      <w:r w:rsidRPr="00F04CA4">
        <w:t>8.6.</w:t>
      </w:r>
      <w:r>
        <w:rPr>
          <w:color w:val="auto"/>
          <w:lang w:val="en-AU" w:eastAsia="en-AU"/>
        </w:rPr>
        <w:tab/>
      </w:r>
      <w:r>
        <w:t>PERMISSION TO PROCEED FROM OR TO ALONGSIDE, A BERTH OR ANCHORAGE</w:t>
      </w:r>
      <w:r>
        <w:tab/>
      </w:r>
      <w:r>
        <w:fldChar w:fldCharType="begin"/>
      </w:r>
      <w:r>
        <w:instrText xml:space="preserve"> PAGEREF _Toc40380954 \h </w:instrText>
      </w:r>
      <w:r>
        <w:fldChar w:fldCharType="separate"/>
      </w:r>
      <w:r>
        <w:t>22</w:t>
      </w:r>
      <w:r>
        <w:fldChar w:fldCharType="end"/>
      </w:r>
    </w:p>
    <w:p w14:paraId="4CA80C53" w14:textId="2760D623" w:rsidR="00D7196E" w:rsidRDefault="00D7196E">
      <w:pPr>
        <w:pStyle w:val="TOC2"/>
        <w:rPr>
          <w:color w:val="auto"/>
          <w:lang w:val="en-AU" w:eastAsia="en-AU"/>
        </w:rPr>
      </w:pPr>
      <w:r w:rsidRPr="00F04CA4">
        <w:t>8.7.</w:t>
      </w:r>
      <w:r>
        <w:rPr>
          <w:color w:val="auto"/>
          <w:lang w:val="en-AU" w:eastAsia="en-AU"/>
        </w:rPr>
        <w:tab/>
      </w:r>
      <w:r>
        <w:t>PILOTAGE</w:t>
      </w:r>
      <w:r>
        <w:tab/>
      </w:r>
      <w:r>
        <w:fldChar w:fldCharType="begin"/>
      </w:r>
      <w:r>
        <w:instrText xml:space="preserve"> PAGEREF _Toc40380955 \h </w:instrText>
      </w:r>
      <w:r>
        <w:fldChar w:fldCharType="separate"/>
      </w:r>
      <w:r>
        <w:t>24</w:t>
      </w:r>
      <w:r>
        <w:fldChar w:fldCharType="end"/>
      </w:r>
    </w:p>
    <w:p w14:paraId="65EDAC22" w14:textId="47774242" w:rsidR="00D7196E" w:rsidRDefault="00D7196E">
      <w:pPr>
        <w:pStyle w:val="TOC3"/>
        <w:tabs>
          <w:tab w:val="left" w:pos="1134"/>
          <w:tab w:val="right" w:leader="dot" w:pos="10195"/>
        </w:tabs>
        <w:rPr>
          <w:noProof/>
          <w:sz w:val="22"/>
          <w:lang w:val="en-AU" w:eastAsia="en-AU"/>
        </w:rPr>
      </w:pPr>
      <w:r w:rsidRPr="00F04CA4">
        <w:rPr>
          <w:noProof/>
          <w:color w:val="000000" w:themeColor="text1"/>
        </w:rPr>
        <w:t>8.7.1.</w:t>
      </w:r>
      <w:r>
        <w:rPr>
          <w:noProof/>
          <w:sz w:val="22"/>
          <w:lang w:val="en-AU" w:eastAsia="en-AU"/>
        </w:rPr>
        <w:tab/>
      </w:r>
      <w:r>
        <w:rPr>
          <w:noProof/>
        </w:rPr>
        <w:t>Pilot boarding instructions</w:t>
      </w:r>
      <w:r>
        <w:rPr>
          <w:noProof/>
        </w:rPr>
        <w:tab/>
      </w:r>
      <w:r>
        <w:rPr>
          <w:noProof/>
        </w:rPr>
        <w:fldChar w:fldCharType="begin"/>
      </w:r>
      <w:r>
        <w:rPr>
          <w:noProof/>
        </w:rPr>
        <w:instrText xml:space="preserve"> PAGEREF _Toc40380956 \h </w:instrText>
      </w:r>
      <w:r>
        <w:rPr>
          <w:noProof/>
        </w:rPr>
      </w:r>
      <w:r>
        <w:rPr>
          <w:noProof/>
        </w:rPr>
        <w:fldChar w:fldCharType="separate"/>
      </w:r>
      <w:r>
        <w:rPr>
          <w:noProof/>
        </w:rPr>
        <w:t>24</w:t>
      </w:r>
      <w:r>
        <w:rPr>
          <w:noProof/>
        </w:rPr>
        <w:fldChar w:fldCharType="end"/>
      </w:r>
    </w:p>
    <w:p w14:paraId="69F18857" w14:textId="7264215F" w:rsidR="00D7196E" w:rsidRDefault="00D7196E">
      <w:pPr>
        <w:pStyle w:val="TOC2"/>
        <w:rPr>
          <w:color w:val="auto"/>
          <w:lang w:val="en-AU" w:eastAsia="en-AU"/>
        </w:rPr>
      </w:pPr>
      <w:r w:rsidRPr="00F04CA4">
        <w:t>8.8.</w:t>
      </w:r>
      <w:r>
        <w:rPr>
          <w:color w:val="auto"/>
          <w:lang w:val="en-AU" w:eastAsia="en-AU"/>
        </w:rPr>
        <w:tab/>
      </w:r>
      <w:r>
        <w:t>BERTHING</w:t>
      </w:r>
      <w:r>
        <w:tab/>
      </w:r>
      <w:r>
        <w:fldChar w:fldCharType="begin"/>
      </w:r>
      <w:r>
        <w:instrText xml:space="preserve"> PAGEREF _Toc40380957 \h </w:instrText>
      </w:r>
      <w:r>
        <w:fldChar w:fldCharType="separate"/>
      </w:r>
      <w:r>
        <w:t>24</w:t>
      </w:r>
      <w:r>
        <w:fldChar w:fldCharType="end"/>
      </w:r>
    </w:p>
    <w:p w14:paraId="72085256" w14:textId="783D2944" w:rsidR="00D7196E" w:rsidRDefault="00D7196E">
      <w:pPr>
        <w:pStyle w:val="TOC3"/>
        <w:tabs>
          <w:tab w:val="left" w:pos="1134"/>
          <w:tab w:val="right" w:leader="dot" w:pos="10195"/>
        </w:tabs>
        <w:rPr>
          <w:noProof/>
          <w:sz w:val="22"/>
          <w:lang w:val="en-AU" w:eastAsia="en-AU"/>
        </w:rPr>
      </w:pPr>
      <w:r w:rsidRPr="00F04CA4">
        <w:rPr>
          <w:noProof/>
          <w:color w:val="000000" w:themeColor="text1"/>
        </w:rPr>
        <w:t>8.8.1.</w:t>
      </w:r>
      <w:r>
        <w:rPr>
          <w:noProof/>
          <w:sz w:val="22"/>
          <w:lang w:val="en-AU" w:eastAsia="en-AU"/>
        </w:rPr>
        <w:tab/>
      </w:r>
      <w:r>
        <w:rPr>
          <w:noProof/>
        </w:rPr>
        <w:t>General</w:t>
      </w:r>
      <w:r>
        <w:rPr>
          <w:noProof/>
        </w:rPr>
        <w:tab/>
      </w:r>
      <w:r>
        <w:rPr>
          <w:noProof/>
        </w:rPr>
        <w:fldChar w:fldCharType="begin"/>
      </w:r>
      <w:r>
        <w:rPr>
          <w:noProof/>
        </w:rPr>
        <w:instrText xml:space="preserve"> PAGEREF _Toc40380958 \h </w:instrText>
      </w:r>
      <w:r>
        <w:rPr>
          <w:noProof/>
        </w:rPr>
      </w:r>
      <w:r>
        <w:rPr>
          <w:noProof/>
        </w:rPr>
        <w:fldChar w:fldCharType="separate"/>
      </w:r>
      <w:r>
        <w:rPr>
          <w:noProof/>
        </w:rPr>
        <w:t>24</w:t>
      </w:r>
      <w:r>
        <w:rPr>
          <w:noProof/>
        </w:rPr>
        <w:fldChar w:fldCharType="end"/>
      </w:r>
    </w:p>
    <w:p w14:paraId="444B9A30" w14:textId="456A9FCD" w:rsidR="00D7196E" w:rsidRDefault="00D7196E">
      <w:pPr>
        <w:pStyle w:val="TOC3"/>
        <w:tabs>
          <w:tab w:val="left" w:pos="1134"/>
          <w:tab w:val="right" w:leader="dot" w:pos="10195"/>
        </w:tabs>
        <w:rPr>
          <w:noProof/>
          <w:sz w:val="22"/>
          <w:lang w:val="en-AU" w:eastAsia="en-AU"/>
        </w:rPr>
      </w:pPr>
      <w:r w:rsidRPr="00F04CA4">
        <w:rPr>
          <w:noProof/>
          <w:color w:val="000000" w:themeColor="text1"/>
        </w:rPr>
        <w:t>8.8.2.</w:t>
      </w:r>
      <w:r>
        <w:rPr>
          <w:noProof/>
          <w:sz w:val="22"/>
          <w:lang w:val="en-AU" w:eastAsia="en-AU"/>
        </w:rPr>
        <w:tab/>
      </w:r>
      <w:r>
        <w:rPr>
          <w:noProof/>
        </w:rPr>
        <w:t>Departure from berth</w:t>
      </w:r>
      <w:r>
        <w:rPr>
          <w:noProof/>
        </w:rPr>
        <w:tab/>
      </w:r>
      <w:r>
        <w:rPr>
          <w:noProof/>
        </w:rPr>
        <w:fldChar w:fldCharType="begin"/>
      </w:r>
      <w:r>
        <w:rPr>
          <w:noProof/>
        </w:rPr>
        <w:instrText xml:space="preserve"> PAGEREF _Toc40380959 \h </w:instrText>
      </w:r>
      <w:r>
        <w:rPr>
          <w:noProof/>
        </w:rPr>
      </w:r>
      <w:r>
        <w:rPr>
          <w:noProof/>
        </w:rPr>
        <w:fldChar w:fldCharType="separate"/>
      </w:r>
      <w:r>
        <w:rPr>
          <w:noProof/>
        </w:rPr>
        <w:t>25</w:t>
      </w:r>
      <w:r>
        <w:rPr>
          <w:noProof/>
        </w:rPr>
        <w:fldChar w:fldCharType="end"/>
      </w:r>
    </w:p>
    <w:p w14:paraId="23670179" w14:textId="69A4E32E" w:rsidR="00D7196E" w:rsidRDefault="00D7196E">
      <w:pPr>
        <w:pStyle w:val="TOC2"/>
        <w:rPr>
          <w:color w:val="auto"/>
          <w:lang w:val="en-AU" w:eastAsia="en-AU"/>
        </w:rPr>
      </w:pPr>
      <w:r w:rsidRPr="00F04CA4">
        <w:rPr>
          <w:caps/>
        </w:rPr>
        <w:t>8.9.</w:t>
      </w:r>
      <w:r>
        <w:rPr>
          <w:color w:val="auto"/>
          <w:lang w:val="en-AU" w:eastAsia="en-AU"/>
        </w:rPr>
        <w:tab/>
      </w:r>
      <w:r w:rsidRPr="00F04CA4">
        <w:rPr>
          <w:caps/>
        </w:rPr>
        <w:t>ANCHOR OPERATIONS</w:t>
      </w:r>
      <w:r>
        <w:tab/>
      </w:r>
      <w:r>
        <w:fldChar w:fldCharType="begin"/>
      </w:r>
      <w:r>
        <w:instrText xml:space="preserve"> PAGEREF _Toc40380960 \h </w:instrText>
      </w:r>
      <w:r>
        <w:fldChar w:fldCharType="separate"/>
      </w:r>
      <w:r>
        <w:t>25</w:t>
      </w:r>
      <w:r>
        <w:fldChar w:fldCharType="end"/>
      </w:r>
    </w:p>
    <w:p w14:paraId="41B05739" w14:textId="23C59920" w:rsidR="00D7196E" w:rsidRDefault="00D7196E">
      <w:pPr>
        <w:pStyle w:val="TOC3"/>
        <w:tabs>
          <w:tab w:val="left" w:pos="1134"/>
          <w:tab w:val="right" w:leader="dot" w:pos="10195"/>
        </w:tabs>
        <w:rPr>
          <w:noProof/>
          <w:sz w:val="22"/>
          <w:lang w:val="en-AU" w:eastAsia="en-AU"/>
        </w:rPr>
      </w:pPr>
      <w:r w:rsidRPr="00F04CA4">
        <w:rPr>
          <w:noProof/>
          <w:color w:val="000000" w:themeColor="text1"/>
        </w:rPr>
        <w:t>8.9.1.</w:t>
      </w:r>
      <w:r>
        <w:rPr>
          <w:noProof/>
          <w:sz w:val="22"/>
          <w:lang w:val="en-AU" w:eastAsia="en-AU"/>
        </w:rPr>
        <w:tab/>
      </w:r>
      <w:r>
        <w:rPr>
          <w:noProof/>
        </w:rPr>
        <w:t>Anchoring instructions</w:t>
      </w:r>
      <w:r>
        <w:rPr>
          <w:noProof/>
        </w:rPr>
        <w:tab/>
      </w:r>
      <w:r>
        <w:rPr>
          <w:noProof/>
        </w:rPr>
        <w:fldChar w:fldCharType="begin"/>
      </w:r>
      <w:r>
        <w:rPr>
          <w:noProof/>
        </w:rPr>
        <w:instrText xml:space="preserve"> PAGEREF _Toc40380961 \h </w:instrText>
      </w:r>
      <w:r>
        <w:rPr>
          <w:noProof/>
        </w:rPr>
      </w:r>
      <w:r>
        <w:rPr>
          <w:noProof/>
        </w:rPr>
        <w:fldChar w:fldCharType="separate"/>
      </w:r>
      <w:r>
        <w:rPr>
          <w:noProof/>
        </w:rPr>
        <w:t>25</w:t>
      </w:r>
      <w:r>
        <w:rPr>
          <w:noProof/>
        </w:rPr>
        <w:fldChar w:fldCharType="end"/>
      </w:r>
    </w:p>
    <w:p w14:paraId="250EFE80" w14:textId="6CE97963" w:rsidR="00D7196E" w:rsidRDefault="00D7196E">
      <w:pPr>
        <w:pStyle w:val="TOC3"/>
        <w:tabs>
          <w:tab w:val="left" w:pos="1134"/>
          <w:tab w:val="right" w:leader="dot" w:pos="10195"/>
        </w:tabs>
        <w:rPr>
          <w:noProof/>
          <w:sz w:val="22"/>
          <w:lang w:val="en-AU" w:eastAsia="en-AU"/>
        </w:rPr>
      </w:pPr>
      <w:r w:rsidRPr="00F04CA4">
        <w:rPr>
          <w:noProof/>
          <w:color w:val="000000" w:themeColor="text1"/>
        </w:rPr>
        <w:t>8.9.2.</w:t>
      </w:r>
      <w:r>
        <w:rPr>
          <w:noProof/>
          <w:sz w:val="22"/>
          <w:lang w:val="en-AU" w:eastAsia="en-AU"/>
        </w:rPr>
        <w:tab/>
      </w:r>
      <w:r>
        <w:rPr>
          <w:noProof/>
        </w:rPr>
        <w:t>Weigh anchor</w:t>
      </w:r>
      <w:r>
        <w:rPr>
          <w:noProof/>
        </w:rPr>
        <w:tab/>
      </w:r>
      <w:r>
        <w:rPr>
          <w:noProof/>
        </w:rPr>
        <w:fldChar w:fldCharType="begin"/>
      </w:r>
      <w:r>
        <w:rPr>
          <w:noProof/>
        </w:rPr>
        <w:instrText xml:space="preserve"> PAGEREF _Toc40380962 \h </w:instrText>
      </w:r>
      <w:r>
        <w:rPr>
          <w:noProof/>
        </w:rPr>
      </w:r>
      <w:r>
        <w:rPr>
          <w:noProof/>
        </w:rPr>
        <w:fldChar w:fldCharType="separate"/>
      </w:r>
      <w:r>
        <w:rPr>
          <w:noProof/>
        </w:rPr>
        <w:t>25</w:t>
      </w:r>
      <w:r>
        <w:rPr>
          <w:noProof/>
        </w:rPr>
        <w:fldChar w:fldCharType="end"/>
      </w:r>
    </w:p>
    <w:p w14:paraId="4B463157" w14:textId="3CCEFCAA" w:rsidR="00D7196E" w:rsidRDefault="00D7196E">
      <w:pPr>
        <w:pStyle w:val="TOC3"/>
        <w:tabs>
          <w:tab w:val="left" w:pos="1134"/>
          <w:tab w:val="right" w:leader="dot" w:pos="10195"/>
        </w:tabs>
        <w:rPr>
          <w:noProof/>
          <w:sz w:val="22"/>
          <w:lang w:val="en-AU" w:eastAsia="en-AU"/>
        </w:rPr>
      </w:pPr>
      <w:r w:rsidRPr="00F04CA4">
        <w:rPr>
          <w:noProof/>
          <w:color w:val="000000" w:themeColor="text1"/>
        </w:rPr>
        <w:t>8.9.3.</w:t>
      </w:r>
      <w:r>
        <w:rPr>
          <w:noProof/>
          <w:sz w:val="22"/>
          <w:lang w:val="en-AU" w:eastAsia="en-AU"/>
        </w:rPr>
        <w:tab/>
      </w:r>
      <w:r>
        <w:rPr>
          <w:noProof/>
        </w:rPr>
        <w:t>Dragging</w:t>
      </w:r>
      <w:r>
        <w:rPr>
          <w:noProof/>
        </w:rPr>
        <w:tab/>
      </w:r>
      <w:r>
        <w:rPr>
          <w:noProof/>
        </w:rPr>
        <w:fldChar w:fldCharType="begin"/>
      </w:r>
      <w:r>
        <w:rPr>
          <w:noProof/>
        </w:rPr>
        <w:instrText xml:space="preserve"> PAGEREF _Toc40380963 \h </w:instrText>
      </w:r>
      <w:r>
        <w:rPr>
          <w:noProof/>
        </w:rPr>
      </w:r>
      <w:r>
        <w:rPr>
          <w:noProof/>
        </w:rPr>
        <w:fldChar w:fldCharType="separate"/>
      </w:r>
      <w:r>
        <w:rPr>
          <w:noProof/>
        </w:rPr>
        <w:t>25</w:t>
      </w:r>
      <w:r>
        <w:rPr>
          <w:noProof/>
        </w:rPr>
        <w:fldChar w:fldCharType="end"/>
      </w:r>
    </w:p>
    <w:p w14:paraId="5EDFC353" w14:textId="4C5AE977" w:rsidR="00D7196E" w:rsidRDefault="00D7196E">
      <w:pPr>
        <w:pStyle w:val="TOC2"/>
        <w:rPr>
          <w:color w:val="auto"/>
          <w:lang w:val="en-AU" w:eastAsia="en-AU"/>
        </w:rPr>
      </w:pPr>
      <w:r w:rsidRPr="00F04CA4">
        <w:t>8.10.</w:t>
      </w:r>
      <w:r>
        <w:rPr>
          <w:color w:val="auto"/>
          <w:lang w:val="en-AU" w:eastAsia="en-AU"/>
        </w:rPr>
        <w:tab/>
      </w:r>
      <w:r>
        <w:t>VESSEL OPERATIONS</w:t>
      </w:r>
      <w:r>
        <w:tab/>
      </w:r>
      <w:r>
        <w:fldChar w:fldCharType="begin"/>
      </w:r>
      <w:r>
        <w:instrText xml:space="preserve"> PAGEREF _Toc40380964 \h </w:instrText>
      </w:r>
      <w:r>
        <w:fldChar w:fldCharType="separate"/>
      </w:r>
      <w:r>
        <w:t>26</w:t>
      </w:r>
      <w:r>
        <w:fldChar w:fldCharType="end"/>
      </w:r>
    </w:p>
    <w:p w14:paraId="4955367F" w14:textId="1BA68651" w:rsidR="00D7196E" w:rsidRDefault="00D7196E">
      <w:pPr>
        <w:pStyle w:val="TOC3"/>
        <w:tabs>
          <w:tab w:val="left" w:pos="1843"/>
          <w:tab w:val="right" w:leader="dot" w:pos="10195"/>
        </w:tabs>
        <w:rPr>
          <w:noProof/>
          <w:sz w:val="22"/>
          <w:lang w:val="en-AU" w:eastAsia="en-AU"/>
        </w:rPr>
      </w:pPr>
      <w:r w:rsidRPr="00F04CA4">
        <w:rPr>
          <w:noProof/>
          <w:color w:val="000000" w:themeColor="text1"/>
        </w:rPr>
        <w:t>8.10.1.</w:t>
      </w:r>
      <w:r>
        <w:rPr>
          <w:noProof/>
          <w:sz w:val="22"/>
          <w:lang w:val="en-AU" w:eastAsia="en-AU"/>
        </w:rPr>
        <w:tab/>
      </w:r>
      <w:r>
        <w:rPr>
          <w:noProof/>
        </w:rPr>
        <w:t>Engine</w:t>
      </w:r>
      <w:r>
        <w:rPr>
          <w:noProof/>
        </w:rPr>
        <w:tab/>
      </w:r>
      <w:r>
        <w:rPr>
          <w:noProof/>
        </w:rPr>
        <w:fldChar w:fldCharType="begin"/>
      </w:r>
      <w:r>
        <w:rPr>
          <w:noProof/>
        </w:rPr>
        <w:instrText xml:space="preserve"> PAGEREF _Toc40380965 \h </w:instrText>
      </w:r>
      <w:r>
        <w:rPr>
          <w:noProof/>
        </w:rPr>
      </w:r>
      <w:r>
        <w:rPr>
          <w:noProof/>
        </w:rPr>
        <w:fldChar w:fldCharType="separate"/>
      </w:r>
      <w:r>
        <w:rPr>
          <w:noProof/>
        </w:rPr>
        <w:t>26</w:t>
      </w:r>
      <w:r>
        <w:rPr>
          <w:noProof/>
        </w:rPr>
        <w:fldChar w:fldCharType="end"/>
      </w:r>
    </w:p>
    <w:p w14:paraId="65187CD4" w14:textId="003226B3" w:rsidR="00D7196E" w:rsidRDefault="00D7196E">
      <w:pPr>
        <w:pStyle w:val="TOC2"/>
        <w:rPr>
          <w:color w:val="auto"/>
          <w:lang w:val="en-AU" w:eastAsia="en-AU"/>
        </w:rPr>
      </w:pPr>
      <w:r w:rsidRPr="00F04CA4">
        <w:t>8.11.</w:t>
      </w:r>
      <w:r>
        <w:rPr>
          <w:color w:val="auto"/>
          <w:lang w:val="en-AU" w:eastAsia="en-AU"/>
        </w:rPr>
        <w:tab/>
      </w:r>
      <w:r>
        <w:t>PROVISION OF TRAFFIC INFORMATION</w:t>
      </w:r>
      <w:r>
        <w:tab/>
      </w:r>
      <w:r>
        <w:fldChar w:fldCharType="begin"/>
      </w:r>
      <w:r>
        <w:instrText xml:space="preserve"> PAGEREF _Toc40380966 \h </w:instrText>
      </w:r>
      <w:r>
        <w:fldChar w:fldCharType="separate"/>
      </w:r>
      <w:r>
        <w:t>26</w:t>
      </w:r>
      <w:r>
        <w:fldChar w:fldCharType="end"/>
      </w:r>
    </w:p>
    <w:p w14:paraId="7779B0EC" w14:textId="658C47AE" w:rsidR="00D7196E" w:rsidRDefault="00D7196E">
      <w:pPr>
        <w:pStyle w:val="TOC2"/>
        <w:rPr>
          <w:color w:val="auto"/>
          <w:lang w:val="en-AU" w:eastAsia="en-AU"/>
        </w:rPr>
      </w:pPr>
      <w:r w:rsidRPr="00F04CA4">
        <w:t>8.12.</w:t>
      </w:r>
      <w:r>
        <w:rPr>
          <w:color w:val="auto"/>
          <w:lang w:val="en-AU" w:eastAsia="en-AU"/>
        </w:rPr>
        <w:tab/>
      </w:r>
      <w:r>
        <w:t>PROVISION OF WEATHER AND HYDROGRAPHICAL INFORMATION</w:t>
      </w:r>
      <w:r>
        <w:tab/>
      </w:r>
      <w:r>
        <w:fldChar w:fldCharType="begin"/>
      </w:r>
      <w:r>
        <w:instrText xml:space="preserve"> PAGEREF _Toc40380967 \h </w:instrText>
      </w:r>
      <w:r>
        <w:fldChar w:fldCharType="separate"/>
      </w:r>
      <w:r>
        <w:t>27</w:t>
      </w:r>
      <w:r>
        <w:fldChar w:fldCharType="end"/>
      </w:r>
    </w:p>
    <w:p w14:paraId="12853AC2" w14:textId="4B1310BF" w:rsidR="00D7196E" w:rsidRDefault="00D7196E">
      <w:pPr>
        <w:pStyle w:val="TOC3"/>
        <w:tabs>
          <w:tab w:val="left" w:pos="1843"/>
          <w:tab w:val="right" w:leader="dot" w:pos="10195"/>
        </w:tabs>
        <w:rPr>
          <w:noProof/>
          <w:sz w:val="22"/>
          <w:lang w:val="en-AU" w:eastAsia="en-AU"/>
        </w:rPr>
      </w:pPr>
      <w:r w:rsidRPr="00F04CA4">
        <w:rPr>
          <w:noProof/>
          <w:color w:val="000000" w:themeColor="text1"/>
        </w:rPr>
        <w:t>8.12.1.</w:t>
      </w:r>
      <w:r>
        <w:rPr>
          <w:noProof/>
          <w:sz w:val="22"/>
          <w:lang w:val="en-AU" w:eastAsia="en-AU"/>
        </w:rPr>
        <w:tab/>
      </w:r>
      <w:r>
        <w:rPr>
          <w:noProof/>
        </w:rPr>
        <w:t>Meteorological information</w:t>
      </w:r>
      <w:r>
        <w:rPr>
          <w:noProof/>
        </w:rPr>
        <w:tab/>
      </w:r>
      <w:r>
        <w:rPr>
          <w:noProof/>
        </w:rPr>
        <w:fldChar w:fldCharType="begin"/>
      </w:r>
      <w:r>
        <w:rPr>
          <w:noProof/>
        </w:rPr>
        <w:instrText xml:space="preserve"> PAGEREF _Toc40380968 \h </w:instrText>
      </w:r>
      <w:r>
        <w:rPr>
          <w:noProof/>
        </w:rPr>
      </w:r>
      <w:r>
        <w:rPr>
          <w:noProof/>
        </w:rPr>
        <w:fldChar w:fldCharType="separate"/>
      </w:r>
      <w:r>
        <w:rPr>
          <w:noProof/>
        </w:rPr>
        <w:t>28</w:t>
      </w:r>
      <w:r>
        <w:rPr>
          <w:noProof/>
        </w:rPr>
        <w:fldChar w:fldCharType="end"/>
      </w:r>
    </w:p>
    <w:p w14:paraId="1C2BE30B" w14:textId="7D913BA6" w:rsidR="00D7196E" w:rsidRDefault="00D7196E">
      <w:pPr>
        <w:pStyle w:val="TOC3"/>
        <w:tabs>
          <w:tab w:val="left" w:pos="1843"/>
          <w:tab w:val="right" w:leader="dot" w:pos="10195"/>
        </w:tabs>
        <w:rPr>
          <w:noProof/>
          <w:sz w:val="22"/>
          <w:lang w:val="en-AU" w:eastAsia="en-AU"/>
        </w:rPr>
      </w:pPr>
      <w:r w:rsidRPr="00F04CA4">
        <w:rPr>
          <w:noProof/>
          <w:color w:val="000000" w:themeColor="text1"/>
        </w:rPr>
        <w:t>8.12.2.</w:t>
      </w:r>
      <w:r>
        <w:rPr>
          <w:noProof/>
          <w:sz w:val="22"/>
          <w:lang w:val="en-AU" w:eastAsia="en-AU"/>
        </w:rPr>
        <w:tab/>
      </w:r>
      <w:r>
        <w:rPr>
          <w:noProof/>
        </w:rPr>
        <w:t>Visibility</w:t>
      </w:r>
      <w:r>
        <w:rPr>
          <w:noProof/>
        </w:rPr>
        <w:tab/>
      </w:r>
      <w:r>
        <w:rPr>
          <w:noProof/>
        </w:rPr>
        <w:fldChar w:fldCharType="begin"/>
      </w:r>
      <w:r>
        <w:rPr>
          <w:noProof/>
        </w:rPr>
        <w:instrText xml:space="preserve"> PAGEREF _Toc40380969 \h </w:instrText>
      </w:r>
      <w:r>
        <w:rPr>
          <w:noProof/>
        </w:rPr>
      </w:r>
      <w:r>
        <w:rPr>
          <w:noProof/>
        </w:rPr>
        <w:fldChar w:fldCharType="separate"/>
      </w:r>
      <w:r>
        <w:rPr>
          <w:noProof/>
        </w:rPr>
        <w:t>28</w:t>
      </w:r>
      <w:r>
        <w:rPr>
          <w:noProof/>
        </w:rPr>
        <w:fldChar w:fldCharType="end"/>
      </w:r>
    </w:p>
    <w:p w14:paraId="5AB1EA2C" w14:textId="4D6FC5ED" w:rsidR="00D7196E" w:rsidRDefault="00D7196E">
      <w:pPr>
        <w:pStyle w:val="TOC3"/>
        <w:tabs>
          <w:tab w:val="left" w:pos="1843"/>
          <w:tab w:val="right" w:leader="dot" w:pos="10195"/>
        </w:tabs>
        <w:rPr>
          <w:noProof/>
          <w:sz w:val="22"/>
          <w:lang w:val="en-AU" w:eastAsia="en-AU"/>
        </w:rPr>
      </w:pPr>
      <w:r w:rsidRPr="00F04CA4">
        <w:rPr>
          <w:noProof/>
          <w:color w:val="000000" w:themeColor="text1"/>
        </w:rPr>
        <w:t>8.12.3.</w:t>
      </w:r>
      <w:r>
        <w:rPr>
          <w:noProof/>
          <w:sz w:val="22"/>
          <w:lang w:val="en-AU" w:eastAsia="en-AU"/>
        </w:rPr>
        <w:tab/>
      </w:r>
      <w:r>
        <w:rPr>
          <w:noProof/>
        </w:rPr>
        <w:t>Wind</w:t>
      </w:r>
      <w:r>
        <w:rPr>
          <w:noProof/>
        </w:rPr>
        <w:tab/>
      </w:r>
      <w:r>
        <w:rPr>
          <w:noProof/>
        </w:rPr>
        <w:fldChar w:fldCharType="begin"/>
      </w:r>
      <w:r>
        <w:rPr>
          <w:noProof/>
        </w:rPr>
        <w:instrText xml:space="preserve"> PAGEREF _Toc40380970 \h </w:instrText>
      </w:r>
      <w:r>
        <w:rPr>
          <w:noProof/>
        </w:rPr>
      </w:r>
      <w:r>
        <w:rPr>
          <w:noProof/>
        </w:rPr>
        <w:fldChar w:fldCharType="separate"/>
      </w:r>
      <w:r>
        <w:rPr>
          <w:noProof/>
        </w:rPr>
        <w:t>28</w:t>
      </w:r>
      <w:r>
        <w:rPr>
          <w:noProof/>
        </w:rPr>
        <w:fldChar w:fldCharType="end"/>
      </w:r>
    </w:p>
    <w:p w14:paraId="76717744" w14:textId="1EC654EB" w:rsidR="00D7196E" w:rsidRDefault="00D7196E">
      <w:pPr>
        <w:pStyle w:val="TOC3"/>
        <w:tabs>
          <w:tab w:val="left" w:pos="1843"/>
          <w:tab w:val="right" w:leader="dot" w:pos="10195"/>
        </w:tabs>
        <w:rPr>
          <w:noProof/>
          <w:sz w:val="22"/>
          <w:lang w:val="en-AU" w:eastAsia="en-AU"/>
        </w:rPr>
      </w:pPr>
      <w:r w:rsidRPr="00F04CA4">
        <w:rPr>
          <w:noProof/>
          <w:color w:val="000000" w:themeColor="text1"/>
        </w:rPr>
        <w:t>8.12.4.</w:t>
      </w:r>
      <w:r>
        <w:rPr>
          <w:noProof/>
          <w:sz w:val="22"/>
          <w:lang w:val="en-AU" w:eastAsia="en-AU"/>
        </w:rPr>
        <w:tab/>
      </w:r>
      <w:r>
        <w:rPr>
          <w:noProof/>
        </w:rPr>
        <w:t>Tide</w:t>
      </w:r>
      <w:r>
        <w:rPr>
          <w:noProof/>
        </w:rPr>
        <w:tab/>
      </w:r>
      <w:r>
        <w:rPr>
          <w:noProof/>
        </w:rPr>
        <w:fldChar w:fldCharType="begin"/>
      </w:r>
      <w:r>
        <w:rPr>
          <w:noProof/>
        </w:rPr>
        <w:instrText xml:space="preserve"> PAGEREF _Toc40380971 \h </w:instrText>
      </w:r>
      <w:r>
        <w:rPr>
          <w:noProof/>
        </w:rPr>
      </w:r>
      <w:r>
        <w:rPr>
          <w:noProof/>
        </w:rPr>
        <w:fldChar w:fldCharType="separate"/>
      </w:r>
      <w:r>
        <w:rPr>
          <w:noProof/>
        </w:rPr>
        <w:t>28</w:t>
      </w:r>
      <w:r>
        <w:rPr>
          <w:noProof/>
        </w:rPr>
        <w:fldChar w:fldCharType="end"/>
      </w:r>
    </w:p>
    <w:p w14:paraId="79F9715F" w14:textId="1D8C7B13" w:rsidR="00D7196E" w:rsidRDefault="00D7196E">
      <w:pPr>
        <w:pStyle w:val="TOC2"/>
        <w:rPr>
          <w:color w:val="auto"/>
          <w:lang w:val="en-AU" w:eastAsia="en-AU"/>
        </w:rPr>
      </w:pPr>
      <w:r w:rsidRPr="00F04CA4">
        <w:t>8.13.</w:t>
      </w:r>
      <w:r>
        <w:rPr>
          <w:color w:val="auto"/>
          <w:lang w:val="en-AU" w:eastAsia="en-AU"/>
        </w:rPr>
        <w:tab/>
      </w:r>
      <w:r>
        <w:t>DEVELOPING SITUATIONS – VTS INTERACTION</w:t>
      </w:r>
      <w:r>
        <w:tab/>
      </w:r>
      <w:r>
        <w:fldChar w:fldCharType="begin"/>
      </w:r>
      <w:r>
        <w:instrText xml:space="preserve"> PAGEREF _Toc40380972 \h </w:instrText>
      </w:r>
      <w:r>
        <w:fldChar w:fldCharType="separate"/>
      </w:r>
      <w:r>
        <w:t>29</w:t>
      </w:r>
      <w:r>
        <w:fldChar w:fldCharType="end"/>
      </w:r>
    </w:p>
    <w:p w14:paraId="717F4B82" w14:textId="2FFB5811" w:rsidR="00D7196E" w:rsidRDefault="00D7196E">
      <w:pPr>
        <w:pStyle w:val="TOC3"/>
        <w:tabs>
          <w:tab w:val="left" w:pos="1843"/>
          <w:tab w:val="right" w:leader="dot" w:pos="10195"/>
        </w:tabs>
        <w:rPr>
          <w:noProof/>
          <w:sz w:val="22"/>
          <w:lang w:val="en-AU" w:eastAsia="en-AU"/>
        </w:rPr>
      </w:pPr>
      <w:r w:rsidRPr="00F04CA4">
        <w:rPr>
          <w:noProof/>
          <w:color w:val="000000" w:themeColor="text1"/>
        </w:rPr>
        <w:t>8.13.1.</w:t>
      </w:r>
      <w:r>
        <w:rPr>
          <w:noProof/>
          <w:sz w:val="22"/>
          <w:lang w:val="en-AU" w:eastAsia="en-AU"/>
        </w:rPr>
        <w:tab/>
      </w:r>
      <w:r>
        <w:rPr>
          <w:noProof/>
        </w:rPr>
        <w:t>Position</w:t>
      </w:r>
      <w:r>
        <w:rPr>
          <w:noProof/>
        </w:rPr>
        <w:tab/>
      </w:r>
      <w:r>
        <w:rPr>
          <w:noProof/>
        </w:rPr>
        <w:fldChar w:fldCharType="begin"/>
      </w:r>
      <w:r>
        <w:rPr>
          <w:noProof/>
        </w:rPr>
        <w:instrText xml:space="preserve"> PAGEREF _Toc40380973 \h </w:instrText>
      </w:r>
      <w:r>
        <w:rPr>
          <w:noProof/>
        </w:rPr>
      </w:r>
      <w:r>
        <w:rPr>
          <w:noProof/>
        </w:rPr>
        <w:fldChar w:fldCharType="separate"/>
      </w:r>
      <w:r>
        <w:rPr>
          <w:noProof/>
        </w:rPr>
        <w:t>29</w:t>
      </w:r>
      <w:r>
        <w:rPr>
          <w:noProof/>
        </w:rPr>
        <w:fldChar w:fldCharType="end"/>
      </w:r>
    </w:p>
    <w:p w14:paraId="3B80C020" w14:textId="4FF7B3D1" w:rsidR="00D7196E" w:rsidRDefault="00D7196E">
      <w:pPr>
        <w:pStyle w:val="TOC3"/>
        <w:tabs>
          <w:tab w:val="left" w:pos="1843"/>
          <w:tab w:val="right" w:leader="dot" w:pos="10195"/>
        </w:tabs>
        <w:rPr>
          <w:noProof/>
          <w:sz w:val="22"/>
          <w:lang w:val="en-AU" w:eastAsia="en-AU"/>
        </w:rPr>
      </w:pPr>
      <w:r w:rsidRPr="00F04CA4">
        <w:rPr>
          <w:noProof/>
          <w:color w:val="000000" w:themeColor="text1"/>
        </w:rPr>
        <w:t>8.13.2.</w:t>
      </w:r>
      <w:r>
        <w:rPr>
          <w:noProof/>
          <w:sz w:val="22"/>
          <w:lang w:val="en-AU" w:eastAsia="en-AU"/>
        </w:rPr>
        <w:tab/>
      </w:r>
      <w:r>
        <w:rPr>
          <w:noProof/>
        </w:rPr>
        <w:t>Course</w:t>
      </w:r>
      <w:r>
        <w:rPr>
          <w:noProof/>
        </w:rPr>
        <w:tab/>
      </w:r>
      <w:r>
        <w:rPr>
          <w:noProof/>
        </w:rPr>
        <w:fldChar w:fldCharType="begin"/>
      </w:r>
      <w:r>
        <w:rPr>
          <w:noProof/>
        </w:rPr>
        <w:instrText xml:space="preserve"> PAGEREF _Toc40380974 \h </w:instrText>
      </w:r>
      <w:r>
        <w:rPr>
          <w:noProof/>
        </w:rPr>
      </w:r>
      <w:r>
        <w:rPr>
          <w:noProof/>
        </w:rPr>
        <w:fldChar w:fldCharType="separate"/>
      </w:r>
      <w:r>
        <w:rPr>
          <w:noProof/>
        </w:rPr>
        <w:t>30</w:t>
      </w:r>
      <w:r>
        <w:rPr>
          <w:noProof/>
        </w:rPr>
        <w:fldChar w:fldCharType="end"/>
      </w:r>
    </w:p>
    <w:p w14:paraId="555755E1" w14:textId="750640DC" w:rsidR="00D7196E" w:rsidRDefault="00D7196E">
      <w:pPr>
        <w:pStyle w:val="TOC2"/>
        <w:rPr>
          <w:color w:val="auto"/>
          <w:lang w:val="en-AU" w:eastAsia="en-AU"/>
        </w:rPr>
      </w:pPr>
      <w:r w:rsidRPr="00F04CA4">
        <w:t>8.14.</w:t>
      </w:r>
      <w:r>
        <w:rPr>
          <w:color w:val="auto"/>
          <w:lang w:val="en-AU" w:eastAsia="en-AU"/>
        </w:rPr>
        <w:tab/>
      </w:r>
      <w:r>
        <w:t>MANAGEMENT OF TRAFFIC</w:t>
      </w:r>
      <w:r>
        <w:tab/>
      </w:r>
      <w:r>
        <w:fldChar w:fldCharType="begin"/>
      </w:r>
      <w:r>
        <w:instrText xml:space="preserve"> PAGEREF _Toc40380975 \h </w:instrText>
      </w:r>
      <w:r>
        <w:fldChar w:fldCharType="separate"/>
      </w:r>
      <w:r>
        <w:t>30</w:t>
      </w:r>
      <w:r>
        <w:fldChar w:fldCharType="end"/>
      </w:r>
    </w:p>
    <w:p w14:paraId="128672CE" w14:textId="63D97C98" w:rsidR="00D7196E" w:rsidRDefault="00D7196E">
      <w:pPr>
        <w:pStyle w:val="TOC2"/>
        <w:rPr>
          <w:color w:val="auto"/>
          <w:lang w:val="en-AU" w:eastAsia="en-AU"/>
        </w:rPr>
      </w:pPr>
      <w:r w:rsidRPr="00F04CA4">
        <w:t>8.15.</w:t>
      </w:r>
      <w:r>
        <w:rPr>
          <w:color w:val="auto"/>
          <w:lang w:val="en-AU" w:eastAsia="en-AU"/>
        </w:rPr>
        <w:tab/>
      </w:r>
      <w:r>
        <w:t>RESPONDING TO EMERGENCY SITUATIONS</w:t>
      </w:r>
      <w:r>
        <w:tab/>
      </w:r>
      <w:r>
        <w:fldChar w:fldCharType="begin"/>
      </w:r>
      <w:r>
        <w:instrText xml:space="preserve"> PAGEREF _Toc40380976 \h </w:instrText>
      </w:r>
      <w:r>
        <w:fldChar w:fldCharType="separate"/>
      </w:r>
      <w:r>
        <w:t>31</w:t>
      </w:r>
      <w:r>
        <w:fldChar w:fldCharType="end"/>
      </w:r>
    </w:p>
    <w:p w14:paraId="4AEF090D" w14:textId="7564EDF1" w:rsidR="00D7196E" w:rsidRDefault="00D7196E">
      <w:pPr>
        <w:pStyle w:val="TOC3"/>
        <w:tabs>
          <w:tab w:val="left" w:pos="1843"/>
          <w:tab w:val="right" w:leader="dot" w:pos="10195"/>
        </w:tabs>
        <w:rPr>
          <w:noProof/>
          <w:sz w:val="22"/>
          <w:lang w:val="en-AU" w:eastAsia="en-AU"/>
        </w:rPr>
      </w:pPr>
      <w:r w:rsidRPr="00F04CA4">
        <w:rPr>
          <w:noProof/>
          <w:color w:val="000000" w:themeColor="text1"/>
        </w:rPr>
        <w:t>8.15.1.</w:t>
      </w:r>
      <w:r>
        <w:rPr>
          <w:noProof/>
          <w:sz w:val="22"/>
          <w:lang w:val="en-AU" w:eastAsia="en-AU"/>
        </w:rPr>
        <w:tab/>
      </w:r>
      <w:r>
        <w:rPr>
          <w:noProof/>
        </w:rPr>
        <w:t>Types of emergency messages a vessel may provide</w:t>
      </w:r>
      <w:r>
        <w:rPr>
          <w:noProof/>
        </w:rPr>
        <w:tab/>
      </w:r>
      <w:r>
        <w:rPr>
          <w:noProof/>
        </w:rPr>
        <w:fldChar w:fldCharType="begin"/>
      </w:r>
      <w:r>
        <w:rPr>
          <w:noProof/>
        </w:rPr>
        <w:instrText xml:space="preserve"> PAGEREF _Toc40380977 \h </w:instrText>
      </w:r>
      <w:r>
        <w:rPr>
          <w:noProof/>
        </w:rPr>
      </w:r>
      <w:r>
        <w:rPr>
          <w:noProof/>
        </w:rPr>
        <w:fldChar w:fldCharType="separate"/>
      </w:r>
      <w:r>
        <w:rPr>
          <w:noProof/>
        </w:rPr>
        <w:t>32</w:t>
      </w:r>
      <w:r>
        <w:rPr>
          <w:noProof/>
        </w:rPr>
        <w:fldChar w:fldCharType="end"/>
      </w:r>
    </w:p>
    <w:p w14:paraId="4F3B04C0" w14:textId="6D3C7483" w:rsidR="00D7196E" w:rsidRDefault="00D7196E">
      <w:pPr>
        <w:pStyle w:val="TOC3"/>
        <w:tabs>
          <w:tab w:val="left" w:pos="1843"/>
          <w:tab w:val="right" w:leader="dot" w:pos="10195"/>
        </w:tabs>
        <w:rPr>
          <w:noProof/>
          <w:sz w:val="22"/>
          <w:lang w:val="en-AU" w:eastAsia="en-AU"/>
        </w:rPr>
      </w:pPr>
      <w:r w:rsidRPr="00F04CA4">
        <w:rPr>
          <w:noProof/>
          <w:color w:val="000000" w:themeColor="text1"/>
        </w:rPr>
        <w:t>8.15.2.</w:t>
      </w:r>
      <w:r>
        <w:rPr>
          <w:noProof/>
          <w:sz w:val="22"/>
          <w:lang w:val="en-AU" w:eastAsia="en-AU"/>
        </w:rPr>
        <w:tab/>
      </w:r>
      <w:r>
        <w:rPr>
          <w:noProof/>
        </w:rPr>
        <w:t>Considerations when responding to an emergency situation</w:t>
      </w:r>
      <w:r>
        <w:rPr>
          <w:noProof/>
        </w:rPr>
        <w:tab/>
      </w:r>
      <w:r>
        <w:rPr>
          <w:noProof/>
        </w:rPr>
        <w:fldChar w:fldCharType="begin"/>
      </w:r>
      <w:r>
        <w:rPr>
          <w:noProof/>
        </w:rPr>
        <w:instrText xml:space="preserve"> PAGEREF _Toc40380978 \h </w:instrText>
      </w:r>
      <w:r>
        <w:rPr>
          <w:noProof/>
        </w:rPr>
      </w:r>
      <w:r>
        <w:rPr>
          <w:noProof/>
        </w:rPr>
        <w:fldChar w:fldCharType="separate"/>
      </w:r>
      <w:r>
        <w:rPr>
          <w:noProof/>
        </w:rPr>
        <w:t>32</w:t>
      </w:r>
      <w:r>
        <w:rPr>
          <w:noProof/>
        </w:rPr>
        <w:fldChar w:fldCharType="end"/>
      </w:r>
    </w:p>
    <w:p w14:paraId="2632091A" w14:textId="531A95E6" w:rsidR="00D7196E" w:rsidRDefault="00D7196E">
      <w:pPr>
        <w:pStyle w:val="TOC2"/>
        <w:rPr>
          <w:color w:val="auto"/>
          <w:lang w:val="en-AU" w:eastAsia="en-AU"/>
        </w:rPr>
      </w:pPr>
      <w:r w:rsidRPr="00F04CA4">
        <w:t>8.16.</w:t>
      </w:r>
      <w:r>
        <w:rPr>
          <w:color w:val="auto"/>
          <w:lang w:val="en-AU" w:eastAsia="en-AU"/>
        </w:rPr>
        <w:tab/>
      </w:r>
      <w:r>
        <w:t>COMMON EMERGENCY SITUATIONS WITHIN THE VTS AREA</w:t>
      </w:r>
      <w:r>
        <w:tab/>
      </w:r>
      <w:r>
        <w:fldChar w:fldCharType="begin"/>
      </w:r>
      <w:r>
        <w:instrText xml:space="preserve"> PAGEREF _Toc40380979 \h </w:instrText>
      </w:r>
      <w:r>
        <w:fldChar w:fldCharType="separate"/>
      </w:r>
      <w:r>
        <w:t>33</w:t>
      </w:r>
      <w:r>
        <w:fldChar w:fldCharType="end"/>
      </w:r>
    </w:p>
    <w:p w14:paraId="6893EBA1" w14:textId="7F8D270B" w:rsidR="00D7196E" w:rsidRDefault="00D7196E">
      <w:pPr>
        <w:pStyle w:val="TOC2"/>
        <w:rPr>
          <w:color w:val="auto"/>
          <w:lang w:val="en-AU" w:eastAsia="en-AU"/>
        </w:rPr>
      </w:pPr>
      <w:r w:rsidRPr="00F04CA4">
        <w:t>8.17.</w:t>
      </w:r>
      <w:r>
        <w:rPr>
          <w:color w:val="auto"/>
          <w:lang w:val="en-AU" w:eastAsia="en-AU"/>
        </w:rPr>
        <w:tab/>
      </w:r>
      <w:r>
        <w:t>EMERGENCY BROADCASTS</w:t>
      </w:r>
      <w:r>
        <w:tab/>
      </w:r>
      <w:r>
        <w:fldChar w:fldCharType="begin"/>
      </w:r>
      <w:r>
        <w:instrText xml:space="preserve"> PAGEREF _Toc40380980 \h </w:instrText>
      </w:r>
      <w:r>
        <w:fldChar w:fldCharType="separate"/>
      </w:r>
      <w:r>
        <w:t>34</w:t>
      </w:r>
      <w:r>
        <w:fldChar w:fldCharType="end"/>
      </w:r>
    </w:p>
    <w:p w14:paraId="0DC380BE" w14:textId="027C3740" w:rsidR="00D7196E" w:rsidRDefault="00D7196E">
      <w:pPr>
        <w:pStyle w:val="TOC3"/>
        <w:tabs>
          <w:tab w:val="left" w:pos="1843"/>
          <w:tab w:val="right" w:leader="dot" w:pos="10195"/>
        </w:tabs>
        <w:rPr>
          <w:noProof/>
          <w:sz w:val="22"/>
          <w:lang w:val="en-AU" w:eastAsia="en-AU"/>
        </w:rPr>
      </w:pPr>
      <w:r w:rsidRPr="00F04CA4">
        <w:rPr>
          <w:noProof/>
          <w:color w:val="000000" w:themeColor="text1"/>
        </w:rPr>
        <w:t>8.17.1.</w:t>
      </w:r>
      <w:r>
        <w:rPr>
          <w:noProof/>
          <w:sz w:val="22"/>
          <w:lang w:val="en-AU" w:eastAsia="en-AU"/>
        </w:rPr>
        <w:tab/>
      </w:r>
      <w:r>
        <w:rPr>
          <w:noProof/>
        </w:rPr>
        <w:t>Securite</w:t>
      </w:r>
      <w:r>
        <w:rPr>
          <w:noProof/>
        </w:rPr>
        <w:tab/>
      </w:r>
      <w:r>
        <w:rPr>
          <w:noProof/>
        </w:rPr>
        <w:fldChar w:fldCharType="begin"/>
      </w:r>
      <w:r>
        <w:rPr>
          <w:noProof/>
        </w:rPr>
        <w:instrText xml:space="preserve"> PAGEREF _Toc40380981 \h </w:instrText>
      </w:r>
      <w:r>
        <w:rPr>
          <w:noProof/>
        </w:rPr>
      </w:r>
      <w:r>
        <w:rPr>
          <w:noProof/>
        </w:rPr>
        <w:fldChar w:fldCharType="separate"/>
      </w:r>
      <w:r>
        <w:rPr>
          <w:noProof/>
        </w:rPr>
        <w:t>35</w:t>
      </w:r>
      <w:r>
        <w:rPr>
          <w:noProof/>
        </w:rPr>
        <w:fldChar w:fldCharType="end"/>
      </w:r>
    </w:p>
    <w:p w14:paraId="202EB92A" w14:textId="23E96395" w:rsidR="00D7196E" w:rsidRDefault="00D7196E">
      <w:pPr>
        <w:pStyle w:val="TOC3"/>
        <w:tabs>
          <w:tab w:val="left" w:pos="1843"/>
          <w:tab w:val="right" w:leader="dot" w:pos="10195"/>
        </w:tabs>
        <w:rPr>
          <w:noProof/>
          <w:sz w:val="22"/>
          <w:lang w:val="en-AU" w:eastAsia="en-AU"/>
        </w:rPr>
      </w:pPr>
      <w:r w:rsidRPr="00F04CA4">
        <w:rPr>
          <w:noProof/>
          <w:color w:val="000000" w:themeColor="text1"/>
        </w:rPr>
        <w:t>8.17.2.</w:t>
      </w:r>
      <w:r>
        <w:rPr>
          <w:noProof/>
          <w:sz w:val="22"/>
          <w:lang w:val="en-AU" w:eastAsia="en-AU"/>
        </w:rPr>
        <w:tab/>
      </w:r>
      <w:r>
        <w:rPr>
          <w:noProof/>
        </w:rPr>
        <w:t>Cancellations</w:t>
      </w:r>
      <w:r>
        <w:rPr>
          <w:noProof/>
        </w:rPr>
        <w:tab/>
      </w:r>
      <w:r>
        <w:rPr>
          <w:noProof/>
        </w:rPr>
        <w:fldChar w:fldCharType="begin"/>
      </w:r>
      <w:r>
        <w:rPr>
          <w:noProof/>
        </w:rPr>
        <w:instrText xml:space="preserve"> PAGEREF _Toc40380982 \h </w:instrText>
      </w:r>
      <w:r>
        <w:rPr>
          <w:noProof/>
        </w:rPr>
      </w:r>
      <w:r>
        <w:rPr>
          <w:noProof/>
        </w:rPr>
        <w:fldChar w:fldCharType="separate"/>
      </w:r>
      <w:r>
        <w:rPr>
          <w:noProof/>
        </w:rPr>
        <w:t>35</w:t>
      </w:r>
      <w:r>
        <w:rPr>
          <w:noProof/>
        </w:rPr>
        <w:fldChar w:fldCharType="end"/>
      </w:r>
    </w:p>
    <w:p w14:paraId="3B824651" w14:textId="644B9472" w:rsidR="00D7196E" w:rsidRDefault="00D7196E">
      <w:pPr>
        <w:pStyle w:val="TOC2"/>
        <w:rPr>
          <w:color w:val="auto"/>
          <w:lang w:val="en-AU" w:eastAsia="en-AU"/>
        </w:rPr>
      </w:pPr>
      <w:r w:rsidRPr="00F04CA4">
        <w:t>8.18.</w:t>
      </w:r>
      <w:r>
        <w:rPr>
          <w:color w:val="auto"/>
          <w:lang w:val="en-AU" w:eastAsia="en-AU"/>
        </w:rPr>
        <w:tab/>
      </w:r>
      <w:r>
        <w:t>IMPACTS ON NORMAL VTS OPERATIONS</w:t>
      </w:r>
      <w:r>
        <w:tab/>
      </w:r>
      <w:r>
        <w:fldChar w:fldCharType="begin"/>
      </w:r>
      <w:r>
        <w:instrText xml:space="preserve"> PAGEREF _Toc40380983 \h </w:instrText>
      </w:r>
      <w:r>
        <w:fldChar w:fldCharType="separate"/>
      </w:r>
      <w:r>
        <w:t>36</w:t>
      </w:r>
      <w:r>
        <w:fldChar w:fldCharType="end"/>
      </w:r>
    </w:p>
    <w:p w14:paraId="0FD064E6" w14:textId="0AC26741" w:rsidR="00D7196E" w:rsidRDefault="00D7196E">
      <w:pPr>
        <w:pStyle w:val="TOC3"/>
        <w:tabs>
          <w:tab w:val="left" w:pos="1843"/>
          <w:tab w:val="right" w:leader="dot" w:pos="10195"/>
        </w:tabs>
        <w:rPr>
          <w:noProof/>
          <w:sz w:val="22"/>
          <w:lang w:val="en-AU" w:eastAsia="en-AU"/>
        </w:rPr>
      </w:pPr>
      <w:r w:rsidRPr="00F04CA4">
        <w:rPr>
          <w:noProof/>
          <w:color w:val="000000" w:themeColor="text1"/>
        </w:rPr>
        <w:t>8.18.1.</w:t>
      </w:r>
      <w:r>
        <w:rPr>
          <w:noProof/>
          <w:sz w:val="22"/>
          <w:lang w:val="en-AU" w:eastAsia="en-AU"/>
        </w:rPr>
        <w:tab/>
      </w:r>
      <w:r>
        <w:rPr>
          <w:noProof/>
        </w:rPr>
        <w:t>Issues with VTS operations</w:t>
      </w:r>
      <w:r>
        <w:rPr>
          <w:noProof/>
        </w:rPr>
        <w:tab/>
      </w:r>
      <w:r>
        <w:rPr>
          <w:noProof/>
        </w:rPr>
        <w:fldChar w:fldCharType="begin"/>
      </w:r>
      <w:r>
        <w:rPr>
          <w:noProof/>
        </w:rPr>
        <w:instrText xml:space="preserve"> PAGEREF _Toc40380984 \h </w:instrText>
      </w:r>
      <w:r>
        <w:rPr>
          <w:noProof/>
        </w:rPr>
      </w:r>
      <w:r>
        <w:rPr>
          <w:noProof/>
        </w:rPr>
        <w:fldChar w:fldCharType="separate"/>
      </w:r>
      <w:r>
        <w:rPr>
          <w:noProof/>
        </w:rPr>
        <w:t>36</w:t>
      </w:r>
      <w:r>
        <w:rPr>
          <w:noProof/>
        </w:rPr>
        <w:fldChar w:fldCharType="end"/>
      </w:r>
    </w:p>
    <w:p w14:paraId="48BB8C5E" w14:textId="51367D85" w:rsidR="00D7196E" w:rsidRDefault="00D7196E">
      <w:pPr>
        <w:pStyle w:val="TOC3"/>
        <w:tabs>
          <w:tab w:val="left" w:pos="1843"/>
          <w:tab w:val="right" w:leader="dot" w:pos="10195"/>
        </w:tabs>
        <w:rPr>
          <w:noProof/>
          <w:sz w:val="22"/>
          <w:lang w:val="en-AU" w:eastAsia="en-AU"/>
        </w:rPr>
      </w:pPr>
      <w:r w:rsidRPr="00F04CA4">
        <w:rPr>
          <w:noProof/>
          <w:color w:val="000000" w:themeColor="text1"/>
        </w:rPr>
        <w:t>8.18.2.</w:t>
      </w:r>
      <w:r>
        <w:rPr>
          <w:noProof/>
          <w:sz w:val="22"/>
          <w:lang w:val="en-AU" w:eastAsia="en-AU"/>
        </w:rPr>
        <w:tab/>
      </w:r>
      <w:r>
        <w:rPr>
          <w:noProof/>
        </w:rPr>
        <w:t>Radio checks</w:t>
      </w:r>
      <w:r>
        <w:rPr>
          <w:noProof/>
        </w:rPr>
        <w:tab/>
      </w:r>
      <w:r>
        <w:rPr>
          <w:noProof/>
        </w:rPr>
        <w:fldChar w:fldCharType="begin"/>
      </w:r>
      <w:r>
        <w:rPr>
          <w:noProof/>
        </w:rPr>
        <w:instrText xml:space="preserve"> PAGEREF _Toc40380985 \h </w:instrText>
      </w:r>
      <w:r>
        <w:rPr>
          <w:noProof/>
        </w:rPr>
      </w:r>
      <w:r>
        <w:rPr>
          <w:noProof/>
        </w:rPr>
        <w:fldChar w:fldCharType="separate"/>
      </w:r>
      <w:r>
        <w:rPr>
          <w:noProof/>
        </w:rPr>
        <w:t>36</w:t>
      </w:r>
      <w:r>
        <w:rPr>
          <w:noProof/>
        </w:rPr>
        <w:fldChar w:fldCharType="end"/>
      </w:r>
    </w:p>
    <w:p w14:paraId="5E04D08E" w14:textId="2A25E637" w:rsidR="00D7196E" w:rsidRDefault="00D7196E">
      <w:pPr>
        <w:pStyle w:val="TOC1"/>
        <w:rPr>
          <w:b w:val="0"/>
          <w:color w:val="auto"/>
          <w:lang w:val="en-AU" w:eastAsia="en-AU"/>
        </w:rPr>
      </w:pPr>
      <w:r w:rsidRPr="00F04CA4">
        <w:t>9.</w:t>
      </w:r>
      <w:r>
        <w:rPr>
          <w:b w:val="0"/>
          <w:color w:val="auto"/>
          <w:lang w:val="en-AU" w:eastAsia="en-AU"/>
        </w:rPr>
        <w:tab/>
      </w:r>
      <w:r>
        <w:t>REFERENCES</w:t>
      </w:r>
      <w:r>
        <w:tab/>
      </w:r>
      <w:r>
        <w:fldChar w:fldCharType="begin"/>
      </w:r>
      <w:r>
        <w:instrText xml:space="preserve"> PAGEREF _Toc40380986 \h </w:instrText>
      </w:r>
      <w:r>
        <w:fldChar w:fldCharType="separate"/>
      </w:r>
      <w:r>
        <w:t>37</w:t>
      </w:r>
      <w:r>
        <w:fldChar w:fldCharType="end"/>
      </w:r>
    </w:p>
    <w:p w14:paraId="4FCDB54D" w14:textId="28DA5D15" w:rsidR="00790277" w:rsidRDefault="004A4EC4" w:rsidP="003274DB">
      <w:r w:rsidRPr="00F55AD7">
        <w:rPr>
          <w:rFonts w:eastAsia="Times New Roman" w:cs="Times New Roman"/>
          <w:b/>
          <w:color w:val="00558C" w:themeColor="accent1"/>
          <w:sz w:val="22"/>
          <w:szCs w:val="20"/>
        </w:rPr>
        <w:fldChar w:fldCharType="end"/>
      </w:r>
    </w:p>
    <w:p w14:paraId="21B13719" w14:textId="77777777" w:rsidR="005E769D" w:rsidRPr="00176BB8" w:rsidRDefault="005E769D" w:rsidP="003274DB">
      <w:pPr>
        <w:sectPr w:rsidR="005E769D" w:rsidRPr="00176BB8"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269B71AE" w14:textId="2D8ADDC1" w:rsidR="00F06234" w:rsidRPr="003D0040" w:rsidRDefault="003D0040" w:rsidP="00F06234">
      <w:pPr>
        <w:pStyle w:val="Heading1"/>
        <w:rPr>
          <w:highlight w:val="yellow"/>
          <w:rPrChange w:id="28" w:author="3070" w:date="2020-10-13T12:11:00Z">
            <w:rPr/>
          </w:rPrChange>
        </w:rPr>
      </w:pPr>
      <w:bookmarkStart w:id="29" w:name="_Toc40380896"/>
      <w:ins w:id="30" w:author="3070" w:date="2020-10-13T12:15:00Z">
        <w:r>
          <w:rPr>
            <w:highlight w:val="yellow"/>
          </w:rPr>
          <w:t>INTRODUCTION</w:t>
        </w:r>
      </w:ins>
      <w:commentRangeStart w:id="31"/>
      <w:del w:id="32" w:author="3070" w:date="2020-10-13T12:15:00Z">
        <w:r w:rsidR="00F06234" w:rsidRPr="003D0040" w:rsidDel="003D0040">
          <w:rPr>
            <w:highlight w:val="yellow"/>
            <w:rPrChange w:id="33" w:author="3070" w:date="2020-10-13T12:11:00Z">
              <w:rPr/>
            </w:rPrChange>
          </w:rPr>
          <w:delText>DOCUMENT PURPOSE</w:delText>
        </w:r>
        <w:bookmarkEnd w:id="29"/>
        <w:commentRangeEnd w:id="31"/>
        <w:r w:rsidRPr="003D0040" w:rsidDel="003D0040">
          <w:rPr>
            <w:rStyle w:val="CommentReference"/>
            <w:rFonts w:asciiTheme="minorHAnsi" w:eastAsiaTheme="minorEastAsia" w:hAnsiTheme="minorHAnsi" w:cstheme="minorBidi"/>
            <w:b w:val="0"/>
            <w:bCs w:val="0"/>
            <w:caps w:val="0"/>
            <w:color w:val="auto"/>
            <w:highlight w:val="yellow"/>
            <w:rPrChange w:id="34" w:author="3070" w:date="2020-10-13T12:11:00Z">
              <w:rPr>
                <w:rStyle w:val="CommentReference"/>
                <w:rFonts w:asciiTheme="minorHAnsi" w:eastAsiaTheme="minorEastAsia" w:hAnsiTheme="minorHAnsi" w:cstheme="minorBidi"/>
                <w:b w:val="0"/>
                <w:bCs w:val="0"/>
                <w:caps w:val="0"/>
                <w:color w:val="auto"/>
              </w:rPr>
            </w:rPrChange>
          </w:rPr>
          <w:commentReference w:id="31"/>
        </w:r>
      </w:del>
    </w:p>
    <w:p w14:paraId="3464F182" w14:textId="77777777" w:rsidR="00F06234" w:rsidRPr="00F55AD7" w:rsidRDefault="00F06234" w:rsidP="00F06234">
      <w:pPr>
        <w:pStyle w:val="Heading2separationline"/>
      </w:pPr>
    </w:p>
    <w:p w14:paraId="1F91E524" w14:textId="01CCE818" w:rsidR="001901BB" w:rsidRPr="00EB7425" w:rsidRDefault="001901BB" w:rsidP="001901BB">
      <w:pPr>
        <w:pStyle w:val="BodyText"/>
      </w:pPr>
      <w:r w:rsidRPr="00EB7425">
        <w:t xml:space="preserve">Standardised phrases provide for quick and effective </w:t>
      </w:r>
      <w:r w:rsidRPr="003D0040">
        <w:t xml:space="preserve">communication allowing </w:t>
      </w:r>
      <w:ins w:id="35" w:author="3070" w:date="2020-10-13T11:52:00Z">
        <w:r w:rsidR="00E97DBF" w:rsidRPr="00E97DBF">
          <w:rPr>
            <w:rPrChange w:id="36" w:author="3070" w:date="2020-10-13T11:52:00Z">
              <w:rPr>
                <w:highlight w:val="yellow"/>
              </w:rPr>
            </w:rPrChange>
          </w:rPr>
          <w:t>VTSO</w:t>
        </w:r>
      </w:ins>
      <w:del w:id="37" w:author="3070" w:date="2020-10-13T11:52:00Z">
        <w:r w:rsidRPr="003D0040" w:rsidDel="00E97DBF">
          <w:delText>us</w:delText>
        </w:r>
      </w:del>
      <w:ins w:id="38" w:author="3070" w:date="2020-10-13T11:52:00Z">
        <w:r w:rsidR="00E97DBF" w:rsidRPr="003D0040">
          <w:t>s</w:t>
        </w:r>
      </w:ins>
      <w:r w:rsidRPr="00EB7425">
        <w:t xml:space="preserve"> to overcome differences in language and at the same time reducing the opportunity for misunderstanding. Ambiguous or non-standard phraseology is a frequent causal or contributory factor in accidents and incidents.</w:t>
      </w:r>
    </w:p>
    <w:p w14:paraId="3B10528C" w14:textId="77777777" w:rsidR="00CB5228" w:rsidRPr="00EB7425" w:rsidRDefault="0025717A" w:rsidP="00F06234">
      <w:pPr>
        <w:pStyle w:val="BodyText"/>
      </w:pPr>
      <w:r w:rsidRPr="00EB7425">
        <w:t>This document</w:t>
      </w:r>
      <w:r w:rsidR="00F06234" w:rsidRPr="00EB7425">
        <w:t xml:space="preserve"> </w:t>
      </w:r>
      <w:r w:rsidR="001901BB" w:rsidRPr="00EB7425">
        <w:t>provides</w:t>
      </w:r>
      <w:r w:rsidRPr="00EB7425">
        <w:t xml:space="preserve"> standardise</w:t>
      </w:r>
      <w:r w:rsidR="001901BB" w:rsidRPr="00EB7425">
        <w:t>d</w:t>
      </w:r>
      <w:r w:rsidRPr="00EB7425">
        <w:t xml:space="preserve"> phrases </w:t>
      </w:r>
      <w:r w:rsidR="001901BB" w:rsidRPr="00EB7425">
        <w:t>for</w:t>
      </w:r>
      <w:r w:rsidRPr="00EB7425">
        <w:t xml:space="preserve"> communicati</w:t>
      </w:r>
      <w:r w:rsidR="001901BB" w:rsidRPr="00EB7425">
        <w:t>ng</w:t>
      </w:r>
      <w:r w:rsidRPr="00EB7425">
        <w:t xml:space="preserve"> with vessels and allied services</w:t>
      </w:r>
      <w:r w:rsidR="001901BB" w:rsidRPr="00EB7425">
        <w:t xml:space="preserve"> to:</w:t>
      </w:r>
    </w:p>
    <w:p w14:paraId="7C3B8EBC" w14:textId="77777777" w:rsidR="00CB5228" w:rsidRPr="00EB7425" w:rsidRDefault="00CB5228" w:rsidP="00CB5228">
      <w:pPr>
        <w:pStyle w:val="Bullet1"/>
      </w:pPr>
      <w:r w:rsidRPr="00EB7425">
        <w:t>Facilitate clear, concise, and unambiguous communications that are timely and effective.</w:t>
      </w:r>
    </w:p>
    <w:p w14:paraId="13DFC640" w14:textId="77777777" w:rsidR="00CB5228" w:rsidRPr="00EB7425" w:rsidRDefault="00CB5228" w:rsidP="00CB5228">
      <w:pPr>
        <w:pStyle w:val="Bullet1"/>
      </w:pPr>
      <w:r w:rsidRPr="00EB7425">
        <w:t>Minimise misunderstanding of the intent of messages and reducing the time required for effective communication.</w:t>
      </w:r>
    </w:p>
    <w:p w14:paraId="0AC533C9" w14:textId="77777777" w:rsidR="0024622E" w:rsidRPr="00544382" w:rsidRDefault="0024622E" w:rsidP="0024622E">
      <w:pPr>
        <w:pStyle w:val="Bullet1"/>
        <w:rPr>
          <w:lang w:eastAsia="de-DE"/>
        </w:rPr>
      </w:pPr>
      <w:r w:rsidRPr="00544382">
        <w:rPr>
          <w:lang w:eastAsia="de-DE"/>
        </w:rPr>
        <w:t>Mitigate complacency with more experienced operators, as well as a valuable coaching tool for new VTS personnel</w:t>
      </w:r>
    </w:p>
    <w:p w14:paraId="4A6051C7" w14:textId="77777777" w:rsidR="00CB5228" w:rsidRPr="00EB7425" w:rsidRDefault="00CB5228" w:rsidP="00CB5228">
      <w:pPr>
        <w:pStyle w:val="Bullet1"/>
      </w:pPr>
      <w:r w:rsidRPr="00EB7425">
        <w:t>Assist VTS Training organisations to incorporate the use of standard VTS phraseology into their course curriculums.</w:t>
      </w:r>
    </w:p>
    <w:p w14:paraId="6C2E1C20" w14:textId="77777777" w:rsidR="00D90DF0" w:rsidRDefault="00015D04" w:rsidP="00D90DF0">
      <w:pPr>
        <w:pStyle w:val="BodyText"/>
      </w:pPr>
      <w:r>
        <w:t>I</w:t>
      </w:r>
      <w:r w:rsidR="0026044A">
        <w:t>t is not possible to provide phrase</w:t>
      </w:r>
      <w:r w:rsidR="00CB5228">
        <w:t>s</w:t>
      </w:r>
      <w:r w:rsidR="0026044A">
        <w:t xml:space="preserve"> to cover every conceivable situation which</w:t>
      </w:r>
      <w:r>
        <w:t xml:space="preserve"> </w:t>
      </w:r>
      <w:r w:rsidR="0026044A">
        <w:t>may arise, and the examples contained in this Guideline are not exhaustive, but merely representative of</w:t>
      </w:r>
      <w:r>
        <w:t xml:space="preserve"> </w:t>
      </w:r>
      <w:r w:rsidR="0026044A">
        <w:t xml:space="preserve">phraseology in common use. </w:t>
      </w:r>
    </w:p>
    <w:p w14:paraId="3FF9F9DA" w14:textId="23F76AE2" w:rsidR="00F06234" w:rsidRPr="003D0040" w:rsidRDefault="003D0040" w:rsidP="00F06234">
      <w:pPr>
        <w:pStyle w:val="Heading1"/>
        <w:rPr>
          <w:highlight w:val="yellow"/>
          <w:rPrChange w:id="39" w:author="3070" w:date="2020-10-13T12:14:00Z">
            <w:rPr/>
          </w:rPrChange>
        </w:rPr>
      </w:pPr>
      <w:bookmarkStart w:id="40" w:name="_Toc40380897"/>
      <w:ins w:id="41" w:author="3070" w:date="2020-10-13T12:15:00Z">
        <w:r>
          <w:rPr>
            <w:highlight w:val="yellow"/>
          </w:rPr>
          <w:t>AIMS AND OBJECTIVE</w:t>
        </w:r>
      </w:ins>
      <w:commentRangeStart w:id="42"/>
      <w:del w:id="43" w:author="3070" w:date="2020-10-13T12:16:00Z">
        <w:r w:rsidR="00F06234" w:rsidRPr="003D0040" w:rsidDel="003D0040">
          <w:rPr>
            <w:highlight w:val="yellow"/>
            <w:rPrChange w:id="44" w:author="3070" w:date="2020-10-13T12:14:00Z">
              <w:rPr/>
            </w:rPrChange>
          </w:rPr>
          <w:delText>DOCUMENT APPLICABILITY</w:delText>
        </w:r>
        <w:bookmarkEnd w:id="40"/>
        <w:commentRangeEnd w:id="42"/>
        <w:r w:rsidDel="003D0040">
          <w:rPr>
            <w:rStyle w:val="CommentReference"/>
            <w:rFonts w:asciiTheme="minorHAnsi" w:eastAsiaTheme="minorEastAsia" w:hAnsiTheme="minorHAnsi" w:cstheme="minorBidi"/>
            <w:b w:val="0"/>
            <w:bCs w:val="0"/>
            <w:caps w:val="0"/>
            <w:color w:val="auto"/>
          </w:rPr>
          <w:commentReference w:id="42"/>
        </w:r>
      </w:del>
    </w:p>
    <w:p w14:paraId="73F2EE58" w14:textId="77777777" w:rsidR="00F06234" w:rsidRPr="00F55AD7" w:rsidRDefault="00F06234" w:rsidP="00F06234">
      <w:pPr>
        <w:pStyle w:val="Heading1separatationline"/>
      </w:pPr>
    </w:p>
    <w:p w14:paraId="49AE911E" w14:textId="77777777" w:rsidR="00F06234" w:rsidRDefault="00F06234" w:rsidP="00F06234">
      <w:pPr>
        <w:pStyle w:val="BodyText"/>
      </w:pPr>
      <w:r>
        <w:t>VTS Authorities should adopt the phraseology described in this guideline in their day-to-day operations to demonstrate compliance with IALA Standard 1040 – Vessel Traffic Services.</w:t>
      </w:r>
      <w:del w:id="45" w:author="3070" w:date="2020-10-13T12:13:00Z">
        <w:r w:rsidDel="003D0040">
          <w:delText xml:space="preserve">  </w:delText>
        </w:r>
      </w:del>
    </w:p>
    <w:p w14:paraId="4901FC25" w14:textId="545D23E3" w:rsidR="00F06234" w:rsidRDefault="00F366B9" w:rsidP="00F06234">
      <w:pPr>
        <w:pStyle w:val="BodyText"/>
      </w:pPr>
      <w:r>
        <w:t xml:space="preserve">The phrases in this document are </w:t>
      </w:r>
      <w:r w:rsidR="006A7580">
        <w:t>generally restricted</w:t>
      </w:r>
      <w:r>
        <w:t xml:space="preserve"> to operational messages</w:t>
      </w:r>
      <w:r w:rsidR="006A7580">
        <w:t xml:space="preserve"> where it is important that misunderstandings are avoided. </w:t>
      </w:r>
      <w:del w:id="46" w:author="3070" w:date="2020-10-13T12:13:00Z">
        <w:r w:rsidDel="003D0040">
          <w:delText xml:space="preserve"> </w:delText>
        </w:r>
      </w:del>
      <w:r w:rsidR="0024622E">
        <w:t xml:space="preserve">Users may find it necessary to supplement phrases with the use of </w:t>
      </w:r>
      <w:commentRangeStart w:id="47"/>
      <w:r w:rsidR="0024622E">
        <w:t>“plain” language.</w:t>
      </w:r>
      <w:commentRangeEnd w:id="47"/>
      <w:r w:rsidR="000623A0">
        <w:rPr>
          <w:rStyle w:val="CommentReference"/>
        </w:rPr>
        <w:commentReference w:id="47"/>
      </w:r>
      <w:r w:rsidR="0024622E">
        <w:t xml:space="preserve"> </w:t>
      </w:r>
      <w:r w:rsidR="0024622E" w:rsidRPr="0024622E">
        <w:t>When it is necessary to use plain language, it should be used according to the same principles that govern the development of phraseologies in that communications should be clear,</w:t>
      </w:r>
      <w:r w:rsidR="0024622E" w:rsidRPr="0045450B">
        <w:t xml:space="preserve"> concise, and unambiguous.</w:t>
      </w:r>
    </w:p>
    <w:p w14:paraId="6C3305E2" w14:textId="77777777" w:rsidR="00F06234" w:rsidRPr="00F55AD7" w:rsidRDefault="00F06234" w:rsidP="00F06234">
      <w:pPr>
        <w:pStyle w:val="Heading1"/>
      </w:pPr>
      <w:bookmarkStart w:id="48" w:name="_Toc40380898"/>
      <w:commentRangeStart w:id="49"/>
      <w:r w:rsidRPr="00F06234">
        <w:t>SYMBOL CONVENTIONS USED</w:t>
      </w:r>
      <w:bookmarkEnd w:id="48"/>
      <w:commentRangeEnd w:id="49"/>
      <w:r w:rsidR="003D0040">
        <w:rPr>
          <w:rStyle w:val="CommentReference"/>
          <w:rFonts w:asciiTheme="minorHAnsi" w:eastAsiaTheme="minorEastAsia" w:hAnsiTheme="minorHAnsi" w:cstheme="minorBidi"/>
          <w:b w:val="0"/>
          <w:bCs w:val="0"/>
          <w:caps w:val="0"/>
          <w:color w:val="auto"/>
        </w:rPr>
        <w:commentReference w:id="49"/>
      </w:r>
    </w:p>
    <w:p w14:paraId="7C75A543" w14:textId="77777777" w:rsidR="00F06234" w:rsidRPr="00F55AD7" w:rsidRDefault="00F06234" w:rsidP="00F06234">
      <w:pPr>
        <w:pStyle w:val="Heading1separatationline"/>
      </w:pPr>
    </w:p>
    <w:tbl>
      <w:tblPr>
        <w:tblStyle w:val="TableGrid"/>
        <w:tblW w:w="0" w:type="auto"/>
        <w:jc w:val="center"/>
        <w:shd w:val="clear" w:color="auto" w:fill="E0E6F3" w:themeFill="accent5" w:themeFillTint="33"/>
        <w:tblLook w:val="04A0" w:firstRow="1" w:lastRow="0" w:firstColumn="1" w:lastColumn="0" w:noHBand="0" w:noVBand="1"/>
      </w:tblPr>
      <w:tblGrid>
        <w:gridCol w:w="9576"/>
      </w:tblGrid>
      <w:tr w:rsidR="00F06234" w:rsidRPr="00F55AD7" w14:paraId="7EFCDFE8" w14:textId="77777777" w:rsidTr="00F06234">
        <w:trPr>
          <w:cantSplit/>
          <w:jc w:val="center"/>
        </w:trPr>
        <w:tc>
          <w:tcPr>
            <w:tcW w:w="9576" w:type="dxa"/>
            <w:shd w:val="clear" w:color="auto" w:fill="E0E6F3" w:themeFill="accent5" w:themeFillTint="33"/>
            <w:vAlign w:val="center"/>
          </w:tcPr>
          <w:p w14:paraId="4851E66A" w14:textId="77777777" w:rsidR="00F06234" w:rsidRDefault="00F06234" w:rsidP="00F06234">
            <w:pPr>
              <w:pStyle w:val="BodyText"/>
            </w:pPr>
            <w:r>
              <w:t xml:space="preserve"> ( )</w:t>
            </w:r>
            <w:r>
              <w:tab/>
              <w:t>brackets indicate that the part of the message enclosed within the brackets may be added where relevant;</w:t>
            </w:r>
          </w:p>
          <w:p w14:paraId="090139B7" w14:textId="77777777" w:rsidR="00EE023B" w:rsidRDefault="00EE023B" w:rsidP="00F06234">
            <w:pPr>
              <w:pStyle w:val="BodyText"/>
            </w:pPr>
            <w:r>
              <w:t>[  ]          square brackets indicate optional content</w:t>
            </w:r>
          </w:p>
          <w:p w14:paraId="0F0FE6B8" w14:textId="77777777" w:rsidR="00F06234" w:rsidRDefault="00F06234" w:rsidP="00F06234">
            <w:pPr>
              <w:pStyle w:val="BodyText"/>
            </w:pPr>
            <w:r>
              <w:t>/</w:t>
            </w:r>
            <w:r>
              <w:tab/>
              <w:t>oblique strokes indicate that the items on either side of the stroke are alternatives;</w:t>
            </w:r>
          </w:p>
          <w:p w14:paraId="7012CE06" w14:textId="77777777" w:rsidR="00F06234" w:rsidRDefault="00F06234" w:rsidP="00F06234">
            <w:pPr>
              <w:pStyle w:val="BodyText"/>
            </w:pPr>
            <w:r>
              <w:t>...</w:t>
            </w:r>
            <w:r>
              <w:tab/>
              <w:t>dots indicate that the relevant information is to be filled in where the dots occur;</w:t>
            </w:r>
          </w:p>
          <w:p w14:paraId="1C76AA54" w14:textId="77777777" w:rsidR="00F06234" w:rsidRDefault="00F06234" w:rsidP="00F06234">
            <w:pPr>
              <w:pStyle w:val="BodyText"/>
            </w:pPr>
            <w:r>
              <w:t>(italic letters) indicate the kind of information requested;</w:t>
            </w:r>
          </w:p>
          <w:p w14:paraId="0F710C98" w14:textId="77777777" w:rsidR="00F06234" w:rsidRPr="00F55AD7" w:rsidRDefault="00F06234" w:rsidP="00F06234">
            <w:pPr>
              <w:pStyle w:val="BodyText"/>
            </w:pPr>
            <w:r>
              <w:t>~</w:t>
            </w:r>
            <w:r>
              <w:tab/>
              <w:t>tildes precede possible words or phrases which can be used after/in association with the given standard phrase.</w:t>
            </w:r>
          </w:p>
        </w:tc>
      </w:tr>
    </w:tbl>
    <w:p w14:paraId="4626CC6E" w14:textId="77777777" w:rsidR="005540A2" w:rsidRDefault="005540A2">
      <w:pPr>
        <w:spacing w:after="200" w:line="276" w:lineRule="auto"/>
        <w:rPr>
          <w:rFonts w:asciiTheme="majorHAnsi" w:eastAsiaTheme="majorEastAsia" w:hAnsiTheme="majorHAnsi" w:cstheme="majorBidi"/>
          <w:b/>
          <w:bCs/>
          <w:caps/>
          <w:color w:val="407EC9"/>
          <w:sz w:val="28"/>
          <w:szCs w:val="24"/>
        </w:rPr>
      </w:pPr>
      <w:r>
        <w:br w:type="page"/>
      </w:r>
    </w:p>
    <w:p w14:paraId="597D6942" w14:textId="77777777" w:rsidR="009D06F9" w:rsidRPr="00AB48B1" w:rsidRDefault="009D06F9" w:rsidP="00F06234">
      <w:pPr>
        <w:pStyle w:val="Heading1"/>
        <w:rPr>
          <w:highlight w:val="red"/>
          <w:rPrChange w:id="50" w:author="3070" w:date="2020-10-13T12:36:00Z">
            <w:rPr/>
          </w:rPrChange>
        </w:rPr>
      </w:pPr>
      <w:bookmarkStart w:id="51" w:name="_Toc40380899"/>
      <w:r w:rsidRPr="00AB48B1">
        <w:rPr>
          <w:highlight w:val="red"/>
          <w:rPrChange w:id="52" w:author="3070" w:date="2020-10-13T12:36:00Z">
            <w:rPr/>
          </w:rPrChange>
        </w:rPr>
        <w:t xml:space="preserve">GENERAL COMMUNICATION </w:t>
      </w:r>
      <w:commentRangeStart w:id="53"/>
      <w:r w:rsidRPr="00AB48B1">
        <w:rPr>
          <w:highlight w:val="red"/>
          <w:rPrChange w:id="54" w:author="3070" w:date="2020-10-13T12:36:00Z">
            <w:rPr/>
          </w:rPrChange>
        </w:rPr>
        <w:t>PRINCPLES</w:t>
      </w:r>
      <w:bookmarkEnd w:id="51"/>
      <w:commentRangeEnd w:id="53"/>
      <w:r w:rsidR="00AB48B1">
        <w:rPr>
          <w:rStyle w:val="CommentReference"/>
          <w:rFonts w:asciiTheme="minorHAnsi" w:eastAsiaTheme="minorEastAsia" w:hAnsiTheme="minorHAnsi" w:cstheme="minorBidi"/>
          <w:b w:val="0"/>
          <w:bCs w:val="0"/>
          <w:caps w:val="0"/>
          <w:color w:val="auto"/>
        </w:rPr>
        <w:commentReference w:id="53"/>
      </w:r>
    </w:p>
    <w:p w14:paraId="3B3BE5E3" w14:textId="77777777" w:rsidR="005E7538" w:rsidRPr="005E7538" w:rsidRDefault="005E7538" w:rsidP="005E7538">
      <w:pPr>
        <w:pStyle w:val="Heading1separatationline"/>
        <w:rPr>
          <w:color w:val="00B0A9" w:themeColor="accent3"/>
        </w:rPr>
      </w:pPr>
    </w:p>
    <w:p w14:paraId="03EF184D" w14:textId="77777777" w:rsidR="00A87B93" w:rsidRPr="00F55AD7" w:rsidRDefault="00A87B93" w:rsidP="00F720BE">
      <w:pPr>
        <w:pStyle w:val="Heading2"/>
      </w:pPr>
      <w:bookmarkStart w:id="55" w:name="_Toc40380900"/>
      <w:r>
        <w:t>LANGUAGE</w:t>
      </w:r>
      <w:bookmarkEnd w:id="55"/>
    </w:p>
    <w:p w14:paraId="0683E57E" w14:textId="77777777" w:rsidR="00A87B93" w:rsidRPr="00F55AD7" w:rsidRDefault="00A87B93" w:rsidP="00A87B93">
      <w:pPr>
        <w:pStyle w:val="Heading2separationline"/>
      </w:pPr>
    </w:p>
    <w:p w14:paraId="0D07CA00" w14:textId="511375B7" w:rsidR="00A87B93" w:rsidRDefault="006A7580" w:rsidP="00787219">
      <w:pPr>
        <w:pStyle w:val="BodyText"/>
      </w:pPr>
      <w:r>
        <w:t xml:space="preserve">VTS communications are normally conducted on a simplex VHF channel in order that participants can monitor all messages for situational awareness even when the message exchange is between the VTS and another participant.   </w:t>
      </w:r>
      <w:r w:rsidR="00A87B93" w:rsidRPr="00F06234">
        <w:t xml:space="preserve">English language should be used for all VTS communications with vessels/allied services unless use of an alternative language has been </w:t>
      </w:r>
      <w:r>
        <w:t xml:space="preserve">agreed.  Should an alternative language </w:t>
      </w:r>
      <w:r w:rsidR="00E401FC">
        <w:t xml:space="preserve">be used, </w:t>
      </w:r>
      <w:r w:rsidR="00A87B93" w:rsidRPr="00F06234">
        <w:t>the VTS</w:t>
      </w:r>
      <w:r w:rsidR="00E401FC">
        <w:t xml:space="preserve"> should be mindful that not all participants may understand what is being communicated</w:t>
      </w:r>
      <w:r w:rsidR="00A87B93" w:rsidRPr="00F06234">
        <w:t>.</w:t>
      </w:r>
    </w:p>
    <w:p w14:paraId="01CD23A9" w14:textId="7297D94D" w:rsidR="00A87B93" w:rsidRPr="00F55AD7" w:rsidRDefault="00A87B93" w:rsidP="00F720BE">
      <w:pPr>
        <w:pStyle w:val="Heading2"/>
      </w:pPr>
      <w:bookmarkStart w:id="56" w:name="_Toc32584673"/>
      <w:bookmarkStart w:id="57" w:name="_Toc32584788"/>
      <w:bookmarkStart w:id="58" w:name="_Toc33609129"/>
      <w:bookmarkStart w:id="59" w:name="_Toc40380901"/>
      <w:bookmarkEnd w:id="56"/>
      <w:bookmarkEnd w:id="57"/>
      <w:bookmarkEnd w:id="58"/>
      <w:r w:rsidRPr="00B635F3">
        <w:t>CONS</w:t>
      </w:r>
      <w:r w:rsidR="00F366B9">
        <w:t>ISTANCY</w:t>
      </w:r>
      <w:bookmarkEnd w:id="59"/>
    </w:p>
    <w:p w14:paraId="35DDC510" w14:textId="77777777" w:rsidR="00A87B93" w:rsidRPr="00F55AD7" w:rsidRDefault="00A87B93" w:rsidP="00A87B93">
      <w:pPr>
        <w:pStyle w:val="Heading2separationline"/>
      </w:pPr>
    </w:p>
    <w:p w14:paraId="17DDD946" w14:textId="5164787D" w:rsidR="00A87B93" w:rsidRDefault="00F366B9" w:rsidP="00A87B93">
      <w:pPr>
        <w:pStyle w:val="BodyText"/>
        <w:rPr>
          <w:lang w:val="en-AU" w:eastAsia="en-AU"/>
        </w:rPr>
      </w:pPr>
      <w:r>
        <w:rPr>
          <w:lang w:val="en-AU" w:eastAsia="en-AU"/>
        </w:rPr>
        <w:t>A</w:t>
      </w:r>
      <w:r w:rsidR="00A87B93" w:rsidRPr="008A7723">
        <w:rPr>
          <w:lang w:val="en-AU" w:eastAsia="en-AU"/>
        </w:rPr>
        <w:t xml:space="preserve">ttention should be given to the correct use of </w:t>
      </w:r>
      <w:r w:rsidR="00A87B93">
        <w:rPr>
          <w:lang w:val="en-AU" w:eastAsia="en-AU"/>
        </w:rPr>
        <w:t xml:space="preserve">phraseology </w:t>
      </w:r>
      <w:r w:rsidR="006A7580">
        <w:rPr>
          <w:lang w:val="en-AU" w:eastAsia="en-AU"/>
        </w:rPr>
        <w:t>where</w:t>
      </w:r>
      <w:r w:rsidR="00A87B93" w:rsidRPr="008A7723">
        <w:rPr>
          <w:lang w:val="en-AU" w:eastAsia="en-AU"/>
        </w:rPr>
        <w:t xml:space="preserve"> applicable</w:t>
      </w:r>
      <w:r w:rsidR="00A87B93" w:rsidRPr="003B75DF">
        <w:rPr>
          <w:lang w:val="en-AU" w:eastAsia="en-AU"/>
        </w:rPr>
        <w:t xml:space="preserve"> </w:t>
      </w:r>
      <w:r w:rsidR="00A87B93">
        <w:rPr>
          <w:lang w:val="en-AU" w:eastAsia="en-AU"/>
        </w:rPr>
        <w:t xml:space="preserve">to establish </w:t>
      </w:r>
      <w:r w:rsidR="00A87B93" w:rsidRPr="008A7723">
        <w:rPr>
          <w:lang w:val="en-AU" w:eastAsia="en-AU"/>
        </w:rPr>
        <w:t xml:space="preserve">efficient, clear, concise, and unambiguous communications. </w:t>
      </w:r>
    </w:p>
    <w:p w14:paraId="147B95FE" w14:textId="1E3486B8" w:rsidR="005E7538" w:rsidRPr="00A27E72" w:rsidRDefault="00A87B93" w:rsidP="005E7538">
      <w:pPr>
        <w:pStyle w:val="BodyText"/>
      </w:pPr>
      <w:r>
        <w:rPr>
          <w:lang w:val="en-AU" w:eastAsia="en-AU"/>
        </w:rPr>
        <w:t>VTS Authorities should implement appropriate procedures to ensure the cons</w:t>
      </w:r>
      <w:r w:rsidR="006A7580">
        <w:rPr>
          <w:lang w:val="en-AU" w:eastAsia="en-AU"/>
        </w:rPr>
        <w:t>is</w:t>
      </w:r>
      <w:r>
        <w:rPr>
          <w:lang w:val="en-AU" w:eastAsia="en-AU"/>
        </w:rPr>
        <w:t>tant and correct use of VTS phraseology in all instances in which they are applicable.</w:t>
      </w:r>
    </w:p>
    <w:p w14:paraId="6435F4EF" w14:textId="77777777" w:rsidR="00B55D2F" w:rsidRPr="00A27E72" w:rsidRDefault="00B55D2F">
      <w:pPr>
        <w:pStyle w:val="Heading2"/>
        <w:pPrChange w:id="60" w:author="LANDI Michele (C.C.)" w:date="2020-10-05T12:05:00Z">
          <w:pPr>
            <w:pStyle w:val="Heading2"/>
            <w:tabs>
              <w:tab w:val="clear" w:pos="0"/>
            </w:tabs>
            <w:ind w:left="576" w:hanging="576"/>
          </w:pPr>
        </w:pPrChange>
      </w:pPr>
      <w:bookmarkStart w:id="61" w:name="_Toc40380902"/>
      <w:r w:rsidRPr="00A27E72">
        <w:t>CULTURAL DIFFERENCES</w:t>
      </w:r>
      <w:bookmarkEnd w:id="61"/>
    </w:p>
    <w:p w14:paraId="05024F7E" w14:textId="77777777" w:rsidR="00B55D2F" w:rsidRPr="00B55D2F" w:rsidRDefault="00B55D2F" w:rsidP="00B55D2F">
      <w:pPr>
        <w:pStyle w:val="Heading2separationline"/>
        <w:rPr>
          <w:color w:val="00B0A9" w:themeColor="accent3"/>
        </w:rPr>
      </w:pPr>
    </w:p>
    <w:p w14:paraId="44B04002" w14:textId="26AEA0BD" w:rsidR="00B55D2F" w:rsidRPr="00A27E72" w:rsidRDefault="00B55D2F" w:rsidP="00B55D2F">
      <w:pPr>
        <w:pStyle w:val="BodyText"/>
      </w:pPr>
      <w:r w:rsidRPr="00A27E72">
        <w:t>Differing cultural experiences and backgrounds may result in different responses to situations. A lack of awareness of these differences could increase the possibility of errors and misunderstanding</w:t>
      </w:r>
      <w:r w:rsidR="00DB778F" w:rsidRPr="00A27E72">
        <w:t>s</w:t>
      </w:r>
      <w:r w:rsidRPr="00A27E72">
        <w:t>.</w:t>
      </w:r>
    </w:p>
    <w:p w14:paraId="38945F26" w14:textId="3FED35E8" w:rsidR="00B55D2F" w:rsidRPr="00A27E72" w:rsidRDefault="00B55D2F" w:rsidP="00B55D2F">
      <w:pPr>
        <w:pStyle w:val="BodyText"/>
      </w:pPr>
      <w:r w:rsidRPr="00A27E72">
        <w:t xml:space="preserve">When VTS personnel communicate cross‐culturally special attention should be </w:t>
      </w:r>
      <w:r w:rsidR="00D63ADC" w:rsidRPr="00A27E72">
        <w:t xml:space="preserve">made </w:t>
      </w:r>
      <w:r w:rsidRPr="00A27E72">
        <w:t>to:</w:t>
      </w:r>
    </w:p>
    <w:p w14:paraId="2F130727" w14:textId="450D30D2" w:rsidR="00B55D2F" w:rsidRPr="00A27E72" w:rsidRDefault="00E401FC" w:rsidP="00B55D2F">
      <w:pPr>
        <w:pStyle w:val="Bullet1"/>
        <w:rPr>
          <w:color w:val="auto"/>
        </w:rPr>
      </w:pPr>
      <w:r w:rsidRPr="00A27E72">
        <w:rPr>
          <w:color w:val="auto"/>
        </w:rPr>
        <w:t>Share c</w:t>
      </w:r>
      <w:r w:rsidR="00B55D2F" w:rsidRPr="00A27E72">
        <w:rPr>
          <w:color w:val="auto"/>
        </w:rPr>
        <w:t xml:space="preserve">rucial information with </w:t>
      </w:r>
      <w:r w:rsidRPr="00A27E72">
        <w:rPr>
          <w:color w:val="auto"/>
        </w:rPr>
        <w:t>ships</w:t>
      </w:r>
      <w:r w:rsidR="00B55D2F" w:rsidRPr="00A27E72">
        <w:rPr>
          <w:color w:val="auto"/>
        </w:rPr>
        <w:t xml:space="preserve"> in order to create a common perception of potential dangers, even if this information seems ‘obvious’.</w:t>
      </w:r>
    </w:p>
    <w:p w14:paraId="08062E8D" w14:textId="422155D7" w:rsidR="00B55D2F" w:rsidRPr="00A27E72" w:rsidRDefault="00E401FC" w:rsidP="00B55D2F">
      <w:pPr>
        <w:pStyle w:val="Bullet1"/>
        <w:rPr>
          <w:color w:val="auto"/>
        </w:rPr>
      </w:pPr>
      <w:r w:rsidRPr="00A27E72">
        <w:rPr>
          <w:color w:val="auto"/>
        </w:rPr>
        <w:t>Use c</w:t>
      </w:r>
      <w:r w:rsidR="00B55D2F" w:rsidRPr="00A27E72">
        <w:rPr>
          <w:color w:val="auto"/>
        </w:rPr>
        <w:t>lose</w:t>
      </w:r>
      <w:r w:rsidRPr="00A27E72">
        <w:rPr>
          <w:color w:val="auto"/>
        </w:rPr>
        <w:t>d</w:t>
      </w:r>
      <w:r w:rsidR="00B55D2F" w:rsidRPr="00A27E72">
        <w:rPr>
          <w:color w:val="auto"/>
        </w:rPr>
        <w:t xml:space="preserve"> loop (or Read‐back) techniques when information may be misunderstood</w:t>
      </w:r>
      <w:r w:rsidR="00DB778F" w:rsidRPr="00A27E72">
        <w:rPr>
          <w:color w:val="auto"/>
        </w:rPr>
        <w:t xml:space="preserve"> such as the</w:t>
      </w:r>
      <w:r w:rsidR="00B55D2F" w:rsidRPr="00A27E72">
        <w:rPr>
          <w:color w:val="auto"/>
        </w:rPr>
        <w:t xml:space="preserve"> number of persons on‐board or information that would benefit others using the VTS area, instructions or advice.</w:t>
      </w:r>
    </w:p>
    <w:p w14:paraId="7034805B" w14:textId="13E6E1A4" w:rsidR="00F06234" w:rsidRPr="00A27E72" w:rsidRDefault="00980EC0" w:rsidP="00F06234">
      <w:pPr>
        <w:pStyle w:val="Heading1"/>
      </w:pPr>
      <w:bookmarkStart w:id="62" w:name="_Toc40380903"/>
      <w:r w:rsidRPr="00A27E72">
        <w:t>COMPILING A MESSAGE</w:t>
      </w:r>
      <w:bookmarkEnd w:id="62"/>
    </w:p>
    <w:p w14:paraId="292D188C" w14:textId="77777777" w:rsidR="00F06234" w:rsidRPr="00F55AD7" w:rsidRDefault="00F06234" w:rsidP="00F06234">
      <w:pPr>
        <w:pStyle w:val="Heading1separatationline"/>
      </w:pPr>
    </w:p>
    <w:p w14:paraId="42138581" w14:textId="589CE69D" w:rsidR="00A87B93" w:rsidRPr="00A27E72" w:rsidRDefault="00A87B93" w:rsidP="00A87B93">
      <w:pPr>
        <w:pStyle w:val="BodyText"/>
      </w:pPr>
      <w:r w:rsidRPr="00A27E72">
        <w:t xml:space="preserve">VTS personnel </w:t>
      </w:r>
      <w:r w:rsidR="00E401FC" w:rsidRPr="00A27E72">
        <w:t xml:space="preserve">should </w:t>
      </w:r>
      <w:r w:rsidRPr="00A27E72">
        <w:t xml:space="preserve">take a moment to </w:t>
      </w:r>
      <w:r w:rsidRPr="00A27E72">
        <w:rPr>
          <w:b/>
        </w:rPr>
        <w:t>think</w:t>
      </w:r>
      <w:r w:rsidR="00787219" w:rsidRPr="00A27E72">
        <w:t xml:space="preserve"> before communicat</w:t>
      </w:r>
      <w:r w:rsidR="00E401FC" w:rsidRPr="00A27E72">
        <w:t>ing</w:t>
      </w:r>
      <w:r w:rsidRPr="00A27E72">
        <w:t>. This may sound rather obvious; however, it is one of the principal errors personnel make. Native English speakers are particularly prone to this as they have the ability to respond immediately without needing time to translate a message received and/or construct a response. VTS personnel should provide considered responses in order to resist the natural pressure to respond quickly before they have had time to think.</w:t>
      </w:r>
    </w:p>
    <w:p w14:paraId="3BCDF8E8" w14:textId="77777777" w:rsidR="00F06234" w:rsidRPr="00F55AD7" w:rsidRDefault="00F06234" w:rsidP="00F720BE">
      <w:pPr>
        <w:pStyle w:val="Heading2"/>
      </w:pPr>
      <w:bookmarkStart w:id="63" w:name="_Toc32576172"/>
      <w:bookmarkStart w:id="64" w:name="_Toc32584678"/>
      <w:bookmarkStart w:id="65" w:name="_Toc32584793"/>
      <w:bookmarkStart w:id="66" w:name="_Toc33609133"/>
      <w:bookmarkStart w:id="67" w:name="_Toc32576173"/>
      <w:bookmarkStart w:id="68" w:name="_Toc32584679"/>
      <w:bookmarkStart w:id="69" w:name="_Toc32584794"/>
      <w:bookmarkStart w:id="70" w:name="_Toc33609134"/>
      <w:bookmarkStart w:id="71" w:name="_Toc32576174"/>
      <w:bookmarkStart w:id="72" w:name="_Toc32584680"/>
      <w:bookmarkStart w:id="73" w:name="_Toc32584795"/>
      <w:bookmarkStart w:id="74" w:name="_Toc33609135"/>
      <w:bookmarkStart w:id="75" w:name="_Toc32576175"/>
      <w:bookmarkStart w:id="76" w:name="_Toc32584681"/>
      <w:bookmarkStart w:id="77" w:name="_Toc32584796"/>
      <w:bookmarkStart w:id="78" w:name="_Toc33609136"/>
      <w:bookmarkStart w:id="79" w:name="_Toc32576176"/>
      <w:bookmarkStart w:id="80" w:name="_Toc32584682"/>
      <w:bookmarkStart w:id="81" w:name="_Toc32584797"/>
      <w:bookmarkStart w:id="82" w:name="_Toc33609137"/>
      <w:bookmarkStart w:id="83" w:name="_Toc32576177"/>
      <w:bookmarkStart w:id="84" w:name="_Toc32584683"/>
      <w:bookmarkStart w:id="85" w:name="_Toc32584798"/>
      <w:bookmarkStart w:id="86" w:name="_Toc33609138"/>
      <w:bookmarkStart w:id="87" w:name="_Toc32576178"/>
      <w:bookmarkStart w:id="88" w:name="_Toc32584684"/>
      <w:bookmarkStart w:id="89" w:name="_Toc32584799"/>
      <w:bookmarkStart w:id="90" w:name="_Toc33609139"/>
      <w:bookmarkStart w:id="91" w:name="_Toc32576179"/>
      <w:bookmarkStart w:id="92" w:name="_Toc32584685"/>
      <w:bookmarkStart w:id="93" w:name="_Toc32584800"/>
      <w:bookmarkStart w:id="94" w:name="_Toc33609140"/>
      <w:bookmarkStart w:id="95" w:name="_Toc32576180"/>
      <w:bookmarkStart w:id="96" w:name="_Toc32584686"/>
      <w:bookmarkStart w:id="97" w:name="_Toc32584801"/>
      <w:bookmarkStart w:id="98" w:name="_Toc33609141"/>
      <w:bookmarkStart w:id="99" w:name="_Toc40380904"/>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r w:rsidRPr="00F06234">
        <w:t>MESSAGE STRUCTURE</w:t>
      </w:r>
      <w:bookmarkEnd w:id="99"/>
    </w:p>
    <w:p w14:paraId="67D2BA77" w14:textId="77777777" w:rsidR="00F06234" w:rsidRPr="00F55AD7" w:rsidRDefault="00F06234" w:rsidP="00F06234">
      <w:pPr>
        <w:pStyle w:val="Heading2separationline"/>
      </w:pPr>
    </w:p>
    <w:p w14:paraId="1A484D6F" w14:textId="77777777" w:rsidR="00B635F3" w:rsidRDefault="00B635F3" w:rsidP="00B635F3">
      <w:pPr>
        <w:pStyle w:val="BodyText"/>
      </w:pPr>
      <w:r>
        <w:t>The use of structure provides consistent message formulation and conveys a professional image to stakeholders.  This technique also provides familiarity to the receiver, setting the tone of a safe and efficient VTS.  VTS voice communications should therefore be structured in order to give the best chance of understanding to the receiver and to keep the message as concise as possible.</w:t>
      </w:r>
    </w:p>
    <w:p w14:paraId="62CF6BDF" w14:textId="77777777" w:rsidR="00D17FF4" w:rsidRDefault="00D17FF4" w:rsidP="00B635F3">
      <w:pPr>
        <w:pStyle w:val="BodyText"/>
      </w:pPr>
      <w:r w:rsidRPr="00EB7425">
        <w:t>The use of action words (e.g. PROCEED) should come before the condition (e.g. time or location)</w:t>
      </w:r>
      <w:r w:rsidR="0057722E">
        <w:t>.</w:t>
      </w:r>
      <w:r>
        <w:t xml:space="preserve">  </w:t>
      </w:r>
    </w:p>
    <w:p w14:paraId="69E86939" w14:textId="77777777" w:rsidR="009932AD" w:rsidRDefault="009932AD" w:rsidP="009932AD">
      <w:pPr>
        <w:pStyle w:val="BodyText"/>
        <w:rPr>
          <w:ins w:id="100" w:author="3070" w:date="2020-10-14T08:04:00Z"/>
        </w:rPr>
      </w:pPr>
      <w:ins w:id="101" w:author="3070" w:date="2020-10-14T08:04:00Z">
        <w:r>
          <w:t>Radio communications between coastal stations and vessels have to comply with the ITU Radio Regulations</w:t>
        </w:r>
        <w:commentRangeStart w:id="102"/>
        <w:r>
          <w:rPr>
            <w:rStyle w:val="FootnoteReference"/>
          </w:rPr>
          <w:footnoteReference w:id="2"/>
        </w:r>
        <w:r>
          <w:t>.</w:t>
        </w:r>
        <w:commentRangeEnd w:id="102"/>
        <w:r>
          <w:rPr>
            <w:rStyle w:val="CommentReference"/>
          </w:rPr>
          <w:commentReference w:id="102"/>
        </w:r>
        <w:r>
          <w:t xml:space="preserve">  These Regulations prescribe the structure of radio communication messages.</w:t>
        </w:r>
      </w:ins>
    </w:p>
    <w:tbl>
      <w:tblPr>
        <w:tblStyle w:val="TableGrid"/>
        <w:tblW w:w="0" w:type="auto"/>
        <w:jc w:val="center"/>
        <w:tblLook w:val="04A0" w:firstRow="1" w:lastRow="0" w:firstColumn="1" w:lastColumn="0" w:noHBand="0" w:noVBand="1"/>
      </w:tblPr>
      <w:tblGrid>
        <w:gridCol w:w="2541"/>
        <w:gridCol w:w="3350"/>
        <w:gridCol w:w="3351"/>
      </w:tblGrid>
      <w:tr w:rsidR="00B635F3" w:rsidRPr="00F55AD7" w14:paraId="6C79DC7D" w14:textId="77777777" w:rsidTr="00B635F3">
        <w:trPr>
          <w:tblHeader/>
          <w:jc w:val="center"/>
        </w:trPr>
        <w:tc>
          <w:tcPr>
            <w:tcW w:w="2541" w:type="dxa"/>
            <w:tcBorders>
              <w:bottom w:val="single" w:sz="4" w:space="0" w:color="auto"/>
            </w:tcBorders>
          </w:tcPr>
          <w:p w14:paraId="66724268" w14:textId="77777777" w:rsidR="00B635F3" w:rsidRPr="00B635F3" w:rsidRDefault="00B635F3" w:rsidP="00B635F3">
            <w:pPr>
              <w:pStyle w:val="Tableheading"/>
            </w:pPr>
            <w:r w:rsidRPr="00B635F3">
              <w:t>1. Establish contact</w:t>
            </w:r>
          </w:p>
        </w:tc>
        <w:tc>
          <w:tcPr>
            <w:tcW w:w="3350" w:type="dxa"/>
          </w:tcPr>
          <w:p w14:paraId="486A7C47" w14:textId="77777777" w:rsidR="00B635F3" w:rsidRPr="00F55AD7" w:rsidRDefault="00B635F3" w:rsidP="00B635F3">
            <w:pPr>
              <w:pStyle w:val="Tabletext"/>
            </w:pPr>
            <w:r>
              <w:t>(Name of vessel/Call sign) this is (name) VTS</w:t>
            </w:r>
          </w:p>
        </w:tc>
        <w:tc>
          <w:tcPr>
            <w:tcW w:w="3351" w:type="dxa"/>
          </w:tcPr>
          <w:p w14:paraId="382E8A3B" w14:textId="77777777" w:rsidR="00B635F3" w:rsidRPr="00F55AD7" w:rsidRDefault="00B635F3" w:rsidP="00B635F3">
            <w:pPr>
              <w:pStyle w:val="Tabletext"/>
            </w:pPr>
          </w:p>
        </w:tc>
      </w:tr>
      <w:tr w:rsidR="00B635F3" w:rsidRPr="00F55AD7" w14:paraId="6D18D91F" w14:textId="77777777" w:rsidTr="00B635F3">
        <w:trPr>
          <w:jc w:val="center"/>
        </w:trPr>
        <w:tc>
          <w:tcPr>
            <w:tcW w:w="2541" w:type="dxa"/>
            <w:tcBorders>
              <w:bottom w:val="nil"/>
            </w:tcBorders>
          </w:tcPr>
          <w:p w14:paraId="1A0C8632" w14:textId="77777777" w:rsidR="00B635F3" w:rsidRPr="00B635F3" w:rsidRDefault="00B635F3" w:rsidP="00B635F3">
            <w:pPr>
              <w:pStyle w:val="Tableheading"/>
              <w:rPr>
                <w:lang w:val="en-GB"/>
              </w:rPr>
            </w:pPr>
            <w:r w:rsidRPr="00B635F3">
              <w:t>2. Exchange information</w:t>
            </w:r>
          </w:p>
        </w:tc>
        <w:tc>
          <w:tcPr>
            <w:tcW w:w="3350" w:type="dxa"/>
          </w:tcPr>
          <w:p w14:paraId="6D84FD75" w14:textId="77777777" w:rsidR="00B635F3" w:rsidRPr="00F55AD7" w:rsidRDefault="00B635F3" w:rsidP="00B635F3">
            <w:pPr>
              <w:pStyle w:val="Tabletext"/>
            </w:pPr>
            <w:r w:rsidRPr="006A7DB5">
              <w:t>a. Message marker</w:t>
            </w:r>
          </w:p>
        </w:tc>
        <w:tc>
          <w:tcPr>
            <w:tcW w:w="3351" w:type="dxa"/>
          </w:tcPr>
          <w:p w14:paraId="21FC74C8" w14:textId="77777777" w:rsidR="00B635F3" w:rsidRPr="00F55AD7" w:rsidRDefault="00B635F3" w:rsidP="00B635F3">
            <w:pPr>
              <w:pStyle w:val="Tabletext"/>
            </w:pPr>
            <w:r w:rsidRPr="006A7DB5">
              <w:t>See message markers</w:t>
            </w:r>
          </w:p>
        </w:tc>
      </w:tr>
      <w:tr w:rsidR="00B635F3" w:rsidRPr="00F55AD7" w14:paraId="6A889076" w14:textId="77777777" w:rsidTr="00B635F3">
        <w:trPr>
          <w:jc w:val="center"/>
        </w:trPr>
        <w:tc>
          <w:tcPr>
            <w:tcW w:w="2541" w:type="dxa"/>
            <w:tcBorders>
              <w:top w:val="nil"/>
            </w:tcBorders>
          </w:tcPr>
          <w:p w14:paraId="6D4E6A80" w14:textId="77777777" w:rsidR="00B635F3" w:rsidRPr="00B635F3" w:rsidRDefault="00B635F3" w:rsidP="00B635F3">
            <w:pPr>
              <w:pStyle w:val="Tableheading"/>
              <w:rPr>
                <w:lang w:val="en-GB"/>
              </w:rPr>
            </w:pPr>
          </w:p>
        </w:tc>
        <w:tc>
          <w:tcPr>
            <w:tcW w:w="3350" w:type="dxa"/>
          </w:tcPr>
          <w:p w14:paraId="7458B499" w14:textId="77777777" w:rsidR="00B635F3" w:rsidRPr="00F55AD7" w:rsidRDefault="00B635F3" w:rsidP="00B635F3">
            <w:pPr>
              <w:pStyle w:val="Tabletext"/>
            </w:pPr>
            <w:r w:rsidRPr="006A7DB5">
              <w:t>b. Phrase(s)</w:t>
            </w:r>
          </w:p>
        </w:tc>
        <w:tc>
          <w:tcPr>
            <w:tcW w:w="3351" w:type="dxa"/>
          </w:tcPr>
          <w:p w14:paraId="0A15346B" w14:textId="77777777" w:rsidR="00B635F3" w:rsidRPr="00F55AD7" w:rsidRDefault="00B635F3" w:rsidP="00B635F3">
            <w:pPr>
              <w:pStyle w:val="Tabletext"/>
            </w:pPr>
          </w:p>
        </w:tc>
      </w:tr>
      <w:tr w:rsidR="00B635F3" w:rsidRPr="00F55AD7" w14:paraId="24D0AC22" w14:textId="77777777" w:rsidTr="00205830">
        <w:trPr>
          <w:jc w:val="center"/>
        </w:trPr>
        <w:tc>
          <w:tcPr>
            <w:tcW w:w="2541" w:type="dxa"/>
          </w:tcPr>
          <w:p w14:paraId="141AE36D" w14:textId="77777777" w:rsidR="00B635F3" w:rsidRPr="00B635F3" w:rsidRDefault="00B635F3" w:rsidP="00B635F3">
            <w:pPr>
              <w:pStyle w:val="Tableheading"/>
              <w:rPr>
                <w:lang w:val="en-GB"/>
              </w:rPr>
            </w:pPr>
            <w:r w:rsidRPr="00B635F3">
              <w:t>3. End of message</w:t>
            </w:r>
          </w:p>
        </w:tc>
        <w:tc>
          <w:tcPr>
            <w:tcW w:w="3350" w:type="dxa"/>
          </w:tcPr>
          <w:p w14:paraId="669376EE" w14:textId="77777777" w:rsidR="00B635F3" w:rsidRPr="00F55AD7" w:rsidRDefault="00B635F3" w:rsidP="00B635F3">
            <w:pPr>
              <w:pStyle w:val="Tabletext"/>
            </w:pPr>
            <w:r w:rsidRPr="006A7DB5">
              <w:t>Over</w:t>
            </w:r>
          </w:p>
        </w:tc>
        <w:tc>
          <w:tcPr>
            <w:tcW w:w="3351" w:type="dxa"/>
          </w:tcPr>
          <w:p w14:paraId="42467A5A" w14:textId="77777777" w:rsidR="00B635F3" w:rsidRPr="00F55AD7" w:rsidRDefault="00B635F3" w:rsidP="00B635F3">
            <w:pPr>
              <w:pStyle w:val="Tabletext"/>
            </w:pPr>
            <w:r w:rsidRPr="006A7DB5">
              <w:t>When expecting a reply</w:t>
            </w:r>
          </w:p>
        </w:tc>
      </w:tr>
      <w:tr w:rsidR="00B635F3" w:rsidRPr="00F55AD7" w14:paraId="0E484722" w14:textId="77777777" w:rsidTr="00205830">
        <w:trPr>
          <w:trHeight w:val="359"/>
          <w:jc w:val="center"/>
        </w:trPr>
        <w:tc>
          <w:tcPr>
            <w:tcW w:w="2541" w:type="dxa"/>
          </w:tcPr>
          <w:p w14:paraId="74685B3B" w14:textId="77777777" w:rsidR="00B635F3" w:rsidRPr="00B635F3" w:rsidRDefault="00B635F3" w:rsidP="00B635F3">
            <w:pPr>
              <w:pStyle w:val="Tableheading"/>
              <w:rPr>
                <w:lang w:val="en-GB"/>
              </w:rPr>
            </w:pPr>
            <w:r w:rsidRPr="00B635F3">
              <w:t>4. End of conversation</w:t>
            </w:r>
          </w:p>
        </w:tc>
        <w:tc>
          <w:tcPr>
            <w:tcW w:w="3350" w:type="dxa"/>
          </w:tcPr>
          <w:p w14:paraId="6280E031" w14:textId="77777777" w:rsidR="00B635F3" w:rsidRPr="00F55AD7" w:rsidRDefault="00B635F3" w:rsidP="00B635F3">
            <w:pPr>
              <w:pStyle w:val="Tabletext"/>
              <w:rPr>
                <w:color w:val="000000"/>
              </w:rPr>
            </w:pPr>
            <w:r w:rsidRPr="006A7DB5">
              <w:t>Out</w:t>
            </w:r>
          </w:p>
        </w:tc>
        <w:tc>
          <w:tcPr>
            <w:tcW w:w="3351" w:type="dxa"/>
          </w:tcPr>
          <w:p w14:paraId="05259816" w14:textId="77777777" w:rsidR="00B635F3" w:rsidRPr="00F55AD7" w:rsidRDefault="00B635F3" w:rsidP="00B635F3">
            <w:pPr>
              <w:pStyle w:val="Tabletext"/>
              <w:rPr>
                <w:color w:val="000000"/>
              </w:rPr>
            </w:pPr>
            <w:r w:rsidRPr="006A7DB5">
              <w:t>When expecting no reply</w:t>
            </w:r>
          </w:p>
        </w:tc>
      </w:tr>
    </w:tbl>
    <w:p w14:paraId="05DD8D3E" w14:textId="77777777" w:rsidR="00A87B93" w:rsidRDefault="00A87B93" w:rsidP="00F06234">
      <w:pPr>
        <w:pStyle w:val="BodyText"/>
      </w:pPr>
    </w:p>
    <w:p w14:paraId="1F80253E" w14:textId="58B26AC6" w:rsidR="00A87B93" w:rsidRPr="00A27E72" w:rsidRDefault="00A87B93" w:rsidP="00A87B93">
      <w:pPr>
        <w:pStyle w:val="BodyText"/>
      </w:pPr>
      <w:r w:rsidRPr="00A27E72">
        <w:t>There are some general rules for phrase construction and content, which should be considered:</w:t>
      </w:r>
    </w:p>
    <w:p w14:paraId="12218B53" w14:textId="0DE7BA3C" w:rsidR="00A87B93" w:rsidRPr="00A27E72" w:rsidRDefault="00A87B93" w:rsidP="00A87B93">
      <w:pPr>
        <w:pStyle w:val="Bullet1"/>
        <w:rPr>
          <w:color w:val="auto"/>
        </w:rPr>
      </w:pPr>
      <w:r w:rsidRPr="00A27E72">
        <w:rPr>
          <w:color w:val="auto"/>
        </w:rPr>
        <w:t xml:space="preserve">Basic words are standardised ways of saying common phrases </w:t>
      </w:r>
      <w:r w:rsidR="00D63ADC" w:rsidRPr="00A27E72">
        <w:rPr>
          <w:color w:val="auto"/>
        </w:rPr>
        <w:t xml:space="preserve">to </w:t>
      </w:r>
      <w:r w:rsidRPr="00A27E72">
        <w:rPr>
          <w:color w:val="auto"/>
        </w:rPr>
        <w:t>promote consistency. The</w:t>
      </w:r>
      <w:r w:rsidR="003B1467" w:rsidRPr="00A27E72">
        <w:rPr>
          <w:color w:val="auto"/>
        </w:rPr>
        <w:t>se</w:t>
      </w:r>
      <w:r w:rsidRPr="00A27E72">
        <w:rPr>
          <w:color w:val="auto"/>
        </w:rPr>
        <w:t xml:space="preserve"> words and the</w:t>
      </w:r>
      <w:r w:rsidR="00D63ADC" w:rsidRPr="00A27E72">
        <w:rPr>
          <w:color w:val="auto"/>
        </w:rPr>
        <w:t xml:space="preserve"> message intent </w:t>
      </w:r>
      <w:r w:rsidRPr="00A27E72">
        <w:rPr>
          <w:color w:val="auto"/>
        </w:rPr>
        <w:t xml:space="preserve">are detailed in </w:t>
      </w:r>
      <w:r w:rsidR="003B1467" w:rsidRPr="00A27E72">
        <w:rPr>
          <w:color w:val="auto"/>
        </w:rPr>
        <w:t xml:space="preserve">Section </w:t>
      </w:r>
      <w:r w:rsidR="00D63ADC" w:rsidRPr="00A27E72">
        <w:rPr>
          <w:color w:val="auto"/>
        </w:rPr>
        <w:t>8</w:t>
      </w:r>
      <w:r w:rsidRPr="00A27E72">
        <w:rPr>
          <w:color w:val="auto"/>
        </w:rPr>
        <w:t>.</w:t>
      </w:r>
    </w:p>
    <w:p w14:paraId="2BEAB3CA" w14:textId="77777777" w:rsidR="00A87B93" w:rsidRPr="00A27E72" w:rsidRDefault="00A87B93" w:rsidP="00A87B93">
      <w:pPr>
        <w:pStyle w:val="Bullet1"/>
        <w:rPr>
          <w:color w:val="auto"/>
        </w:rPr>
      </w:pPr>
      <w:r w:rsidRPr="00A27E72">
        <w:rPr>
          <w:color w:val="auto"/>
        </w:rPr>
        <w:t>Avoid unnecessary words (e.g. ‘what time do you think your ETA is at the pilot station, thank you’, should be: ‘what is your ETA at the pilot station’).</w:t>
      </w:r>
    </w:p>
    <w:p w14:paraId="66000E8B" w14:textId="77777777" w:rsidR="00A87B93" w:rsidRPr="00A27E72" w:rsidRDefault="00A87B93" w:rsidP="00A87B93">
      <w:pPr>
        <w:pStyle w:val="Bullet1"/>
        <w:rPr>
          <w:color w:val="auto"/>
        </w:rPr>
      </w:pPr>
      <w:r w:rsidRPr="00A27E72">
        <w:rPr>
          <w:color w:val="auto"/>
        </w:rPr>
        <w:t>Keep the subject, verb, and object as near to one another as possible.</w:t>
      </w:r>
    </w:p>
    <w:p w14:paraId="2B3AD33F" w14:textId="5F5D9ABF" w:rsidR="00A87B93" w:rsidRPr="00A27E72" w:rsidRDefault="00A87B93" w:rsidP="00A87B93">
      <w:pPr>
        <w:pStyle w:val="Bullet1"/>
        <w:rPr>
          <w:color w:val="auto"/>
        </w:rPr>
      </w:pPr>
      <w:r w:rsidRPr="00A27E72">
        <w:rPr>
          <w:color w:val="auto"/>
        </w:rPr>
        <w:t>Use the active form (such as ‘</w:t>
      </w:r>
      <w:r w:rsidR="00E401FC" w:rsidRPr="00A27E72">
        <w:rPr>
          <w:color w:val="auto"/>
        </w:rPr>
        <w:t>recommend you</w:t>
      </w:r>
      <w:r w:rsidRPr="00A27E72">
        <w:rPr>
          <w:color w:val="auto"/>
        </w:rPr>
        <w:t xml:space="preserve">...‘; instead of passive ‘you are </w:t>
      </w:r>
      <w:r w:rsidR="00E401FC" w:rsidRPr="00A27E72">
        <w:rPr>
          <w:color w:val="auto"/>
        </w:rPr>
        <w:t>recommended</w:t>
      </w:r>
      <w:r w:rsidRPr="00A27E72">
        <w:rPr>
          <w:color w:val="auto"/>
        </w:rPr>
        <w:t xml:space="preserve"> to’).</w:t>
      </w:r>
    </w:p>
    <w:p w14:paraId="0AC6EF2F" w14:textId="77777777" w:rsidR="00A87B93" w:rsidRPr="00A27E72" w:rsidRDefault="00A87B93" w:rsidP="00A87B93">
      <w:pPr>
        <w:pStyle w:val="Bullet1"/>
        <w:rPr>
          <w:color w:val="auto"/>
        </w:rPr>
      </w:pPr>
      <w:r w:rsidRPr="00A27E72">
        <w:rPr>
          <w:color w:val="auto"/>
        </w:rPr>
        <w:t>Make sentences positive.</w:t>
      </w:r>
    </w:p>
    <w:p w14:paraId="0CD282A5" w14:textId="77777777" w:rsidR="00A87B93" w:rsidRPr="00A27E72" w:rsidRDefault="00A87B93" w:rsidP="00A87B93">
      <w:pPr>
        <w:pStyle w:val="Bullet1"/>
        <w:rPr>
          <w:color w:val="auto"/>
        </w:rPr>
      </w:pPr>
      <w:r w:rsidRPr="00A27E72">
        <w:rPr>
          <w:color w:val="auto"/>
        </w:rPr>
        <w:t>Each phrase should contain only one topic.</w:t>
      </w:r>
    </w:p>
    <w:p w14:paraId="02EA99A2" w14:textId="77777777" w:rsidR="00A87B93" w:rsidRPr="00A27E72" w:rsidRDefault="00A87B93" w:rsidP="00A87B93">
      <w:pPr>
        <w:pStyle w:val="Bullet1"/>
        <w:rPr>
          <w:color w:val="auto"/>
        </w:rPr>
      </w:pPr>
      <w:r w:rsidRPr="00A27E72">
        <w:rPr>
          <w:color w:val="auto"/>
        </w:rPr>
        <w:t>Information must be relevant, as accurate as possible and timely.</w:t>
      </w:r>
    </w:p>
    <w:p w14:paraId="1AE4E302" w14:textId="1A6C697D" w:rsidR="00A87B93" w:rsidRPr="00A27E72" w:rsidRDefault="00A87B93" w:rsidP="00A87B93">
      <w:pPr>
        <w:pStyle w:val="Bullet1"/>
        <w:rPr>
          <w:color w:val="auto"/>
        </w:rPr>
      </w:pPr>
      <w:r w:rsidRPr="00A27E72">
        <w:rPr>
          <w:color w:val="auto"/>
        </w:rPr>
        <w:t>Communication should be addressed to the give‐way vessel first, and then the stand‐on vessel.</w:t>
      </w:r>
    </w:p>
    <w:p w14:paraId="55FAB674" w14:textId="60B945DF" w:rsidR="00A87B93" w:rsidRPr="00A27E72" w:rsidRDefault="00A87B93" w:rsidP="00A87B93">
      <w:pPr>
        <w:pStyle w:val="Bullet1"/>
        <w:rPr>
          <w:color w:val="auto"/>
        </w:rPr>
      </w:pPr>
      <w:r w:rsidRPr="00A27E72">
        <w:rPr>
          <w:color w:val="auto"/>
        </w:rPr>
        <w:t xml:space="preserve">Spelling words and the proper use of numbers (names of buoys, stations, call signs, etc.), spell out words using the </w:t>
      </w:r>
      <w:r w:rsidR="003B1467" w:rsidRPr="00A27E72">
        <w:rPr>
          <w:color w:val="auto"/>
        </w:rPr>
        <w:t>phonetic alphabet (section 5.3) and phonetic numbers</w:t>
      </w:r>
      <w:r w:rsidRPr="00A27E72">
        <w:rPr>
          <w:color w:val="auto"/>
        </w:rPr>
        <w:t xml:space="preserve"> </w:t>
      </w:r>
      <w:r w:rsidR="003B1467" w:rsidRPr="00A27E72">
        <w:rPr>
          <w:color w:val="auto"/>
        </w:rPr>
        <w:t>(section 5.4)</w:t>
      </w:r>
      <w:r w:rsidR="00FE1904" w:rsidRPr="00A27E72">
        <w:rPr>
          <w:color w:val="auto"/>
        </w:rPr>
        <w:t xml:space="preserve"> as required. </w:t>
      </w:r>
      <w:r w:rsidRPr="00A27E72">
        <w:rPr>
          <w:color w:val="auto"/>
        </w:rPr>
        <w:t>.</w:t>
      </w:r>
    </w:p>
    <w:p w14:paraId="56DA13DD" w14:textId="77777777" w:rsidR="00A87B93" w:rsidRPr="00F55AD7" w:rsidRDefault="00A87B93" w:rsidP="00F720BE">
      <w:pPr>
        <w:pStyle w:val="Heading2"/>
      </w:pPr>
      <w:bookmarkStart w:id="106" w:name="_Toc32576185"/>
      <w:bookmarkStart w:id="107" w:name="_Toc32584691"/>
      <w:bookmarkStart w:id="108" w:name="_Toc32584806"/>
      <w:bookmarkStart w:id="109" w:name="_Toc33609146"/>
      <w:bookmarkStart w:id="110" w:name="_Toc32576186"/>
      <w:bookmarkStart w:id="111" w:name="_Toc32584692"/>
      <w:bookmarkStart w:id="112" w:name="_Toc32584807"/>
      <w:bookmarkStart w:id="113" w:name="_Toc33609147"/>
      <w:bookmarkStart w:id="114" w:name="_Toc32576187"/>
      <w:bookmarkStart w:id="115" w:name="_Toc32584693"/>
      <w:bookmarkStart w:id="116" w:name="_Toc32584808"/>
      <w:bookmarkStart w:id="117" w:name="_Toc33609148"/>
      <w:bookmarkStart w:id="118" w:name="_Toc32576188"/>
      <w:bookmarkStart w:id="119" w:name="_Toc32584694"/>
      <w:bookmarkStart w:id="120" w:name="_Toc32584809"/>
      <w:bookmarkStart w:id="121" w:name="_Toc33609149"/>
      <w:bookmarkStart w:id="122" w:name="_Toc403809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r w:rsidRPr="003426D3">
        <w:t>MESSAGE MARKERS</w:t>
      </w:r>
      <w:bookmarkEnd w:id="122"/>
    </w:p>
    <w:p w14:paraId="0738ECFD" w14:textId="77777777" w:rsidR="00A87B93" w:rsidRPr="00F55AD7" w:rsidRDefault="00A87B93" w:rsidP="00A87B93">
      <w:pPr>
        <w:pStyle w:val="Heading1separatationline"/>
        <w:keepNext/>
        <w:keepLines/>
      </w:pPr>
    </w:p>
    <w:p w14:paraId="2DE8685F" w14:textId="77777777" w:rsidR="00A87B93" w:rsidRDefault="00A87B93" w:rsidP="00A87B93">
      <w:pPr>
        <w:pStyle w:val="BodyText"/>
        <w:keepNext/>
        <w:keepLines/>
      </w:pPr>
      <w:r>
        <w:t xml:space="preserve">In order to facilitate shore-to-ship and ship-to-shore communications, message markers should be used to increase the probability of the purpose of the message being properly understood. </w:t>
      </w:r>
    </w:p>
    <w:p w14:paraId="47F8E2C5" w14:textId="35B90D00" w:rsidR="00A87B93" w:rsidRDefault="001D7CC0" w:rsidP="00A87B93">
      <w:pPr>
        <w:pStyle w:val="BodyText"/>
      </w:pPr>
      <w:r>
        <w:t>M</w:t>
      </w:r>
      <w:r w:rsidR="00A87B93">
        <w:t>essage markers increase the effectiveness and urgency of VHF communications as required</w:t>
      </w:r>
      <w:r w:rsidR="008530CC" w:rsidRPr="008530CC">
        <w:t xml:space="preserve"> </w:t>
      </w:r>
      <w:r w:rsidR="008530CC">
        <w:t>and may help emphasise the content of the message or to ensure that the message will be properly understood</w:t>
      </w:r>
      <w:r w:rsidR="00A87B93">
        <w:t xml:space="preserve">. </w:t>
      </w:r>
      <w:r>
        <w:t xml:space="preserve">Whilst the use of message marker is </w:t>
      </w:r>
      <w:r w:rsidR="008530CC">
        <w:t>not</w:t>
      </w:r>
      <w:r>
        <w:t xml:space="preserve"> obligatory, </w:t>
      </w:r>
      <w:r w:rsidR="008530CC">
        <w:t>their general use is good practice and t</w:t>
      </w:r>
      <w:r w:rsidR="00A87B93">
        <w:t>he VTSO should apply these depending on the assessment of the situation.</w:t>
      </w:r>
      <w:r w:rsidR="008530CC">
        <w:t xml:space="preserve">  Their use is strongly recommended when a degree of stress or urgency exists, when there are language difficulties and when responding to unsafe situations. </w:t>
      </w:r>
      <w:r w:rsidR="00A87B93">
        <w:t xml:space="preserve"> </w:t>
      </w:r>
    </w:p>
    <w:p w14:paraId="32208CBD" w14:textId="77777777" w:rsidR="00A87B93" w:rsidRDefault="008530CC" w:rsidP="008530CC">
      <w:pPr>
        <w:pStyle w:val="BodyText"/>
        <w:spacing w:after="0" w:line="240" w:lineRule="auto"/>
      </w:pPr>
      <w:r>
        <w:t xml:space="preserve">There are eight message markers as defined in SMCP. Seven of them are frequently used by the VTS and are explained in more detail below. </w:t>
      </w:r>
      <w:r w:rsidR="00A87B93">
        <w:t>The message marker should be spoken preceding the message or at the corresponding part within the message.</w:t>
      </w:r>
    </w:p>
    <w:p w14:paraId="25C3FB17" w14:textId="77777777" w:rsidR="008530CC" w:rsidRDefault="008530CC" w:rsidP="00704427">
      <w:pPr>
        <w:pStyle w:val="BodyText"/>
        <w:spacing w:after="0" w:line="240" w:lineRule="auto"/>
      </w:pPr>
    </w:p>
    <w:p w14:paraId="6A845F52" w14:textId="77777777" w:rsidR="00A87B93" w:rsidRPr="00A87B93" w:rsidRDefault="00A87B93" w:rsidP="00A87B93">
      <w:pPr>
        <w:pStyle w:val="BodyText"/>
      </w:pPr>
      <w:r>
        <w:t>Pro-words complement the message marker and may be used to prepare the receiver for the nature and content of the message that will follow (eg ‘WEATHER’ before ‘INFORMATION’).</w:t>
      </w:r>
    </w:p>
    <w:p w14:paraId="7349AEF1" w14:textId="77777777" w:rsidR="00A87B93" w:rsidRPr="00F55AD7" w:rsidRDefault="00A87B93" w:rsidP="00A87B93">
      <w:pPr>
        <w:pStyle w:val="Heading3"/>
      </w:pPr>
      <w:bookmarkStart w:id="123" w:name="_Toc40380906"/>
      <w:r>
        <w:t>INFORMATION</w:t>
      </w:r>
      <w:bookmarkEnd w:id="123"/>
    </w:p>
    <w:p w14:paraId="6CC951CD" w14:textId="77777777" w:rsidR="00A87B93" w:rsidRDefault="00A87B93" w:rsidP="00A87B93">
      <w:pPr>
        <w:pStyle w:val="BodyText"/>
      </w:pPr>
      <w:r w:rsidRPr="006143DE">
        <w:t>This indicates that the following message is restricted to o</w:t>
      </w:r>
      <w:r>
        <w:t>bserved facts, situations etc</w:t>
      </w:r>
      <w:r w:rsidRPr="003426D3">
        <w:t>.</w:t>
      </w:r>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A87B93" w:rsidRPr="00F55AD7" w14:paraId="6C26CADC" w14:textId="77777777" w:rsidTr="00980EC0">
        <w:trPr>
          <w:tblHeader/>
          <w:jc w:val="center"/>
        </w:trPr>
        <w:tc>
          <w:tcPr>
            <w:tcW w:w="2541" w:type="dxa"/>
            <w:shd w:val="clear" w:color="auto" w:fill="FADBD1" w:themeFill="background2" w:themeFillTint="33"/>
          </w:tcPr>
          <w:p w14:paraId="0254283A" w14:textId="77777777" w:rsidR="00A87B93" w:rsidRPr="00C1400A" w:rsidRDefault="00A87B93" w:rsidP="00980EC0">
            <w:pPr>
              <w:pStyle w:val="Tableheading"/>
            </w:pPr>
            <w:r>
              <w:t>VTS</w:t>
            </w:r>
          </w:p>
        </w:tc>
        <w:tc>
          <w:tcPr>
            <w:tcW w:w="6701" w:type="dxa"/>
            <w:shd w:val="clear" w:color="auto" w:fill="FADBD1" w:themeFill="background2" w:themeFillTint="33"/>
          </w:tcPr>
          <w:p w14:paraId="7197EB32" w14:textId="77777777" w:rsidR="00A87B93" w:rsidRPr="00F55AD7" w:rsidRDefault="00A87B93" w:rsidP="00980EC0">
            <w:pPr>
              <w:pStyle w:val="Tabletext"/>
            </w:pPr>
            <w:r>
              <w:t xml:space="preserve">TRAFFIC </w:t>
            </w:r>
            <w:r w:rsidRPr="0063013F">
              <w:t>INFORMATION. Dredger “Goomai” is operating in the Williamstown Channel 30 metres West of the Centreline.</w:t>
            </w:r>
          </w:p>
        </w:tc>
      </w:tr>
    </w:tbl>
    <w:p w14:paraId="274147D8" w14:textId="77777777" w:rsidR="00A87B93" w:rsidRDefault="00A87B93" w:rsidP="00A87B93">
      <w:pPr>
        <w:pStyle w:val="BodyText"/>
      </w:pPr>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A87B93" w:rsidRPr="00F55AD7" w14:paraId="3AC6F6A4" w14:textId="77777777" w:rsidTr="00980EC0">
        <w:trPr>
          <w:tblHeader/>
          <w:jc w:val="center"/>
        </w:trPr>
        <w:tc>
          <w:tcPr>
            <w:tcW w:w="2541" w:type="dxa"/>
            <w:shd w:val="clear" w:color="auto" w:fill="FADBD1" w:themeFill="background2" w:themeFillTint="33"/>
          </w:tcPr>
          <w:p w14:paraId="0E6DEEEE" w14:textId="77777777" w:rsidR="00A87B93" w:rsidRPr="00C1400A" w:rsidRDefault="00A87B93" w:rsidP="00980EC0">
            <w:pPr>
              <w:pStyle w:val="Tableheading"/>
            </w:pPr>
            <w:r>
              <w:t>VTS</w:t>
            </w:r>
          </w:p>
        </w:tc>
        <w:tc>
          <w:tcPr>
            <w:tcW w:w="6701" w:type="dxa"/>
            <w:shd w:val="clear" w:color="auto" w:fill="FADBD1" w:themeFill="background2" w:themeFillTint="33"/>
          </w:tcPr>
          <w:p w14:paraId="2A73E28D" w14:textId="77777777" w:rsidR="00A87B93" w:rsidRPr="00F55AD7" w:rsidRDefault="00A87B93" w:rsidP="00980EC0">
            <w:pPr>
              <w:pStyle w:val="Tabletext"/>
            </w:pPr>
            <w:r>
              <w:t xml:space="preserve">NAVIGATION </w:t>
            </w:r>
            <w:r w:rsidRPr="005C6A67">
              <w:t>INFORMATION. ‘XXXX’ Light is not operational.</w:t>
            </w:r>
          </w:p>
        </w:tc>
      </w:tr>
    </w:tbl>
    <w:p w14:paraId="7DF0CCFD" w14:textId="77777777" w:rsidR="00A87B93" w:rsidRDefault="00A87B93" w:rsidP="00A87B93">
      <w:pPr>
        <w:pStyle w:val="BodyText"/>
      </w:pPr>
    </w:p>
    <w:p w14:paraId="19F4F6D4" w14:textId="17347E63" w:rsidR="00A87B93" w:rsidRDefault="00A87B93" w:rsidP="00A87B93">
      <w:pPr>
        <w:pStyle w:val="BodyText"/>
      </w:pPr>
      <w:r w:rsidRPr="006143DE">
        <w:t xml:space="preserve">Note: This marker is </w:t>
      </w:r>
      <w:r w:rsidR="008530CC">
        <w:t>normally</w:t>
      </w:r>
      <w:r w:rsidRPr="006143DE">
        <w:t xml:space="preserve"> used for navigational and traffic information, etc. Information is to assist the on board decision making process.</w:t>
      </w:r>
    </w:p>
    <w:p w14:paraId="65ADF2AA" w14:textId="77777777" w:rsidR="00A87B93" w:rsidRPr="00F55AD7" w:rsidRDefault="00A87B93" w:rsidP="00A87B93">
      <w:pPr>
        <w:pStyle w:val="Heading3"/>
      </w:pPr>
      <w:bookmarkStart w:id="124" w:name="_Toc40380907"/>
      <w:r>
        <w:t>ADVICE</w:t>
      </w:r>
      <w:bookmarkEnd w:id="124"/>
    </w:p>
    <w:p w14:paraId="5D4340D1" w14:textId="77777777" w:rsidR="00A87B93" w:rsidRDefault="00A87B93" w:rsidP="00A87B93">
      <w:pPr>
        <w:pStyle w:val="BodyText"/>
      </w:pPr>
      <w:r w:rsidRPr="005C6A67">
        <w:t xml:space="preserve">This indicates that the following message implies the intention of the sender to influence others </w:t>
      </w:r>
      <w:r>
        <w:t xml:space="preserve">and may include </w:t>
      </w:r>
      <w:r w:rsidRPr="005C6A67">
        <w:t>a recommendation</w:t>
      </w:r>
      <w:r w:rsidRPr="003426D3">
        <w:t>.</w:t>
      </w:r>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A87B93" w:rsidRPr="00F55AD7" w14:paraId="2F89704F" w14:textId="77777777" w:rsidTr="00980EC0">
        <w:trPr>
          <w:tblHeader/>
          <w:jc w:val="center"/>
        </w:trPr>
        <w:tc>
          <w:tcPr>
            <w:tcW w:w="2541" w:type="dxa"/>
            <w:shd w:val="clear" w:color="auto" w:fill="FADBD1" w:themeFill="background2" w:themeFillTint="33"/>
          </w:tcPr>
          <w:p w14:paraId="781A82B1" w14:textId="77777777" w:rsidR="00A87B93" w:rsidRPr="00C1400A" w:rsidRDefault="00A87B93" w:rsidP="00980EC0">
            <w:pPr>
              <w:pStyle w:val="Tableheading"/>
            </w:pPr>
            <w:r>
              <w:t>VTS</w:t>
            </w:r>
          </w:p>
        </w:tc>
        <w:tc>
          <w:tcPr>
            <w:tcW w:w="6701" w:type="dxa"/>
            <w:shd w:val="clear" w:color="auto" w:fill="FADBD1" w:themeFill="background2" w:themeFillTint="33"/>
          </w:tcPr>
          <w:p w14:paraId="2C14A84E" w14:textId="77777777" w:rsidR="00A87B93" w:rsidRPr="00F55AD7" w:rsidRDefault="00A87B93" w:rsidP="00980EC0">
            <w:pPr>
              <w:pStyle w:val="Tabletext"/>
            </w:pPr>
            <w:r w:rsidRPr="0063013F">
              <w:t>ADVICE. Container Vessel ‘Maersk Dusseldorf’</w:t>
            </w:r>
            <w:r>
              <w:t xml:space="preserve"> is </w:t>
            </w:r>
            <w:r w:rsidRPr="0063013F">
              <w:t>in</w:t>
            </w:r>
            <w:r>
              <w:t>bound</w:t>
            </w:r>
            <w:r w:rsidRPr="0063013F">
              <w:t xml:space="preserve"> and will tak</w:t>
            </w:r>
            <w:r>
              <w:t xml:space="preserve">e </w:t>
            </w:r>
            <w:r w:rsidRPr="0063013F">
              <w:t xml:space="preserve">tugs at Swanson Dock swing basin. </w:t>
            </w:r>
          </w:p>
        </w:tc>
      </w:tr>
    </w:tbl>
    <w:p w14:paraId="46A6547A" w14:textId="77777777" w:rsidR="00A87B93" w:rsidRDefault="00A87B93" w:rsidP="00A87B93">
      <w:pPr>
        <w:pStyle w:val="BodyText"/>
      </w:pPr>
    </w:p>
    <w:p w14:paraId="760394A0" w14:textId="77777777" w:rsidR="00A87B93" w:rsidRDefault="00A87B93" w:rsidP="00A87B93">
      <w:pPr>
        <w:pStyle w:val="BodyText"/>
      </w:pPr>
      <w:r>
        <w:t>Note</w:t>
      </w:r>
      <w:r w:rsidRPr="005C6A67">
        <w:t>: The decision whether to follow the ADVICE still stays with the recipient. ADVICE does not necessarily have to be followed but should be considered very carefully.</w:t>
      </w:r>
    </w:p>
    <w:p w14:paraId="0269A2D5" w14:textId="77777777" w:rsidR="00A87B93" w:rsidRPr="00F55AD7" w:rsidRDefault="00A87B93" w:rsidP="00A87B93">
      <w:pPr>
        <w:pStyle w:val="Heading3"/>
      </w:pPr>
      <w:bookmarkStart w:id="125" w:name="_Toc40380908"/>
      <w:r>
        <w:t>WARNING</w:t>
      </w:r>
      <w:bookmarkEnd w:id="125"/>
    </w:p>
    <w:p w14:paraId="29987DA7" w14:textId="77777777" w:rsidR="00A87B93" w:rsidRDefault="00A87B93" w:rsidP="00A87B93">
      <w:pPr>
        <w:pStyle w:val="BodyText"/>
      </w:pPr>
      <w:r w:rsidRPr="006143DE">
        <w:t xml:space="preserve">This indicates that the following message implies the intention of the sender to </w:t>
      </w:r>
      <w:r>
        <w:t>alert</w:t>
      </w:r>
      <w:r w:rsidRPr="006143DE">
        <w:t xml:space="preserve"> others </w:t>
      </w:r>
      <w:r>
        <w:t>to potential</w:t>
      </w:r>
      <w:r w:rsidRPr="006143DE">
        <w:t xml:space="preserve"> danger</w:t>
      </w:r>
      <w:r>
        <w:t>s</w:t>
      </w:r>
      <w:r w:rsidRPr="006143DE">
        <w:t>.</w:t>
      </w:r>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A87B93" w:rsidRPr="00F55AD7" w14:paraId="7B9A3526" w14:textId="77777777" w:rsidTr="00980EC0">
        <w:trPr>
          <w:tblHeader/>
          <w:jc w:val="center"/>
        </w:trPr>
        <w:tc>
          <w:tcPr>
            <w:tcW w:w="2541" w:type="dxa"/>
            <w:shd w:val="clear" w:color="auto" w:fill="FADBD1" w:themeFill="background2" w:themeFillTint="33"/>
          </w:tcPr>
          <w:p w14:paraId="5A1932F4" w14:textId="77777777" w:rsidR="00A87B93" w:rsidRPr="00C1400A" w:rsidRDefault="00A87B93" w:rsidP="00980EC0">
            <w:pPr>
              <w:pStyle w:val="Tableheading"/>
            </w:pPr>
            <w:r>
              <w:t>VTS</w:t>
            </w:r>
          </w:p>
        </w:tc>
        <w:tc>
          <w:tcPr>
            <w:tcW w:w="6701" w:type="dxa"/>
            <w:shd w:val="clear" w:color="auto" w:fill="FADBD1" w:themeFill="background2" w:themeFillTint="33"/>
          </w:tcPr>
          <w:p w14:paraId="13C4AFD5" w14:textId="77777777" w:rsidR="00A87B93" w:rsidRPr="00F55AD7" w:rsidRDefault="00A87B93" w:rsidP="00980EC0">
            <w:pPr>
              <w:pStyle w:val="Tabletext"/>
            </w:pPr>
            <w:r w:rsidRPr="006143DE">
              <w:t>WARNING. VTS radar indicates you are heading towards shallow water</w:t>
            </w:r>
            <w:r>
              <w:t xml:space="preserve"> distance 6 cables</w:t>
            </w:r>
            <w:r w:rsidRPr="006143DE">
              <w:t>.</w:t>
            </w:r>
          </w:p>
        </w:tc>
      </w:tr>
    </w:tbl>
    <w:p w14:paraId="65F5EA8A" w14:textId="77777777" w:rsidR="00A87B93" w:rsidRDefault="00A87B93" w:rsidP="00A87B93">
      <w:pPr>
        <w:pStyle w:val="BodyText"/>
      </w:pPr>
      <w:r w:rsidRPr="006143DE">
        <w:t>Note: This means that any recipient of a WARNING should pay immediate attention to the danger mentioned and confirm the vessel’s position, course and speed in relation to the warning. Consequences are up to the recipient.</w:t>
      </w:r>
    </w:p>
    <w:p w14:paraId="2633942A" w14:textId="77777777" w:rsidR="00A87B93" w:rsidRPr="00F55AD7" w:rsidRDefault="00A87B93" w:rsidP="00A87B93">
      <w:pPr>
        <w:pStyle w:val="Heading3"/>
      </w:pPr>
      <w:bookmarkStart w:id="126" w:name="_Toc40380909"/>
      <w:r>
        <w:t>INSTRUCTION</w:t>
      </w:r>
      <w:bookmarkEnd w:id="126"/>
    </w:p>
    <w:p w14:paraId="23C7D58B" w14:textId="77777777" w:rsidR="00A87B93" w:rsidRPr="00292B9B" w:rsidRDefault="00A87B93" w:rsidP="00A87B93">
      <w:pPr>
        <w:pStyle w:val="BodyText"/>
        <w:rPr>
          <w:highlight w:val="yellow"/>
          <w:rPrChange w:id="127" w:author="LANDI Michele (C.C.)" w:date="2020-10-01T10:55:00Z">
            <w:rPr/>
          </w:rPrChange>
        </w:rPr>
      </w:pPr>
      <w:r w:rsidRPr="00292B9B">
        <w:rPr>
          <w:highlight w:val="yellow"/>
          <w:rPrChange w:id="128" w:author="LANDI Michele (C.C.)" w:date="2020-10-01T10:55:00Z">
            <w:rPr/>
          </w:rPrChange>
        </w:rPr>
        <w:t>This indicates that the following message implies the intention of the sender to direct the action of others by a regulation.</w:t>
      </w:r>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A87B93" w:rsidRPr="00292B9B" w14:paraId="25FD8C2B" w14:textId="77777777" w:rsidTr="00980EC0">
        <w:trPr>
          <w:tblHeader/>
          <w:jc w:val="center"/>
        </w:trPr>
        <w:tc>
          <w:tcPr>
            <w:tcW w:w="2541" w:type="dxa"/>
            <w:shd w:val="clear" w:color="auto" w:fill="FADBD1" w:themeFill="background2" w:themeFillTint="33"/>
          </w:tcPr>
          <w:p w14:paraId="4457F782" w14:textId="77777777" w:rsidR="00A87B93" w:rsidRPr="00292B9B" w:rsidRDefault="00A87B93" w:rsidP="00980EC0">
            <w:pPr>
              <w:pStyle w:val="Tableheading"/>
              <w:rPr>
                <w:highlight w:val="yellow"/>
                <w:rPrChange w:id="129" w:author="LANDI Michele (C.C.)" w:date="2020-10-01T10:55:00Z">
                  <w:rPr/>
                </w:rPrChange>
              </w:rPr>
            </w:pPr>
            <w:r w:rsidRPr="00292B9B">
              <w:rPr>
                <w:highlight w:val="yellow"/>
                <w:rPrChange w:id="130" w:author="LANDI Michele (C.C.)" w:date="2020-10-01T10:55:00Z">
                  <w:rPr/>
                </w:rPrChange>
              </w:rPr>
              <w:t>VTS</w:t>
            </w:r>
          </w:p>
        </w:tc>
        <w:tc>
          <w:tcPr>
            <w:tcW w:w="6701" w:type="dxa"/>
            <w:shd w:val="clear" w:color="auto" w:fill="FADBD1" w:themeFill="background2" w:themeFillTint="33"/>
          </w:tcPr>
          <w:p w14:paraId="7DBF1109" w14:textId="77777777" w:rsidR="00A87B93" w:rsidRPr="00292B9B" w:rsidRDefault="00A87B93" w:rsidP="00980EC0">
            <w:pPr>
              <w:pStyle w:val="Tabletext"/>
              <w:rPr>
                <w:highlight w:val="yellow"/>
                <w:rPrChange w:id="131" w:author="LANDI Michele (C.C.)" w:date="2020-10-01T10:55:00Z">
                  <w:rPr/>
                </w:rPrChange>
              </w:rPr>
            </w:pPr>
            <w:commentRangeStart w:id="132"/>
            <w:r w:rsidRPr="00292B9B">
              <w:rPr>
                <w:highlight w:val="yellow"/>
                <w:rPrChange w:id="133" w:author="LANDI Michele (C.C.)" w:date="2020-10-01T10:55:00Z">
                  <w:rPr/>
                </w:rPrChange>
              </w:rPr>
              <w:t>INSTRUCTION.  Do not proceed.  Remain alongside until a further instruction is passed.</w:t>
            </w:r>
            <w:commentRangeEnd w:id="132"/>
            <w:r w:rsidR="00292B9B">
              <w:rPr>
                <w:rStyle w:val="CommentReference"/>
                <w:color w:val="auto"/>
              </w:rPr>
              <w:commentReference w:id="132"/>
            </w:r>
          </w:p>
        </w:tc>
      </w:tr>
    </w:tbl>
    <w:p w14:paraId="0AF717E1" w14:textId="77777777" w:rsidR="00A87B93" w:rsidRPr="00292B9B" w:rsidRDefault="00A87B93" w:rsidP="00A87B93">
      <w:pPr>
        <w:pStyle w:val="BodyText"/>
        <w:rPr>
          <w:highlight w:val="yellow"/>
          <w:rPrChange w:id="134" w:author="LANDI Michele (C.C.)" w:date="2020-10-01T10:55:00Z">
            <w:rPr/>
          </w:rPrChange>
        </w:rPr>
      </w:pPr>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A87B93" w:rsidRPr="00292B9B" w14:paraId="041606BC" w14:textId="77777777" w:rsidTr="00980EC0">
        <w:trPr>
          <w:tblHeader/>
          <w:jc w:val="center"/>
        </w:trPr>
        <w:tc>
          <w:tcPr>
            <w:tcW w:w="2541" w:type="dxa"/>
            <w:shd w:val="clear" w:color="auto" w:fill="FADBD1" w:themeFill="background2" w:themeFillTint="33"/>
          </w:tcPr>
          <w:p w14:paraId="445BC670" w14:textId="77777777" w:rsidR="00A87B93" w:rsidRPr="00292B9B" w:rsidRDefault="00A87B93" w:rsidP="00980EC0">
            <w:pPr>
              <w:pStyle w:val="Tableheading"/>
              <w:rPr>
                <w:highlight w:val="yellow"/>
                <w:rPrChange w:id="135" w:author="LANDI Michele (C.C.)" w:date="2020-10-01T10:55:00Z">
                  <w:rPr/>
                </w:rPrChange>
              </w:rPr>
            </w:pPr>
            <w:r w:rsidRPr="00292B9B">
              <w:rPr>
                <w:highlight w:val="yellow"/>
                <w:rPrChange w:id="136" w:author="LANDI Michele (C.C.)" w:date="2020-10-01T10:55:00Z">
                  <w:rPr/>
                </w:rPrChange>
              </w:rPr>
              <w:t>VTS</w:t>
            </w:r>
          </w:p>
        </w:tc>
        <w:tc>
          <w:tcPr>
            <w:tcW w:w="6701" w:type="dxa"/>
            <w:shd w:val="clear" w:color="auto" w:fill="FADBD1" w:themeFill="background2" w:themeFillTint="33"/>
          </w:tcPr>
          <w:p w14:paraId="0FD89D45" w14:textId="77777777" w:rsidR="00A87B93" w:rsidRPr="00292B9B" w:rsidRDefault="00A87B93" w:rsidP="00980EC0">
            <w:pPr>
              <w:pStyle w:val="Tabletext"/>
              <w:rPr>
                <w:highlight w:val="yellow"/>
                <w:rPrChange w:id="137" w:author="LANDI Michele (C.C.)" w:date="2020-10-01T10:55:00Z">
                  <w:rPr/>
                </w:rPrChange>
              </w:rPr>
            </w:pPr>
            <w:r w:rsidRPr="00292B9B">
              <w:rPr>
                <w:highlight w:val="yellow"/>
                <w:rPrChange w:id="138" w:author="LANDI Michele (C.C.)" w:date="2020-10-01T10:55:00Z">
                  <w:rPr/>
                </w:rPrChange>
              </w:rPr>
              <w:t>INSTRUCTION.  Do not cross the fairway.</w:t>
            </w:r>
          </w:p>
        </w:tc>
      </w:tr>
    </w:tbl>
    <w:p w14:paraId="5C0D0348" w14:textId="77777777" w:rsidR="00A87B93" w:rsidRPr="00292B9B" w:rsidRDefault="00A87B93" w:rsidP="00A87B93">
      <w:pPr>
        <w:pStyle w:val="BodyText"/>
        <w:rPr>
          <w:highlight w:val="yellow"/>
          <w:rPrChange w:id="139" w:author="LANDI Michele (C.C.)" w:date="2020-10-01T10:55:00Z">
            <w:rPr/>
          </w:rPrChange>
        </w:rPr>
      </w:pPr>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A87B93" w:rsidRPr="00F55AD7" w14:paraId="29A75428" w14:textId="77777777" w:rsidTr="00980EC0">
        <w:trPr>
          <w:tblHeader/>
          <w:jc w:val="center"/>
        </w:trPr>
        <w:tc>
          <w:tcPr>
            <w:tcW w:w="2541" w:type="dxa"/>
            <w:shd w:val="clear" w:color="auto" w:fill="FADBD1" w:themeFill="background2" w:themeFillTint="33"/>
          </w:tcPr>
          <w:p w14:paraId="7A43C8B4" w14:textId="77777777" w:rsidR="00A87B93" w:rsidRPr="00292B9B" w:rsidRDefault="00A87B93" w:rsidP="00980EC0">
            <w:pPr>
              <w:pStyle w:val="Tableheading"/>
              <w:rPr>
                <w:highlight w:val="yellow"/>
                <w:rPrChange w:id="140" w:author="LANDI Michele (C.C.)" w:date="2020-10-01T10:55:00Z">
                  <w:rPr/>
                </w:rPrChange>
              </w:rPr>
            </w:pPr>
            <w:r w:rsidRPr="00292B9B">
              <w:rPr>
                <w:highlight w:val="yellow"/>
                <w:rPrChange w:id="141" w:author="LANDI Michele (C.C.)" w:date="2020-10-01T10:55:00Z">
                  <w:rPr/>
                </w:rPrChange>
              </w:rPr>
              <w:t>VTS</w:t>
            </w:r>
          </w:p>
        </w:tc>
        <w:tc>
          <w:tcPr>
            <w:tcW w:w="6701" w:type="dxa"/>
            <w:shd w:val="clear" w:color="auto" w:fill="FADBD1" w:themeFill="background2" w:themeFillTint="33"/>
          </w:tcPr>
          <w:p w14:paraId="1577A2A5" w14:textId="77777777" w:rsidR="00A87B93" w:rsidRPr="00F55AD7" w:rsidRDefault="00A87B93" w:rsidP="00980EC0">
            <w:pPr>
              <w:pStyle w:val="Tabletext"/>
            </w:pPr>
            <w:r w:rsidRPr="00292B9B">
              <w:rPr>
                <w:highlight w:val="yellow"/>
                <w:rPrChange w:id="142" w:author="LANDI Michele (C.C.)" w:date="2020-10-01T10:55:00Z">
                  <w:rPr/>
                </w:rPrChange>
              </w:rPr>
              <w:t>INSTRUCTION. Reduce speed [to xx knots].</w:t>
            </w:r>
            <w:r>
              <w:t xml:space="preserve">  </w:t>
            </w:r>
          </w:p>
        </w:tc>
      </w:tr>
    </w:tbl>
    <w:p w14:paraId="13544F90" w14:textId="77777777" w:rsidR="00A87B93" w:rsidRDefault="00A87B93" w:rsidP="00A87B93">
      <w:pPr>
        <w:pStyle w:val="BodyText"/>
      </w:pPr>
    </w:p>
    <w:p w14:paraId="247CF04D" w14:textId="77777777" w:rsidR="00A87B93" w:rsidRDefault="00A87B93" w:rsidP="00A87B93">
      <w:pPr>
        <w:pStyle w:val="BodyText"/>
      </w:pPr>
      <w:r w:rsidRPr="006143DE">
        <w:t>Note: The sender (eg VTS) must have the full authority to send such a message. The recipient has to follow this legally binding message unless they have contradictory safety reasons which then have to be reported to the sender.</w:t>
      </w:r>
    </w:p>
    <w:p w14:paraId="681B7B28" w14:textId="77777777" w:rsidR="00A87B93" w:rsidRPr="00F55AD7" w:rsidRDefault="00A87B93" w:rsidP="00A87B93">
      <w:pPr>
        <w:pStyle w:val="Heading3"/>
      </w:pPr>
      <w:bookmarkStart w:id="143" w:name="_Toc40380910"/>
      <w:r>
        <w:t>QUESTION</w:t>
      </w:r>
      <w:bookmarkEnd w:id="143"/>
    </w:p>
    <w:p w14:paraId="0150AEC9" w14:textId="77777777" w:rsidR="00A87B93" w:rsidRDefault="00A87B93" w:rsidP="00A87B93">
      <w:pPr>
        <w:pStyle w:val="BodyText"/>
      </w:pPr>
      <w:r w:rsidRPr="006143DE">
        <w:t>This indicates that the following message is of interrogative character.</w:t>
      </w:r>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A87B93" w:rsidRPr="00F55AD7" w14:paraId="149BEE9D" w14:textId="77777777" w:rsidTr="00980EC0">
        <w:trPr>
          <w:tblHeader/>
          <w:jc w:val="center"/>
        </w:trPr>
        <w:tc>
          <w:tcPr>
            <w:tcW w:w="2541" w:type="dxa"/>
            <w:shd w:val="clear" w:color="auto" w:fill="FADBD1" w:themeFill="background2" w:themeFillTint="33"/>
          </w:tcPr>
          <w:p w14:paraId="0F4E1529" w14:textId="77777777" w:rsidR="00A87B93" w:rsidRPr="00C1400A" w:rsidRDefault="00A87B93" w:rsidP="00980EC0">
            <w:pPr>
              <w:pStyle w:val="Tableheading"/>
            </w:pPr>
            <w:r>
              <w:t>VTS</w:t>
            </w:r>
          </w:p>
        </w:tc>
        <w:tc>
          <w:tcPr>
            <w:tcW w:w="6701" w:type="dxa"/>
            <w:shd w:val="clear" w:color="auto" w:fill="FADBD1" w:themeFill="background2" w:themeFillTint="33"/>
          </w:tcPr>
          <w:p w14:paraId="418E8BF4" w14:textId="77777777" w:rsidR="00A87B93" w:rsidRPr="00F55AD7" w:rsidRDefault="00A87B93" w:rsidP="00980EC0">
            <w:pPr>
              <w:pStyle w:val="Tabletext"/>
            </w:pPr>
            <w:r w:rsidRPr="006143DE">
              <w:t>QUESTION. What is your maximum draft.</w:t>
            </w:r>
          </w:p>
        </w:tc>
      </w:tr>
    </w:tbl>
    <w:p w14:paraId="3D1DCC76" w14:textId="77777777" w:rsidR="00A87B93" w:rsidRPr="00F55AD7" w:rsidRDefault="00A87B93" w:rsidP="00A87B93">
      <w:pPr>
        <w:pStyle w:val="Heading3"/>
      </w:pPr>
      <w:bookmarkStart w:id="144" w:name="_Toc40380911"/>
      <w:r>
        <w:t>ANSWER</w:t>
      </w:r>
      <w:bookmarkEnd w:id="144"/>
    </w:p>
    <w:p w14:paraId="3B399306" w14:textId="77777777" w:rsidR="00A87B93" w:rsidRDefault="00A87B93" w:rsidP="00A87B93">
      <w:pPr>
        <w:pStyle w:val="BodyText"/>
      </w:pPr>
      <w:r w:rsidRPr="006143DE">
        <w:t>This indicates that the following message is the reply to a previous question.</w:t>
      </w:r>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A87B93" w:rsidRPr="00F55AD7" w14:paraId="39CFEB48" w14:textId="77777777" w:rsidTr="00980EC0">
        <w:trPr>
          <w:tblHeader/>
          <w:jc w:val="center"/>
        </w:trPr>
        <w:tc>
          <w:tcPr>
            <w:tcW w:w="2541" w:type="dxa"/>
            <w:shd w:val="clear" w:color="auto" w:fill="FADBD1" w:themeFill="background2" w:themeFillTint="33"/>
          </w:tcPr>
          <w:p w14:paraId="2ACA23F3" w14:textId="77777777" w:rsidR="00A87B93" w:rsidRPr="00C1400A" w:rsidRDefault="00A87B93" w:rsidP="00980EC0">
            <w:pPr>
              <w:pStyle w:val="Tableheading"/>
            </w:pPr>
            <w:r>
              <w:t>VTS</w:t>
            </w:r>
          </w:p>
        </w:tc>
        <w:tc>
          <w:tcPr>
            <w:tcW w:w="6701" w:type="dxa"/>
            <w:shd w:val="clear" w:color="auto" w:fill="FADBD1" w:themeFill="background2" w:themeFillTint="33"/>
          </w:tcPr>
          <w:p w14:paraId="27D1E1CB" w14:textId="77777777" w:rsidR="00A87B93" w:rsidRPr="00F55AD7" w:rsidRDefault="00A87B93" w:rsidP="00980EC0">
            <w:pPr>
              <w:pStyle w:val="Tabletext"/>
            </w:pPr>
            <w:r w:rsidRPr="0063013F">
              <w:t>ANSWER. You have permission to enter fairway.</w:t>
            </w:r>
          </w:p>
        </w:tc>
      </w:tr>
    </w:tbl>
    <w:p w14:paraId="78820E62" w14:textId="77777777" w:rsidR="00A87B93" w:rsidRDefault="00A87B93" w:rsidP="00A87B93">
      <w:pPr>
        <w:pStyle w:val="BodyText"/>
      </w:pPr>
    </w:p>
    <w:tbl>
      <w:tblPr>
        <w:tblStyle w:val="TableGrid"/>
        <w:tblW w:w="0" w:type="auto"/>
        <w:jc w:val="center"/>
        <w:tblLook w:val="04A0" w:firstRow="1" w:lastRow="0" w:firstColumn="1" w:lastColumn="0" w:noHBand="0" w:noVBand="1"/>
      </w:tblPr>
      <w:tblGrid>
        <w:gridCol w:w="2541"/>
        <w:gridCol w:w="6701"/>
      </w:tblGrid>
      <w:tr w:rsidR="00A87B93" w:rsidRPr="00F55AD7" w14:paraId="2490E125" w14:textId="77777777" w:rsidTr="00980EC0">
        <w:trPr>
          <w:jc w:val="center"/>
        </w:trPr>
        <w:tc>
          <w:tcPr>
            <w:tcW w:w="2541" w:type="dxa"/>
            <w:shd w:val="clear" w:color="auto" w:fill="D4F1D3" w:themeFill="text2" w:themeFillTint="33"/>
          </w:tcPr>
          <w:p w14:paraId="306EAEA7" w14:textId="77777777" w:rsidR="00A87B93" w:rsidRPr="00F55AD7" w:rsidRDefault="00A87B93" w:rsidP="00980EC0">
            <w:pPr>
              <w:pStyle w:val="Tableheading"/>
              <w:rPr>
                <w:lang w:val="en-GB"/>
              </w:rPr>
            </w:pPr>
            <w:r>
              <w:rPr>
                <w:lang w:val="en-GB"/>
              </w:rPr>
              <w:t>VESSEL</w:t>
            </w:r>
          </w:p>
        </w:tc>
        <w:tc>
          <w:tcPr>
            <w:tcW w:w="6701" w:type="dxa"/>
            <w:shd w:val="clear" w:color="auto" w:fill="D4F1D3" w:themeFill="text2" w:themeFillTint="33"/>
          </w:tcPr>
          <w:p w14:paraId="212F099F" w14:textId="77777777" w:rsidR="00A87B93" w:rsidRPr="00F55AD7" w:rsidRDefault="00A87B93" w:rsidP="00980EC0">
            <w:pPr>
              <w:pStyle w:val="Tabletext"/>
            </w:pPr>
            <w:r w:rsidRPr="0063013F">
              <w:t>ANSWER. My maximum draft is seven</w:t>
            </w:r>
            <w:r>
              <w:t xml:space="preserve"> </w:t>
            </w:r>
            <w:r w:rsidRPr="0063013F">
              <w:t>metres.</w:t>
            </w:r>
          </w:p>
        </w:tc>
      </w:tr>
    </w:tbl>
    <w:p w14:paraId="651A0DC0" w14:textId="77777777" w:rsidR="00A87B93" w:rsidRDefault="00A87B93" w:rsidP="00A87B93">
      <w:pPr>
        <w:pStyle w:val="BodyText"/>
      </w:pPr>
    </w:p>
    <w:p w14:paraId="338E5944" w14:textId="77777777" w:rsidR="00A87B93" w:rsidRDefault="00A87B93" w:rsidP="00A87B93">
      <w:pPr>
        <w:pStyle w:val="BodyText"/>
      </w:pPr>
      <w:r w:rsidRPr="006143DE">
        <w:t>Note: An answer should not contain another question.</w:t>
      </w:r>
    </w:p>
    <w:p w14:paraId="7703495C" w14:textId="77777777" w:rsidR="00A87B93" w:rsidRPr="00F55AD7" w:rsidRDefault="00A87B93" w:rsidP="00A87B93">
      <w:pPr>
        <w:pStyle w:val="Heading3"/>
      </w:pPr>
      <w:bookmarkStart w:id="145" w:name="_Toc40380912"/>
      <w:r>
        <w:t>REQUEST</w:t>
      </w:r>
      <w:bookmarkEnd w:id="145"/>
    </w:p>
    <w:p w14:paraId="54224F73" w14:textId="77777777" w:rsidR="00A87B93" w:rsidRDefault="00A87B93" w:rsidP="00A87B93">
      <w:pPr>
        <w:pStyle w:val="BodyText"/>
      </w:pPr>
      <w:r w:rsidRPr="006143DE">
        <w:t>This indicates that the following message is asking for action from others with respect to the vessel.</w:t>
      </w:r>
    </w:p>
    <w:tbl>
      <w:tblPr>
        <w:tblStyle w:val="TableGrid"/>
        <w:tblW w:w="0" w:type="auto"/>
        <w:jc w:val="center"/>
        <w:tblLook w:val="04A0" w:firstRow="1" w:lastRow="0" w:firstColumn="1" w:lastColumn="0" w:noHBand="0" w:noVBand="1"/>
      </w:tblPr>
      <w:tblGrid>
        <w:gridCol w:w="2541"/>
        <w:gridCol w:w="6701"/>
      </w:tblGrid>
      <w:tr w:rsidR="00A87B93" w:rsidRPr="00F55AD7" w14:paraId="16FA0ABD" w14:textId="77777777" w:rsidTr="00980EC0">
        <w:trPr>
          <w:jc w:val="center"/>
        </w:trPr>
        <w:tc>
          <w:tcPr>
            <w:tcW w:w="2541" w:type="dxa"/>
            <w:shd w:val="clear" w:color="auto" w:fill="D4F1D3" w:themeFill="text2" w:themeFillTint="33"/>
          </w:tcPr>
          <w:p w14:paraId="434EC086" w14:textId="77777777" w:rsidR="00A87B93" w:rsidRPr="00F55AD7" w:rsidRDefault="00A87B93" w:rsidP="00980EC0">
            <w:pPr>
              <w:pStyle w:val="Tableheading"/>
              <w:rPr>
                <w:lang w:val="en-GB"/>
              </w:rPr>
            </w:pPr>
            <w:r>
              <w:rPr>
                <w:lang w:val="en-GB"/>
              </w:rPr>
              <w:t>VESSEL</w:t>
            </w:r>
          </w:p>
        </w:tc>
        <w:tc>
          <w:tcPr>
            <w:tcW w:w="6701" w:type="dxa"/>
            <w:shd w:val="clear" w:color="auto" w:fill="D4F1D3" w:themeFill="text2" w:themeFillTint="33"/>
          </w:tcPr>
          <w:p w14:paraId="3F3CB50A" w14:textId="77777777" w:rsidR="00A87B93" w:rsidRPr="00F55AD7" w:rsidRDefault="00A87B93" w:rsidP="00980EC0">
            <w:pPr>
              <w:pStyle w:val="Tabletext"/>
            </w:pPr>
            <w:r w:rsidRPr="0063013F">
              <w:t>REQUEST. I require two tugs.</w:t>
            </w:r>
          </w:p>
        </w:tc>
      </w:tr>
    </w:tbl>
    <w:p w14:paraId="117AC0CA" w14:textId="77777777" w:rsidR="00A87B93" w:rsidRDefault="00A87B93" w:rsidP="00A87B93">
      <w:pPr>
        <w:pStyle w:val="BodyText"/>
      </w:pPr>
    </w:p>
    <w:p w14:paraId="2D42CDD7" w14:textId="43A1A860" w:rsidR="00A87B93" w:rsidRDefault="00A87B93" w:rsidP="00A87B93">
      <w:pPr>
        <w:pStyle w:val="BodyText"/>
      </w:pPr>
      <w:r w:rsidRPr="006143DE">
        <w:t xml:space="preserve">Note: The use of this marker is to signal that I want something to be arranged or provided. </w:t>
      </w:r>
    </w:p>
    <w:p w14:paraId="76DF7D61" w14:textId="77777777" w:rsidR="00A87B93" w:rsidRPr="00F55AD7" w:rsidRDefault="00A87B93" w:rsidP="00A87B93">
      <w:pPr>
        <w:pStyle w:val="Heading3"/>
      </w:pPr>
      <w:bookmarkStart w:id="146" w:name="_Toc40380913"/>
      <w:r>
        <w:t>INTENTION</w:t>
      </w:r>
      <w:bookmarkEnd w:id="146"/>
    </w:p>
    <w:p w14:paraId="76D9EEFE" w14:textId="77777777" w:rsidR="00A87B93" w:rsidRDefault="00A87B93" w:rsidP="00A87B93">
      <w:pPr>
        <w:pStyle w:val="BodyText"/>
      </w:pPr>
      <w:r w:rsidRPr="006143DE">
        <w:t>This indicates that the following message informs others about immediate navigational action intended to be taken.  Only a vessel would normally use this message marker.</w:t>
      </w:r>
    </w:p>
    <w:tbl>
      <w:tblPr>
        <w:tblStyle w:val="TableGrid"/>
        <w:tblW w:w="0" w:type="auto"/>
        <w:jc w:val="center"/>
        <w:tblLook w:val="04A0" w:firstRow="1" w:lastRow="0" w:firstColumn="1" w:lastColumn="0" w:noHBand="0" w:noVBand="1"/>
      </w:tblPr>
      <w:tblGrid>
        <w:gridCol w:w="2541"/>
        <w:gridCol w:w="6701"/>
      </w:tblGrid>
      <w:tr w:rsidR="00A87B93" w:rsidRPr="00F55AD7" w14:paraId="638D203D" w14:textId="77777777" w:rsidTr="00980EC0">
        <w:trPr>
          <w:jc w:val="center"/>
        </w:trPr>
        <w:tc>
          <w:tcPr>
            <w:tcW w:w="2541" w:type="dxa"/>
            <w:shd w:val="clear" w:color="auto" w:fill="D4F1D3" w:themeFill="text2" w:themeFillTint="33"/>
          </w:tcPr>
          <w:p w14:paraId="21B270C0" w14:textId="77777777" w:rsidR="00A87B93" w:rsidRPr="00F55AD7" w:rsidRDefault="00A87B93" w:rsidP="00980EC0">
            <w:pPr>
              <w:pStyle w:val="Tableheading"/>
              <w:rPr>
                <w:lang w:val="en-GB"/>
              </w:rPr>
            </w:pPr>
            <w:r>
              <w:rPr>
                <w:lang w:val="en-GB"/>
              </w:rPr>
              <w:t>VESSEL</w:t>
            </w:r>
          </w:p>
        </w:tc>
        <w:tc>
          <w:tcPr>
            <w:tcW w:w="6701" w:type="dxa"/>
            <w:shd w:val="clear" w:color="auto" w:fill="D4F1D3" w:themeFill="text2" w:themeFillTint="33"/>
          </w:tcPr>
          <w:p w14:paraId="559C2D92" w14:textId="77777777" w:rsidR="00A87B93" w:rsidRPr="00F55AD7" w:rsidRDefault="00A87B93" w:rsidP="00980EC0">
            <w:pPr>
              <w:pStyle w:val="Tabletext"/>
            </w:pPr>
            <w:r w:rsidRPr="0063013F">
              <w:t>INTENTION. I will reduce my speed.</w:t>
            </w:r>
          </w:p>
        </w:tc>
      </w:tr>
    </w:tbl>
    <w:p w14:paraId="381ABB12" w14:textId="77777777" w:rsidR="00A87B93" w:rsidRDefault="00A87B93" w:rsidP="00A87B93">
      <w:pPr>
        <w:pStyle w:val="BodyText"/>
      </w:pPr>
    </w:p>
    <w:p w14:paraId="7487857E" w14:textId="77777777" w:rsidR="00A87B93" w:rsidRDefault="00A87B93" w:rsidP="00A87B93">
      <w:pPr>
        <w:pStyle w:val="BodyText"/>
      </w:pPr>
      <w:r w:rsidRPr="006143DE">
        <w:t>Note: The use of this message marker is logically restricted to messages announcing navigational actions by the vessel sending this message.</w:t>
      </w:r>
    </w:p>
    <w:p w14:paraId="0E191874" w14:textId="77777777" w:rsidR="00F06234" w:rsidRPr="00F55AD7" w:rsidRDefault="00B635F3">
      <w:pPr>
        <w:pStyle w:val="Heading2"/>
        <w:pPrChange w:id="147" w:author="LANDI Michele (C.C.)" w:date="2020-10-05T12:05:00Z">
          <w:pPr>
            <w:pStyle w:val="Heading2"/>
            <w:keepNext/>
          </w:pPr>
        </w:pPrChange>
      </w:pPr>
      <w:bookmarkStart w:id="148" w:name="_Toc40380914"/>
      <w:r w:rsidRPr="00B635F3">
        <w:t>PHONETIC ALPHABET</w:t>
      </w:r>
      <w:bookmarkEnd w:id="148"/>
    </w:p>
    <w:p w14:paraId="73CBE058" w14:textId="77777777" w:rsidR="00F06234" w:rsidRPr="00F55AD7" w:rsidRDefault="00F06234" w:rsidP="00D90639">
      <w:pPr>
        <w:pStyle w:val="Heading2separationline"/>
        <w:keepNext/>
      </w:pPr>
    </w:p>
    <w:p w14:paraId="6F6A97BC" w14:textId="77777777" w:rsidR="00B635F3" w:rsidRDefault="00B635F3" w:rsidP="00D90639">
      <w:pPr>
        <w:pStyle w:val="BodyText"/>
        <w:keepNext/>
      </w:pPr>
      <w:r>
        <w:t>The phonetic alphabet is used to distinguish between letters, which sound similar when transmitted over the radio.  They are commonly used when transmitting callsigns and in cases where a single letter is used to designate something.</w:t>
      </w:r>
    </w:p>
    <w:p w14:paraId="674C0C98" w14:textId="77777777" w:rsidR="00F06234" w:rsidRDefault="00B635F3" w:rsidP="00B635F3">
      <w:pPr>
        <w:pStyle w:val="BodyText"/>
      </w:pPr>
      <w:r>
        <w:t>Pronunciation of the phonetic alphabet is as follows:</w:t>
      </w:r>
      <w:r w:rsidR="00F06234">
        <w:t xml:space="preserve"> </w:t>
      </w:r>
    </w:p>
    <w:tbl>
      <w:tblPr>
        <w:tblStyle w:val="TableGrid"/>
        <w:tblW w:w="9833" w:type="dxa"/>
        <w:jc w:val="center"/>
        <w:tblLook w:val="04A0" w:firstRow="1" w:lastRow="0" w:firstColumn="1" w:lastColumn="0" w:noHBand="0" w:noVBand="1"/>
      </w:tblPr>
      <w:tblGrid>
        <w:gridCol w:w="947"/>
        <w:gridCol w:w="1415"/>
        <w:gridCol w:w="2264"/>
        <w:gridCol w:w="565"/>
        <w:gridCol w:w="948"/>
        <w:gridCol w:w="1430"/>
        <w:gridCol w:w="2264"/>
      </w:tblGrid>
      <w:tr w:rsidR="00B635F3" w:rsidRPr="00B635F3" w14:paraId="054BAC92" w14:textId="77777777" w:rsidTr="00205830">
        <w:trPr>
          <w:cantSplit/>
          <w:tblHeader/>
          <w:jc w:val="center"/>
        </w:trPr>
        <w:tc>
          <w:tcPr>
            <w:tcW w:w="947" w:type="dxa"/>
            <w:shd w:val="clear" w:color="auto" w:fill="auto"/>
            <w:vAlign w:val="center"/>
          </w:tcPr>
          <w:p w14:paraId="6B8C0273" w14:textId="77777777" w:rsidR="00B635F3" w:rsidRPr="00B635F3" w:rsidRDefault="00B635F3" w:rsidP="00B635F3">
            <w:pPr>
              <w:pStyle w:val="Tableheading"/>
            </w:pPr>
            <w:r w:rsidRPr="00B635F3">
              <w:t>Letter</w:t>
            </w:r>
          </w:p>
        </w:tc>
        <w:tc>
          <w:tcPr>
            <w:tcW w:w="1415" w:type="dxa"/>
            <w:vAlign w:val="center"/>
          </w:tcPr>
          <w:p w14:paraId="7546F0CF" w14:textId="77777777" w:rsidR="00B635F3" w:rsidRPr="00B635F3" w:rsidRDefault="00B635F3" w:rsidP="00B635F3">
            <w:pPr>
              <w:pStyle w:val="Tableheading"/>
            </w:pPr>
            <w:r w:rsidRPr="00B635F3">
              <w:t>Spelling</w:t>
            </w:r>
          </w:p>
        </w:tc>
        <w:tc>
          <w:tcPr>
            <w:tcW w:w="2264" w:type="dxa"/>
            <w:vAlign w:val="center"/>
          </w:tcPr>
          <w:p w14:paraId="3D9118EE" w14:textId="77777777" w:rsidR="00B635F3" w:rsidRPr="00B635F3" w:rsidRDefault="00B635F3" w:rsidP="00B635F3">
            <w:pPr>
              <w:pStyle w:val="Tableheading"/>
            </w:pPr>
            <w:r w:rsidRPr="00B635F3">
              <w:t>Pronunciation</w:t>
            </w:r>
          </w:p>
        </w:tc>
        <w:tc>
          <w:tcPr>
            <w:tcW w:w="565" w:type="dxa"/>
            <w:tcBorders>
              <w:top w:val="nil"/>
              <w:bottom w:val="nil"/>
            </w:tcBorders>
            <w:vAlign w:val="center"/>
          </w:tcPr>
          <w:p w14:paraId="02763350" w14:textId="77777777" w:rsidR="00B635F3" w:rsidRPr="00B635F3" w:rsidRDefault="00B635F3" w:rsidP="00B635F3">
            <w:pPr>
              <w:pStyle w:val="Tableheading"/>
            </w:pPr>
          </w:p>
        </w:tc>
        <w:tc>
          <w:tcPr>
            <w:tcW w:w="948" w:type="dxa"/>
            <w:shd w:val="clear" w:color="auto" w:fill="auto"/>
            <w:vAlign w:val="center"/>
          </w:tcPr>
          <w:p w14:paraId="0B9B372B" w14:textId="77777777" w:rsidR="00B635F3" w:rsidRPr="00B635F3" w:rsidRDefault="00B635F3" w:rsidP="00B635F3">
            <w:pPr>
              <w:pStyle w:val="Tableheading"/>
            </w:pPr>
            <w:r w:rsidRPr="00B635F3">
              <w:t>Letter</w:t>
            </w:r>
          </w:p>
        </w:tc>
        <w:tc>
          <w:tcPr>
            <w:tcW w:w="1430" w:type="dxa"/>
            <w:shd w:val="clear" w:color="auto" w:fill="auto"/>
            <w:vAlign w:val="center"/>
          </w:tcPr>
          <w:p w14:paraId="5CA01B74" w14:textId="77777777" w:rsidR="00B635F3" w:rsidRPr="00B635F3" w:rsidRDefault="00B635F3" w:rsidP="00B635F3">
            <w:pPr>
              <w:pStyle w:val="Tableheading"/>
            </w:pPr>
            <w:r w:rsidRPr="00B635F3">
              <w:t>Spelling</w:t>
            </w:r>
          </w:p>
        </w:tc>
        <w:tc>
          <w:tcPr>
            <w:tcW w:w="2264" w:type="dxa"/>
            <w:shd w:val="clear" w:color="auto" w:fill="auto"/>
            <w:vAlign w:val="center"/>
          </w:tcPr>
          <w:p w14:paraId="054A0FC5" w14:textId="77777777" w:rsidR="00B635F3" w:rsidRPr="00B635F3" w:rsidRDefault="00B635F3" w:rsidP="00B635F3">
            <w:pPr>
              <w:pStyle w:val="Tableheading"/>
            </w:pPr>
            <w:r w:rsidRPr="00B635F3">
              <w:t>Pronunciation</w:t>
            </w:r>
          </w:p>
        </w:tc>
      </w:tr>
      <w:tr w:rsidR="00205830" w:rsidRPr="00F55AD7" w14:paraId="7515AF7F" w14:textId="77777777" w:rsidTr="00205830">
        <w:trPr>
          <w:cantSplit/>
          <w:jc w:val="center"/>
        </w:trPr>
        <w:tc>
          <w:tcPr>
            <w:tcW w:w="947" w:type="dxa"/>
            <w:vAlign w:val="center"/>
          </w:tcPr>
          <w:p w14:paraId="432812C3" w14:textId="77777777" w:rsidR="00205830" w:rsidRPr="00F55AD7" w:rsidRDefault="00205830" w:rsidP="00205830">
            <w:pPr>
              <w:pStyle w:val="Tabletext"/>
            </w:pPr>
            <w:r w:rsidRPr="00BC5D45">
              <w:rPr>
                <w:rFonts w:cs="Calibri"/>
                <w:b/>
                <w:color w:val="44484B"/>
              </w:rPr>
              <w:t>A</w:t>
            </w:r>
          </w:p>
        </w:tc>
        <w:tc>
          <w:tcPr>
            <w:tcW w:w="1415" w:type="dxa"/>
            <w:vAlign w:val="center"/>
          </w:tcPr>
          <w:p w14:paraId="7364A5BE" w14:textId="77777777" w:rsidR="00205830" w:rsidRDefault="00205830" w:rsidP="00205830">
            <w:pPr>
              <w:pStyle w:val="Tabletext"/>
              <w:rPr>
                <w:color w:val="000000"/>
              </w:rPr>
            </w:pPr>
            <w:r w:rsidRPr="00BC5D45">
              <w:rPr>
                <w:rFonts w:cs="Calibri"/>
                <w:color w:val="44484B"/>
                <w:w w:val="115"/>
              </w:rPr>
              <w:t>Alpha</w:t>
            </w:r>
          </w:p>
        </w:tc>
        <w:tc>
          <w:tcPr>
            <w:tcW w:w="2264" w:type="dxa"/>
            <w:vAlign w:val="center"/>
          </w:tcPr>
          <w:p w14:paraId="7737613B" w14:textId="77777777" w:rsidR="00205830" w:rsidRDefault="00205830" w:rsidP="00205830">
            <w:pPr>
              <w:pStyle w:val="Tabletext"/>
              <w:rPr>
                <w:color w:val="000000"/>
              </w:rPr>
            </w:pPr>
            <w:r w:rsidRPr="00BC5D45">
              <w:rPr>
                <w:rFonts w:cs="Calibri"/>
                <w:b/>
                <w:color w:val="44484B"/>
                <w:w w:val="110"/>
              </w:rPr>
              <w:t>al</w:t>
            </w:r>
            <w:r w:rsidRPr="00BC5D45">
              <w:rPr>
                <w:rFonts w:cs="Calibri"/>
                <w:b/>
                <w:color w:val="44484B"/>
                <w:spacing w:val="-35"/>
                <w:w w:val="110"/>
              </w:rPr>
              <w:t xml:space="preserve"> </w:t>
            </w:r>
            <w:r w:rsidRPr="00BC5D45">
              <w:rPr>
                <w:rFonts w:cs="Calibri"/>
                <w:color w:val="44484B"/>
                <w:w w:val="110"/>
              </w:rPr>
              <w:t>fah</w:t>
            </w:r>
          </w:p>
        </w:tc>
        <w:tc>
          <w:tcPr>
            <w:tcW w:w="565" w:type="dxa"/>
            <w:tcBorders>
              <w:top w:val="nil"/>
              <w:bottom w:val="nil"/>
            </w:tcBorders>
          </w:tcPr>
          <w:p w14:paraId="229A1457" w14:textId="77777777" w:rsidR="00205830" w:rsidRDefault="00205830" w:rsidP="00205830">
            <w:pPr>
              <w:pStyle w:val="Tabletext"/>
              <w:rPr>
                <w:color w:val="000000"/>
              </w:rPr>
            </w:pPr>
          </w:p>
        </w:tc>
        <w:tc>
          <w:tcPr>
            <w:tcW w:w="948" w:type="dxa"/>
            <w:vAlign w:val="center"/>
          </w:tcPr>
          <w:p w14:paraId="0C0B037B" w14:textId="77777777" w:rsidR="00205830" w:rsidRPr="00F55AD7" w:rsidRDefault="00205830" w:rsidP="00205830">
            <w:pPr>
              <w:pStyle w:val="Tabletext"/>
            </w:pPr>
            <w:r w:rsidRPr="00BC5D45">
              <w:rPr>
                <w:rFonts w:cs="Calibri"/>
                <w:b/>
                <w:color w:val="44484B"/>
              </w:rPr>
              <w:t>N</w:t>
            </w:r>
          </w:p>
        </w:tc>
        <w:tc>
          <w:tcPr>
            <w:tcW w:w="1430" w:type="dxa"/>
            <w:vAlign w:val="center"/>
          </w:tcPr>
          <w:p w14:paraId="1D91502A" w14:textId="77777777" w:rsidR="00205830" w:rsidRPr="00F55AD7" w:rsidRDefault="00205830" w:rsidP="00205830">
            <w:pPr>
              <w:pStyle w:val="Tabletext"/>
            </w:pPr>
            <w:r w:rsidRPr="00BC5D45">
              <w:rPr>
                <w:rFonts w:cs="Calibri"/>
                <w:color w:val="44484B"/>
                <w:w w:val="115"/>
              </w:rPr>
              <w:t>November</w:t>
            </w:r>
          </w:p>
        </w:tc>
        <w:tc>
          <w:tcPr>
            <w:tcW w:w="2264" w:type="dxa"/>
            <w:vAlign w:val="center"/>
          </w:tcPr>
          <w:p w14:paraId="6ABD23DC" w14:textId="77777777" w:rsidR="00205830" w:rsidRPr="00F55AD7" w:rsidRDefault="00205830" w:rsidP="00205830">
            <w:pPr>
              <w:pStyle w:val="Tabletext"/>
            </w:pPr>
            <w:r w:rsidRPr="00BC5D45">
              <w:rPr>
                <w:rFonts w:cs="Calibri"/>
                <w:color w:val="44484B"/>
                <w:w w:val="110"/>
              </w:rPr>
              <w:t>no</w:t>
            </w:r>
            <w:r w:rsidRPr="00BC5D45">
              <w:rPr>
                <w:rFonts w:cs="Calibri"/>
                <w:color w:val="44484B"/>
                <w:spacing w:val="-9"/>
                <w:w w:val="110"/>
              </w:rPr>
              <w:t xml:space="preserve"> </w:t>
            </w:r>
            <w:r w:rsidRPr="00BC5D45">
              <w:rPr>
                <w:rFonts w:cs="Calibri"/>
                <w:b/>
                <w:color w:val="44484B"/>
                <w:w w:val="110"/>
              </w:rPr>
              <w:t>vem</w:t>
            </w:r>
            <w:r w:rsidRPr="00BC5D45">
              <w:rPr>
                <w:rFonts w:cs="Calibri"/>
                <w:b/>
                <w:color w:val="44484B"/>
                <w:spacing w:val="-31"/>
                <w:w w:val="110"/>
              </w:rPr>
              <w:t xml:space="preserve"> </w:t>
            </w:r>
            <w:r w:rsidRPr="00BC5D45">
              <w:rPr>
                <w:rFonts w:cs="Calibri"/>
                <w:color w:val="44484B"/>
                <w:spacing w:val="-1"/>
                <w:w w:val="110"/>
              </w:rPr>
              <w:t>bar</w:t>
            </w:r>
          </w:p>
        </w:tc>
      </w:tr>
      <w:tr w:rsidR="00205830" w:rsidRPr="00F55AD7" w14:paraId="0508DECA" w14:textId="77777777" w:rsidTr="00205830">
        <w:trPr>
          <w:cantSplit/>
          <w:jc w:val="center"/>
        </w:trPr>
        <w:tc>
          <w:tcPr>
            <w:tcW w:w="947" w:type="dxa"/>
            <w:vAlign w:val="center"/>
          </w:tcPr>
          <w:p w14:paraId="5BFA8FA6" w14:textId="77777777" w:rsidR="00205830" w:rsidRPr="00F55AD7" w:rsidRDefault="00205830" w:rsidP="00205830">
            <w:pPr>
              <w:pStyle w:val="Tabletext"/>
            </w:pPr>
            <w:r w:rsidRPr="00BC5D45">
              <w:rPr>
                <w:rFonts w:cs="Calibri"/>
                <w:b/>
                <w:color w:val="44484B"/>
              </w:rPr>
              <w:t>B</w:t>
            </w:r>
          </w:p>
        </w:tc>
        <w:tc>
          <w:tcPr>
            <w:tcW w:w="1415" w:type="dxa"/>
            <w:vAlign w:val="center"/>
          </w:tcPr>
          <w:p w14:paraId="3665BE87" w14:textId="77777777" w:rsidR="00205830" w:rsidRDefault="00205830" w:rsidP="00205830">
            <w:pPr>
              <w:pStyle w:val="Tabletext"/>
              <w:rPr>
                <w:color w:val="000000"/>
              </w:rPr>
            </w:pPr>
            <w:r w:rsidRPr="00BC5D45">
              <w:rPr>
                <w:rFonts w:cs="Calibri"/>
                <w:color w:val="44484B"/>
                <w:spacing w:val="-1"/>
                <w:w w:val="120"/>
              </w:rPr>
              <w:t>Bra</w:t>
            </w:r>
            <w:r w:rsidRPr="00BC5D45">
              <w:rPr>
                <w:rFonts w:cs="Calibri"/>
                <w:color w:val="44484B"/>
                <w:spacing w:val="-2"/>
                <w:w w:val="120"/>
              </w:rPr>
              <w:t>vo</w:t>
            </w:r>
          </w:p>
        </w:tc>
        <w:tc>
          <w:tcPr>
            <w:tcW w:w="2264" w:type="dxa"/>
            <w:vAlign w:val="center"/>
          </w:tcPr>
          <w:p w14:paraId="784B181B" w14:textId="77777777" w:rsidR="00205830" w:rsidRDefault="00205830" w:rsidP="00205830">
            <w:pPr>
              <w:pStyle w:val="Tabletext"/>
              <w:rPr>
                <w:color w:val="000000"/>
              </w:rPr>
            </w:pPr>
            <w:r w:rsidRPr="00BC5D45">
              <w:rPr>
                <w:rFonts w:cs="Calibri"/>
                <w:b/>
                <w:color w:val="44484B"/>
                <w:w w:val="105"/>
              </w:rPr>
              <w:t>brah</w:t>
            </w:r>
            <w:r w:rsidRPr="00BC5D45">
              <w:rPr>
                <w:rFonts w:cs="Calibri"/>
                <w:b/>
                <w:color w:val="44484B"/>
                <w:spacing w:val="-18"/>
                <w:w w:val="105"/>
              </w:rPr>
              <w:t xml:space="preserve"> </w:t>
            </w:r>
            <w:r w:rsidRPr="00BC5D45">
              <w:rPr>
                <w:rFonts w:cs="Calibri"/>
                <w:color w:val="44484B"/>
                <w:spacing w:val="-1"/>
                <w:w w:val="105"/>
              </w:rPr>
              <w:t>voh</w:t>
            </w:r>
          </w:p>
        </w:tc>
        <w:tc>
          <w:tcPr>
            <w:tcW w:w="565" w:type="dxa"/>
            <w:tcBorders>
              <w:top w:val="nil"/>
              <w:bottom w:val="nil"/>
            </w:tcBorders>
          </w:tcPr>
          <w:p w14:paraId="73E8C68E" w14:textId="77777777" w:rsidR="00205830" w:rsidRDefault="00205830" w:rsidP="00205830">
            <w:pPr>
              <w:pStyle w:val="Tabletext"/>
              <w:rPr>
                <w:color w:val="000000"/>
              </w:rPr>
            </w:pPr>
          </w:p>
        </w:tc>
        <w:tc>
          <w:tcPr>
            <w:tcW w:w="948" w:type="dxa"/>
            <w:vAlign w:val="center"/>
          </w:tcPr>
          <w:p w14:paraId="44163471" w14:textId="77777777" w:rsidR="00205830" w:rsidRPr="00F55AD7" w:rsidRDefault="00205830" w:rsidP="00205830">
            <w:pPr>
              <w:pStyle w:val="Tabletext"/>
            </w:pPr>
            <w:r w:rsidRPr="00BC5D45">
              <w:rPr>
                <w:rFonts w:cs="Calibri"/>
                <w:b/>
                <w:color w:val="44484B"/>
              </w:rPr>
              <w:t>O</w:t>
            </w:r>
          </w:p>
        </w:tc>
        <w:tc>
          <w:tcPr>
            <w:tcW w:w="1430" w:type="dxa"/>
            <w:vAlign w:val="center"/>
          </w:tcPr>
          <w:p w14:paraId="22E69A76" w14:textId="77777777" w:rsidR="00205830" w:rsidRPr="00F55AD7" w:rsidRDefault="00205830" w:rsidP="00205830">
            <w:pPr>
              <w:pStyle w:val="Tabletext"/>
            </w:pPr>
            <w:r w:rsidRPr="00BC5D45">
              <w:rPr>
                <w:rFonts w:cs="Calibri"/>
                <w:color w:val="44484B"/>
                <w:spacing w:val="-1"/>
                <w:w w:val="120"/>
              </w:rPr>
              <w:t>Os</w:t>
            </w:r>
            <w:r w:rsidRPr="00BC5D45">
              <w:rPr>
                <w:rFonts w:cs="Calibri"/>
                <w:color w:val="44484B"/>
                <w:spacing w:val="-2"/>
                <w:w w:val="120"/>
              </w:rPr>
              <w:t>ca</w:t>
            </w:r>
            <w:r w:rsidRPr="00BC5D45">
              <w:rPr>
                <w:rFonts w:cs="Calibri"/>
                <w:color w:val="44484B"/>
                <w:spacing w:val="-1"/>
                <w:w w:val="120"/>
              </w:rPr>
              <w:t>r</w:t>
            </w:r>
          </w:p>
        </w:tc>
        <w:tc>
          <w:tcPr>
            <w:tcW w:w="2264" w:type="dxa"/>
            <w:vAlign w:val="center"/>
          </w:tcPr>
          <w:p w14:paraId="03C05851" w14:textId="77777777" w:rsidR="00205830" w:rsidRPr="00F55AD7" w:rsidRDefault="00205830" w:rsidP="00205830">
            <w:pPr>
              <w:pStyle w:val="Tabletext"/>
            </w:pPr>
            <w:r w:rsidRPr="00BC5D45">
              <w:rPr>
                <w:rFonts w:cs="Calibri"/>
                <w:b/>
                <w:color w:val="44484B"/>
                <w:spacing w:val="-2"/>
                <w:w w:val="105"/>
              </w:rPr>
              <w:t>oss</w:t>
            </w:r>
            <w:r w:rsidRPr="00BC5D45">
              <w:rPr>
                <w:rFonts w:cs="Calibri"/>
                <w:b/>
                <w:color w:val="44484B"/>
                <w:spacing w:val="-44"/>
                <w:w w:val="105"/>
              </w:rPr>
              <w:t xml:space="preserve"> </w:t>
            </w:r>
            <w:r w:rsidRPr="00BC5D45">
              <w:rPr>
                <w:rFonts w:cs="Calibri"/>
                <w:color w:val="44484B"/>
                <w:w w:val="105"/>
              </w:rPr>
              <w:t>cah</w:t>
            </w:r>
          </w:p>
        </w:tc>
      </w:tr>
      <w:tr w:rsidR="00205830" w:rsidRPr="00F55AD7" w14:paraId="1B6518D8" w14:textId="77777777" w:rsidTr="00205830">
        <w:trPr>
          <w:cantSplit/>
          <w:jc w:val="center"/>
        </w:trPr>
        <w:tc>
          <w:tcPr>
            <w:tcW w:w="947" w:type="dxa"/>
            <w:vAlign w:val="center"/>
          </w:tcPr>
          <w:p w14:paraId="4057AA2C" w14:textId="77777777" w:rsidR="00205830" w:rsidRPr="00F55AD7" w:rsidRDefault="00205830" w:rsidP="00205830">
            <w:pPr>
              <w:pStyle w:val="Tabletext"/>
            </w:pPr>
            <w:r w:rsidRPr="00BC5D45">
              <w:rPr>
                <w:rFonts w:cs="Calibri"/>
                <w:b/>
                <w:color w:val="44484B"/>
                <w:w w:val="95"/>
              </w:rPr>
              <w:t>C</w:t>
            </w:r>
          </w:p>
        </w:tc>
        <w:tc>
          <w:tcPr>
            <w:tcW w:w="1415" w:type="dxa"/>
            <w:vAlign w:val="center"/>
          </w:tcPr>
          <w:p w14:paraId="7E283C10" w14:textId="77777777" w:rsidR="00205830" w:rsidRDefault="00205830" w:rsidP="00205830">
            <w:pPr>
              <w:pStyle w:val="Tabletext"/>
            </w:pPr>
            <w:r w:rsidRPr="00BC5D45">
              <w:rPr>
                <w:rFonts w:cs="Calibri"/>
                <w:color w:val="44484B"/>
                <w:w w:val="115"/>
              </w:rPr>
              <w:t>Charlie</w:t>
            </w:r>
          </w:p>
        </w:tc>
        <w:tc>
          <w:tcPr>
            <w:tcW w:w="2264" w:type="dxa"/>
            <w:vAlign w:val="center"/>
          </w:tcPr>
          <w:p w14:paraId="68952919" w14:textId="77777777" w:rsidR="00205830" w:rsidRDefault="00205830" w:rsidP="00205830">
            <w:pPr>
              <w:pStyle w:val="Tabletext"/>
            </w:pPr>
            <w:r w:rsidRPr="00BC5D45">
              <w:rPr>
                <w:rFonts w:cs="Calibri"/>
                <w:b/>
                <w:color w:val="44484B"/>
              </w:rPr>
              <w:t>char</w:t>
            </w:r>
            <w:r w:rsidRPr="00BC5D45">
              <w:rPr>
                <w:rFonts w:cs="Calibri"/>
                <w:b/>
                <w:color w:val="44484B"/>
                <w:spacing w:val="-12"/>
              </w:rPr>
              <w:t xml:space="preserve"> </w:t>
            </w:r>
            <w:r w:rsidRPr="00BC5D45">
              <w:rPr>
                <w:rFonts w:cs="Calibri"/>
                <w:color w:val="44484B"/>
              </w:rPr>
              <w:t>lee</w:t>
            </w:r>
          </w:p>
        </w:tc>
        <w:tc>
          <w:tcPr>
            <w:tcW w:w="565" w:type="dxa"/>
            <w:tcBorders>
              <w:top w:val="nil"/>
              <w:bottom w:val="nil"/>
            </w:tcBorders>
          </w:tcPr>
          <w:p w14:paraId="3D568484" w14:textId="77777777" w:rsidR="00205830" w:rsidRDefault="00205830" w:rsidP="00205830">
            <w:pPr>
              <w:pStyle w:val="Tabletext"/>
            </w:pPr>
          </w:p>
        </w:tc>
        <w:tc>
          <w:tcPr>
            <w:tcW w:w="948" w:type="dxa"/>
            <w:vAlign w:val="center"/>
          </w:tcPr>
          <w:p w14:paraId="3B268D07" w14:textId="77777777" w:rsidR="00205830" w:rsidRPr="00F55AD7" w:rsidRDefault="00205830" w:rsidP="00205830">
            <w:pPr>
              <w:pStyle w:val="Tabletext"/>
            </w:pPr>
            <w:r w:rsidRPr="00BC5D45">
              <w:rPr>
                <w:rFonts w:cs="Calibri"/>
                <w:b/>
                <w:color w:val="44484B"/>
              </w:rPr>
              <w:t>P</w:t>
            </w:r>
          </w:p>
        </w:tc>
        <w:tc>
          <w:tcPr>
            <w:tcW w:w="1430" w:type="dxa"/>
            <w:vAlign w:val="center"/>
          </w:tcPr>
          <w:p w14:paraId="50FD0D8C" w14:textId="77777777" w:rsidR="00205830" w:rsidRPr="00F55AD7" w:rsidRDefault="00205830" w:rsidP="00205830">
            <w:pPr>
              <w:pStyle w:val="Tabletext"/>
            </w:pPr>
            <w:r w:rsidRPr="00BC5D45">
              <w:rPr>
                <w:rFonts w:cs="Calibri"/>
                <w:color w:val="44484B"/>
                <w:w w:val="120"/>
              </w:rPr>
              <w:t>Papa</w:t>
            </w:r>
          </w:p>
        </w:tc>
        <w:tc>
          <w:tcPr>
            <w:tcW w:w="2264" w:type="dxa"/>
            <w:vAlign w:val="center"/>
          </w:tcPr>
          <w:p w14:paraId="16FDA30E" w14:textId="77777777" w:rsidR="00205830" w:rsidRPr="00F55AD7" w:rsidRDefault="00205830" w:rsidP="00205830">
            <w:pPr>
              <w:pStyle w:val="Tabletext"/>
            </w:pPr>
            <w:r w:rsidRPr="00BC5D45">
              <w:rPr>
                <w:rFonts w:cs="Calibri"/>
                <w:color w:val="44484B"/>
                <w:spacing w:val="-1"/>
                <w:w w:val="110"/>
              </w:rPr>
              <w:t>pah</w:t>
            </w:r>
            <w:r w:rsidRPr="00BC5D45">
              <w:rPr>
                <w:rFonts w:cs="Calibri"/>
                <w:color w:val="44484B"/>
                <w:spacing w:val="-24"/>
                <w:w w:val="110"/>
              </w:rPr>
              <w:t xml:space="preserve"> </w:t>
            </w:r>
            <w:r w:rsidRPr="00BC5D45">
              <w:rPr>
                <w:rFonts w:cs="Calibri"/>
                <w:b/>
                <w:color w:val="44484B"/>
                <w:w w:val="110"/>
              </w:rPr>
              <w:t>pah</w:t>
            </w:r>
          </w:p>
        </w:tc>
      </w:tr>
      <w:tr w:rsidR="00205830" w:rsidRPr="00F55AD7" w14:paraId="17B27093" w14:textId="77777777" w:rsidTr="00205830">
        <w:trPr>
          <w:cantSplit/>
          <w:jc w:val="center"/>
        </w:trPr>
        <w:tc>
          <w:tcPr>
            <w:tcW w:w="947" w:type="dxa"/>
            <w:vAlign w:val="center"/>
          </w:tcPr>
          <w:p w14:paraId="1076D842" w14:textId="77777777" w:rsidR="00205830" w:rsidRPr="00BC5D45" w:rsidRDefault="00205830" w:rsidP="00205830">
            <w:pPr>
              <w:pStyle w:val="Tabletext"/>
              <w:rPr>
                <w:rFonts w:cs="Calibri"/>
                <w:b/>
                <w:color w:val="44484B"/>
                <w:w w:val="95"/>
              </w:rPr>
            </w:pPr>
            <w:r w:rsidRPr="00BC5D45">
              <w:rPr>
                <w:rFonts w:cs="Calibri"/>
                <w:b/>
                <w:color w:val="44484B"/>
              </w:rPr>
              <w:t>D</w:t>
            </w:r>
          </w:p>
        </w:tc>
        <w:tc>
          <w:tcPr>
            <w:tcW w:w="1415" w:type="dxa"/>
            <w:vAlign w:val="center"/>
          </w:tcPr>
          <w:p w14:paraId="3A5321E3" w14:textId="77777777" w:rsidR="00205830" w:rsidRPr="00BC5D45" w:rsidRDefault="00205830" w:rsidP="00205830">
            <w:pPr>
              <w:pStyle w:val="Tabletext"/>
              <w:rPr>
                <w:rFonts w:cs="Calibri"/>
                <w:color w:val="44484B"/>
                <w:w w:val="115"/>
              </w:rPr>
            </w:pPr>
            <w:r w:rsidRPr="00BC5D45">
              <w:rPr>
                <w:rFonts w:cs="Calibri"/>
                <w:color w:val="44484B"/>
                <w:w w:val="115"/>
              </w:rPr>
              <w:t>Delta</w:t>
            </w:r>
          </w:p>
        </w:tc>
        <w:tc>
          <w:tcPr>
            <w:tcW w:w="2264" w:type="dxa"/>
            <w:vAlign w:val="center"/>
          </w:tcPr>
          <w:p w14:paraId="2247C700" w14:textId="77777777" w:rsidR="00205830" w:rsidRPr="00BC5D45" w:rsidRDefault="00205830" w:rsidP="00205830">
            <w:pPr>
              <w:pStyle w:val="Tabletext"/>
              <w:rPr>
                <w:rFonts w:cs="Calibri"/>
                <w:b/>
                <w:color w:val="44484B"/>
              </w:rPr>
            </w:pPr>
            <w:r w:rsidRPr="00BC5D45">
              <w:rPr>
                <w:rFonts w:cs="Calibri"/>
                <w:b/>
                <w:color w:val="44484B"/>
                <w:w w:val="105"/>
              </w:rPr>
              <w:t>dell</w:t>
            </w:r>
            <w:r w:rsidRPr="00BC5D45">
              <w:rPr>
                <w:rFonts w:cs="Calibri"/>
                <w:b/>
                <w:color w:val="44484B"/>
                <w:spacing w:val="-35"/>
                <w:w w:val="105"/>
              </w:rPr>
              <w:t xml:space="preserve"> </w:t>
            </w:r>
            <w:r w:rsidRPr="00BC5D45">
              <w:rPr>
                <w:rFonts w:cs="Calibri"/>
                <w:color w:val="44484B"/>
                <w:spacing w:val="-1"/>
                <w:w w:val="105"/>
              </w:rPr>
              <w:t>tah</w:t>
            </w:r>
          </w:p>
        </w:tc>
        <w:tc>
          <w:tcPr>
            <w:tcW w:w="565" w:type="dxa"/>
            <w:tcBorders>
              <w:top w:val="nil"/>
              <w:bottom w:val="nil"/>
            </w:tcBorders>
          </w:tcPr>
          <w:p w14:paraId="36AA140E" w14:textId="77777777" w:rsidR="00205830" w:rsidRDefault="00205830" w:rsidP="00205830">
            <w:pPr>
              <w:pStyle w:val="Tabletext"/>
            </w:pPr>
          </w:p>
        </w:tc>
        <w:tc>
          <w:tcPr>
            <w:tcW w:w="948" w:type="dxa"/>
            <w:vAlign w:val="center"/>
          </w:tcPr>
          <w:p w14:paraId="35D03ABF" w14:textId="77777777" w:rsidR="00205830" w:rsidRDefault="00205830" w:rsidP="00205830">
            <w:pPr>
              <w:pStyle w:val="Tabletext"/>
            </w:pPr>
            <w:r w:rsidRPr="00BC5D45">
              <w:rPr>
                <w:rFonts w:cs="Calibri"/>
                <w:b/>
                <w:color w:val="44484B"/>
              </w:rPr>
              <w:t>Q</w:t>
            </w:r>
          </w:p>
        </w:tc>
        <w:tc>
          <w:tcPr>
            <w:tcW w:w="1430" w:type="dxa"/>
            <w:vAlign w:val="center"/>
          </w:tcPr>
          <w:p w14:paraId="106A8D2D" w14:textId="77777777" w:rsidR="00205830" w:rsidRDefault="00205830" w:rsidP="00205830">
            <w:pPr>
              <w:pStyle w:val="Tabletext"/>
            </w:pPr>
            <w:r w:rsidRPr="00BC5D45">
              <w:rPr>
                <w:rFonts w:cs="Calibri"/>
                <w:color w:val="44484B"/>
                <w:w w:val="115"/>
              </w:rPr>
              <w:t>Quebec</w:t>
            </w:r>
          </w:p>
        </w:tc>
        <w:tc>
          <w:tcPr>
            <w:tcW w:w="2264" w:type="dxa"/>
            <w:vAlign w:val="center"/>
          </w:tcPr>
          <w:p w14:paraId="62B6BE61" w14:textId="77777777" w:rsidR="00205830" w:rsidRDefault="00205830" w:rsidP="00205830">
            <w:pPr>
              <w:pStyle w:val="Tabletext"/>
            </w:pPr>
            <w:r w:rsidRPr="00BC5D45">
              <w:rPr>
                <w:rFonts w:cs="Calibri"/>
                <w:color w:val="44484B"/>
              </w:rPr>
              <w:t>keh</w:t>
            </w:r>
            <w:r w:rsidRPr="00BC5D45">
              <w:rPr>
                <w:rFonts w:cs="Calibri"/>
                <w:color w:val="44484B"/>
                <w:spacing w:val="4"/>
              </w:rPr>
              <w:t xml:space="preserve"> </w:t>
            </w:r>
            <w:r w:rsidRPr="00BC5D45">
              <w:rPr>
                <w:rFonts w:cs="Calibri"/>
                <w:b/>
                <w:color w:val="44484B"/>
              </w:rPr>
              <w:t>beck</w:t>
            </w:r>
          </w:p>
        </w:tc>
      </w:tr>
      <w:tr w:rsidR="00205830" w:rsidRPr="00F55AD7" w14:paraId="56257DC9" w14:textId="77777777" w:rsidTr="00205830">
        <w:trPr>
          <w:cantSplit/>
          <w:jc w:val="center"/>
        </w:trPr>
        <w:tc>
          <w:tcPr>
            <w:tcW w:w="947" w:type="dxa"/>
            <w:vAlign w:val="center"/>
          </w:tcPr>
          <w:p w14:paraId="33956902" w14:textId="77777777" w:rsidR="00205830" w:rsidRPr="00BC5D45" w:rsidRDefault="00205830" w:rsidP="00205830">
            <w:pPr>
              <w:pStyle w:val="Tabletext"/>
              <w:rPr>
                <w:rFonts w:cs="Calibri"/>
                <w:b/>
                <w:color w:val="44484B"/>
                <w:w w:val="95"/>
              </w:rPr>
            </w:pPr>
            <w:r w:rsidRPr="00BC5D45">
              <w:rPr>
                <w:rFonts w:cs="Calibri"/>
                <w:b/>
                <w:color w:val="44484B"/>
                <w:w w:val="90"/>
              </w:rPr>
              <w:t>E</w:t>
            </w:r>
          </w:p>
        </w:tc>
        <w:tc>
          <w:tcPr>
            <w:tcW w:w="1415" w:type="dxa"/>
            <w:vAlign w:val="center"/>
          </w:tcPr>
          <w:p w14:paraId="05EA2EA6" w14:textId="77777777" w:rsidR="00205830" w:rsidRPr="00BC5D45" w:rsidRDefault="00205830" w:rsidP="00205830">
            <w:pPr>
              <w:pStyle w:val="Tabletext"/>
              <w:rPr>
                <w:rFonts w:cs="Calibri"/>
                <w:color w:val="44484B"/>
                <w:w w:val="115"/>
              </w:rPr>
            </w:pPr>
            <w:r w:rsidRPr="00BC5D45">
              <w:rPr>
                <w:rFonts w:cs="Calibri"/>
                <w:color w:val="44484B"/>
                <w:spacing w:val="-1"/>
                <w:w w:val="115"/>
              </w:rPr>
              <w:t>Echo</w:t>
            </w:r>
          </w:p>
        </w:tc>
        <w:tc>
          <w:tcPr>
            <w:tcW w:w="2264" w:type="dxa"/>
            <w:vAlign w:val="center"/>
          </w:tcPr>
          <w:p w14:paraId="040C3D45" w14:textId="77777777" w:rsidR="00205830" w:rsidRPr="00BC5D45" w:rsidRDefault="00205830" w:rsidP="00205830">
            <w:pPr>
              <w:pStyle w:val="Tabletext"/>
              <w:rPr>
                <w:rFonts w:cs="Calibri"/>
                <w:b/>
                <w:color w:val="44484B"/>
              </w:rPr>
            </w:pPr>
            <w:r w:rsidRPr="00BC5D45">
              <w:rPr>
                <w:rFonts w:cs="Calibri"/>
                <w:b/>
                <w:color w:val="44484B"/>
              </w:rPr>
              <w:t>eck</w:t>
            </w:r>
            <w:r w:rsidRPr="00BC5D45">
              <w:rPr>
                <w:rFonts w:cs="Calibri"/>
                <w:b/>
                <w:color w:val="44484B"/>
                <w:spacing w:val="-23"/>
              </w:rPr>
              <w:t xml:space="preserve"> </w:t>
            </w:r>
            <w:r w:rsidRPr="00BC5D45">
              <w:rPr>
                <w:rFonts w:cs="Calibri"/>
                <w:color w:val="44484B"/>
                <w:spacing w:val="-1"/>
              </w:rPr>
              <w:t>ho</w:t>
            </w:r>
          </w:p>
        </w:tc>
        <w:tc>
          <w:tcPr>
            <w:tcW w:w="565" w:type="dxa"/>
            <w:tcBorders>
              <w:top w:val="nil"/>
              <w:bottom w:val="nil"/>
            </w:tcBorders>
          </w:tcPr>
          <w:p w14:paraId="649744EC" w14:textId="77777777" w:rsidR="00205830" w:rsidRDefault="00205830" w:rsidP="00205830">
            <w:pPr>
              <w:pStyle w:val="Tabletext"/>
            </w:pPr>
          </w:p>
        </w:tc>
        <w:tc>
          <w:tcPr>
            <w:tcW w:w="948" w:type="dxa"/>
            <w:vAlign w:val="center"/>
          </w:tcPr>
          <w:p w14:paraId="1A3C0F2B" w14:textId="77777777" w:rsidR="00205830" w:rsidRDefault="00205830" w:rsidP="00205830">
            <w:pPr>
              <w:pStyle w:val="Tabletext"/>
            </w:pPr>
            <w:r w:rsidRPr="00BC5D45">
              <w:rPr>
                <w:rFonts w:cs="Calibri"/>
                <w:b/>
                <w:color w:val="44484B"/>
                <w:w w:val="95"/>
              </w:rPr>
              <w:t>R</w:t>
            </w:r>
          </w:p>
        </w:tc>
        <w:tc>
          <w:tcPr>
            <w:tcW w:w="1430" w:type="dxa"/>
            <w:vAlign w:val="center"/>
          </w:tcPr>
          <w:p w14:paraId="0D1E9AA6" w14:textId="77777777" w:rsidR="00205830" w:rsidRDefault="00205830" w:rsidP="00205830">
            <w:pPr>
              <w:pStyle w:val="Tabletext"/>
            </w:pPr>
            <w:r w:rsidRPr="00BC5D45">
              <w:rPr>
                <w:rFonts w:cs="Calibri"/>
                <w:color w:val="44484B"/>
                <w:spacing w:val="-1"/>
                <w:w w:val="115"/>
              </w:rPr>
              <w:t>Romeo</w:t>
            </w:r>
          </w:p>
        </w:tc>
        <w:tc>
          <w:tcPr>
            <w:tcW w:w="2264" w:type="dxa"/>
            <w:vAlign w:val="center"/>
          </w:tcPr>
          <w:p w14:paraId="6A1F845B" w14:textId="77777777" w:rsidR="00205830" w:rsidRDefault="00205830" w:rsidP="00205830">
            <w:pPr>
              <w:pStyle w:val="Tabletext"/>
            </w:pPr>
            <w:r w:rsidRPr="00BC5D45">
              <w:rPr>
                <w:rFonts w:cs="Calibri"/>
                <w:b/>
                <w:color w:val="44484B"/>
                <w:w w:val="110"/>
              </w:rPr>
              <w:t>row</w:t>
            </w:r>
            <w:r w:rsidRPr="00BC5D45">
              <w:rPr>
                <w:rFonts w:cs="Calibri"/>
                <w:b/>
                <w:color w:val="44484B"/>
                <w:spacing w:val="-30"/>
                <w:w w:val="110"/>
              </w:rPr>
              <w:t xml:space="preserve"> </w:t>
            </w:r>
            <w:r w:rsidRPr="00BC5D45">
              <w:rPr>
                <w:rFonts w:cs="Calibri"/>
                <w:color w:val="44484B"/>
                <w:w w:val="110"/>
              </w:rPr>
              <w:t>me</w:t>
            </w:r>
            <w:r w:rsidRPr="00BC5D45">
              <w:rPr>
                <w:rFonts w:cs="Calibri"/>
                <w:color w:val="44484B"/>
                <w:spacing w:val="-8"/>
                <w:w w:val="110"/>
              </w:rPr>
              <w:t xml:space="preserve"> </w:t>
            </w:r>
            <w:r w:rsidRPr="00BC5D45">
              <w:rPr>
                <w:rFonts w:cs="Calibri"/>
                <w:color w:val="44484B"/>
                <w:w w:val="110"/>
              </w:rPr>
              <w:t>oh</w:t>
            </w:r>
          </w:p>
        </w:tc>
      </w:tr>
      <w:tr w:rsidR="00205830" w:rsidRPr="00F55AD7" w14:paraId="7A405492" w14:textId="77777777" w:rsidTr="00205830">
        <w:trPr>
          <w:cantSplit/>
          <w:jc w:val="center"/>
        </w:trPr>
        <w:tc>
          <w:tcPr>
            <w:tcW w:w="947" w:type="dxa"/>
            <w:vAlign w:val="center"/>
          </w:tcPr>
          <w:p w14:paraId="775762FB" w14:textId="77777777" w:rsidR="00205830" w:rsidRPr="00BC5D45" w:rsidRDefault="00205830" w:rsidP="00205830">
            <w:pPr>
              <w:pStyle w:val="Tabletext"/>
              <w:rPr>
                <w:rFonts w:cs="Calibri"/>
                <w:b/>
                <w:color w:val="44484B"/>
                <w:w w:val="95"/>
              </w:rPr>
            </w:pPr>
            <w:r w:rsidRPr="00BC5D45">
              <w:rPr>
                <w:rFonts w:cs="Calibri"/>
                <w:b/>
                <w:color w:val="44484B"/>
                <w:w w:val="95"/>
              </w:rPr>
              <w:t>F</w:t>
            </w:r>
          </w:p>
        </w:tc>
        <w:tc>
          <w:tcPr>
            <w:tcW w:w="1415" w:type="dxa"/>
            <w:vAlign w:val="center"/>
          </w:tcPr>
          <w:p w14:paraId="6E7D24A7" w14:textId="77777777" w:rsidR="00205830" w:rsidRPr="00BC5D45" w:rsidRDefault="00205830" w:rsidP="00205830">
            <w:pPr>
              <w:pStyle w:val="Tabletext"/>
              <w:rPr>
                <w:rFonts w:cs="Calibri"/>
                <w:color w:val="44484B"/>
                <w:w w:val="115"/>
              </w:rPr>
            </w:pPr>
            <w:r w:rsidRPr="00BC5D45">
              <w:rPr>
                <w:rFonts w:cs="Calibri"/>
                <w:color w:val="44484B"/>
                <w:w w:val="115"/>
              </w:rPr>
              <w:t>Foxtrot</w:t>
            </w:r>
          </w:p>
        </w:tc>
        <w:tc>
          <w:tcPr>
            <w:tcW w:w="2264" w:type="dxa"/>
            <w:vAlign w:val="center"/>
          </w:tcPr>
          <w:p w14:paraId="51F4030B" w14:textId="77777777" w:rsidR="00205830" w:rsidRPr="00BC5D45" w:rsidRDefault="00205830" w:rsidP="00205830">
            <w:pPr>
              <w:pStyle w:val="Tabletext"/>
              <w:rPr>
                <w:rFonts w:cs="Calibri"/>
                <w:b/>
                <w:color w:val="44484B"/>
              </w:rPr>
            </w:pPr>
            <w:r w:rsidRPr="00BC5D45">
              <w:rPr>
                <w:rFonts w:cs="Calibri"/>
                <w:b/>
                <w:color w:val="44484B"/>
                <w:spacing w:val="-2"/>
                <w:w w:val="105"/>
              </w:rPr>
              <w:t>foks</w:t>
            </w:r>
            <w:r w:rsidRPr="00BC5D45">
              <w:rPr>
                <w:rFonts w:cs="Calibri"/>
                <w:b/>
                <w:color w:val="44484B"/>
                <w:spacing w:val="-41"/>
                <w:w w:val="105"/>
              </w:rPr>
              <w:t xml:space="preserve"> </w:t>
            </w:r>
            <w:r w:rsidRPr="00BC5D45">
              <w:rPr>
                <w:rFonts w:cs="Calibri"/>
                <w:color w:val="44484B"/>
                <w:spacing w:val="-1"/>
                <w:w w:val="105"/>
              </w:rPr>
              <w:t>trot</w:t>
            </w:r>
          </w:p>
        </w:tc>
        <w:tc>
          <w:tcPr>
            <w:tcW w:w="565" w:type="dxa"/>
            <w:tcBorders>
              <w:top w:val="nil"/>
              <w:bottom w:val="nil"/>
            </w:tcBorders>
          </w:tcPr>
          <w:p w14:paraId="192597E3" w14:textId="77777777" w:rsidR="00205830" w:rsidRDefault="00205830" w:rsidP="00205830">
            <w:pPr>
              <w:pStyle w:val="Tabletext"/>
            </w:pPr>
          </w:p>
        </w:tc>
        <w:tc>
          <w:tcPr>
            <w:tcW w:w="948" w:type="dxa"/>
            <w:vAlign w:val="center"/>
          </w:tcPr>
          <w:p w14:paraId="52409F9A" w14:textId="77777777" w:rsidR="00205830" w:rsidRDefault="00205830" w:rsidP="00205830">
            <w:pPr>
              <w:pStyle w:val="Tabletext"/>
            </w:pPr>
            <w:r w:rsidRPr="00BC5D45">
              <w:rPr>
                <w:rFonts w:cs="Calibri"/>
                <w:b/>
                <w:color w:val="44484B"/>
                <w:w w:val="90"/>
              </w:rPr>
              <w:t>S</w:t>
            </w:r>
          </w:p>
        </w:tc>
        <w:tc>
          <w:tcPr>
            <w:tcW w:w="1430" w:type="dxa"/>
            <w:vAlign w:val="center"/>
          </w:tcPr>
          <w:p w14:paraId="1437C35F" w14:textId="77777777" w:rsidR="00205830" w:rsidRDefault="00205830" w:rsidP="00205830">
            <w:pPr>
              <w:pStyle w:val="Tabletext"/>
            </w:pPr>
            <w:r w:rsidRPr="00BC5D45">
              <w:rPr>
                <w:rFonts w:cs="Calibri"/>
                <w:color w:val="44484B"/>
                <w:w w:val="120"/>
              </w:rPr>
              <w:t>Sierra</w:t>
            </w:r>
          </w:p>
        </w:tc>
        <w:tc>
          <w:tcPr>
            <w:tcW w:w="2264" w:type="dxa"/>
            <w:vAlign w:val="center"/>
          </w:tcPr>
          <w:p w14:paraId="3A4EC09F" w14:textId="77777777" w:rsidR="00205830" w:rsidRDefault="00205830" w:rsidP="00205830">
            <w:pPr>
              <w:pStyle w:val="Tabletext"/>
            </w:pPr>
            <w:r w:rsidRPr="00BC5D45">
              <w:rPr>
                <w:rFonts w:cs="Calibri"/>
                <w:color w:val="44484B"/>
                <w:w w:val="110"/>
              </w:rPr>
              <w:t>see</w:t>
            </w:r>
            <w:r w:rsidRPr="00BC5D45">
              <w:rPr>
                <w:rFonts w:cs="Calibri"/>
                <w:color w:val="44484B"/>
                <w:spacing w:val="6"/>
                <w:w w:val="110"/>
              </w:rPr>
              <w:t xml:space="preserve"> </w:t>
            </w:r>
            <w:r w:rsidRPr="00BC5D45">
              <w:rPr>
                <w:rFonts w:cs="Calibri"/>
                <w:b/>
                <w:color w:val="44484B"/>
                <w:spacing w:val="-2"/>
                <w:w w:val="110"/>
              </w:rPr>
              <w:t>air</w:t>
            </w:r>
            <w:r w:rsidRPr="00BC5D45">
              <w:rPr>
                <w:rFonts w:cs="Calibri"/>
                <w:b/>
                <w:color w:val="44484B"/>
                <w:spacing w:val="-15"/>
                <w:w w:val="110"/>
              </w:rPr>
              <w:t xml:space="preserve"> </w:t>
            </w:r>
            <w:r w:rsidRPr="00BC5D45">
              <w:rPr>
                <w:rFonts w:cs="Calibri"/>
                <w:color w:val="44484B"/>
                <w:spacing w:val="-1"/>
                <w:w w:val="110"/>
              </w:rPr>
              <w:t>rah</w:t>
            </w:r>
          </w:p>
        </w:tc>
      </w:tr>
      <w:tr w:rsidR="00205830" w:rsidRPr="00F55AD7" w14:paraId="2462B1AC" w14:textId="77777777" w:rsidTr="00205830">
        <w:trPr>
          <w:cantSplit/>
          <w:jc w:val="center"/>
        </w:trPr>
        <w:tc>
          <w:tcPr>
            <w:tcW w:w="947" w:type="dxa"/>
            <w:vAlign w:val="center"/>
          </w:tcPr>
          <w:p w14:paraId="10F969D1" w14:textId="77777777" w:rsidR="00205830" w:rsidRPr="00BC5D45" w:rsidRDefault="00205830" w:rsidP="00205830">
            <w:pPr>
              <w:pStyle w:val="Tabletext"/>
              <w:rPr>
                <w:rFonts w:cs="Calibri"/>
                <w:b/>
                <w:color w:val="44484B"/>
                <w:w w:val="95"/>
              </w:rPr>
            </w:pPr>
            <w:r w:rsidRPr="00BC5D45">
              <w:rPr>
                <w:rFonts w:cs="Calibri"/>
                <w:b/>
                <w:color w:val="44484B"/>
              </w:rPr>
              <w:t>G</w:t>
            </w:r>
          </w:p>
        </w:tc>
        <w:tc>
          <w:tcPr>
            <w:tcW w:w="1415" w:type="dxa"/>
            <w:vAlign w:val="center"/>
          </w:tcPr>
          <w:p w14:paraId="4B5D254E" w14:textId="77777777" w:rsidR="00205830" w:rsidRPr="00BC5D45" w:rsidRDefault="00205830" w:rsidP="00205830">
            <w:pPr>
              <w:pStyle w:val="Tabletext"/>
              <w:rPr>
                <w:rFonts w:cs="Calibri"/>
                <w:color w:val="44484B"/>
                <w:w w:val="115"/>
              </w:rPr>
            </w:pPr>
            <w:r w:rsidRPr="00BC5D45">
              <w:rPr>
                <w:rFonts w:cs="Calibri"/>
                <w:color w:val="44484B"/>
                <w:w w:val="115"/>
              </w:rPr>
              <w:t>Golf</w:t>
            </w:r>
          </w:p>
        </w:tc>
        <w:tc>
          <w:tcPr>
            <w:tcW w:w="2264" w:type="dxa"/>
            <w:vAlign w:val="center"/>
          </w:tcPr>
          <w:p w14:paraId="4F6D0BE2" w14:textId="77777777" w:rsidR="00205830" w:rsidRPr="00BC5D45" w:rsidRDefault="00205830" w:rsidP="00205830">
            <w:pPr>
              <w:pStyle w:val="Tabletext"/>
              <w:rPr>
                <w:rFonts w:cs="Calibri"/>
                <w:b/>
                <w:color w:val="44484B"/>
              </w:rPr>
            </w:pPr>
            <w:r w:rsidRPr="00BC5D45">
              <w:rPr>
                <w:rFonts w:cs="Calibri"/>
                <w:b/>
                <w:color w:val="44484B"/>
                <w:spacing w:val="-2"/>
              </w:rPr>
              <w:t>gol</w:t>
            </w:r>
            <w:r w:rsidRPr="00BC5D45">
              <w:rPr>
                <w:rFonts w:cs="Calibri"/>
                <w:b/>
                <w:color w:val="44484B"/>
                <w:spacing w:val="-1"/>
              </w:rPr>
              <w:t>f</w:t>
            </w:r>
          </w:p>
        </w:tc>
        <w:tc>
          <w:tcPr>
            <w:tcW w:w="565" w:type="dxa"/>
            <w:tcBorders>
              <w:top w:val="nil"/>
              <w:bottom w:val="nil"/>
            </w:tcBorders>
          </w:tcPr>
          <w:p w14:paraId="256DC22F" w14:textId="77777777" w:rsidR="00205830" w:rsidRDefault="00205830" w:rsidP="00205830">
            <w:pPr>
              <w:pStyle w:val="Tabletext"/>
            </w:pPr>
          </w:p>
        </w:tc>
        <w:tc>
          <w:tcPr>
            <w:tcW w:w="948" w:type="dxa"/>
            <w:vAlign w:val="center"/>
          </w:tcPr>
          <w:p w14:paraId="7EBF39D2" w14:textId="77777777" w:rsidR="00205830" w:rsidRDefault="00205830" w:rsidP="00205830">
            <w:pPr>
              <w:pStyle w:val="Tabletext"/>
            </w:pPr>
            <w:r w:rsidRPr="00BC5D45">
              <w:rPr>
                <w:rFonts w:cs="Calibri"/>
                <w:b/>
                <w:color w:val="44484B"/>
                <w:w w:val="90"/>
              </w:rPr>
              <w:t>T</w:t>
            </w:r>
          </w:p>
        </w:tc>
        <w:tc>
          <w:tcPr>
            <w:tcW w:w="1430" w:type="dxa"/>
            <w:vAlign w:val="center"/>
          </w:tcPr>
          <w:p w14:paraId="091A28B3" w14:textId="77777777" w:rsidR="00205830" w:rsidRDefault="00205830" w:rsidP="00205830">
            <w:pPr>
              <w:pStyle w:val="Tabletext"/>
            </w:pPr>
            <w:r w:rsidRPr="00BC5D45">
              <w:rPr>
                <w:rFonts w:cs="Calibri"/>
                <w:color w:val="44484B"/>
                <w:w w:val="120"/>
              </w:rPr>
              <w:t>Tango</w:t>
            </w:r>
          </w:p>
        </w:tc>
        <w:tc>
          <w:tcPr>
            <w:tcW w:w="2264" w:type="dxa"/>
            <w:vAlign w:val="center"/>
          </w:tcPr>
          <w:p w14:paraId="4B9814CC" w14:textId="77777777" w:rsidR="00205830" w:rsidRDefault="00205830" w:rsidP="00205830">
            <w:pPr>
              <w:pStyle w:val="Tabletext"/>
            </w:pPr>
            <w:r w:rsidRPr="00BC5D45">
              <w:rPr>
                <w:rFonts w:cs="Calibri"/>
                <w:b/>
                <w:color w:val="44484B"/>
                <w:w w:val="105"/>
              </w:rPr>
              <w:t>tang</w:t>
            </w:r>
            <w:r w:rsidRPr="00BC5D45">
              <w:rPr>
                <w:rFonts w:cs="Calibri"/>
                <w:b/>
                <w:color w:val="44484B"/>
                <w:spacing w:val="-44"/>
                <w:w w:val="105"/>
              </w:rPr>
              <w:t xml:space="preserve"> </w:t>
            </w:r>
            <w:r w:rsidRPr="00BC5D45">
              <w:rPr>
                <w:rFonts w:cs="Calibri"/>
                <w:color w:val="44484B"/>
                <w:w w:val="105"/>
              </w:rPr>
              <w:t>go</w:t>
            </w:r>
          </w:p>
        </w:tc>
      </w:tr>
      <w:tr w:rsidR="00205830" w:rsidRPr="00F55AD7" w14:paraId="5D641999" w14:textId="77777777" w:rsidTr="00205830">
        <w:trPr>
          <w:cantSplit/>
          <w:jc w:val="center"/>
        </w:trPr>
        <w:tc>
          <w:tcPr>
            <w:tcW w:w="947" w:type="dxa"/>
            <w:vAlign w:val="center"/>
          </w:tcPr>
          <w:p w14:paraId="7946EBF9" w14:textId="77777777" w:rsidR="00205830" w:rsidRPr="00BC5D45" w:rsidRDefault="00205830" w:rsidP="00205830">
            <w:pPr>
              <w:pStyle w:val="Tabletext"/>
              <w:rPr>
                <w:rFonts w:cs="Calibri"/>
                <w:b/>
                <w:color w:val="44484B"/>
                <w:w w:val="95"/>
              </w:rPr>
            </w:pPr>
            <w:r w:rsidRPr="00BC5D45">
              <w:rPr>
                <w:rFonts w:cs="Calibri"/>
                <w:b/>
                <w:color w:val="44484B"/>
              </w:rPr>
              <w:t>H</w:t>
            </w:r>
          </w:p>
        </w:tc>
        <w:tc>
          <w:tcPr>
            <w:tcW w:w="1415" w:type="dxa"/>
            <w:vAlign w:val="center"/>
          </w:tcPr>
          <w:p w14:paraId="30D79D27" w14:textId="77777777" w:rsidR="00205830" w:rsidRPr="00BC5D45" w:rsidRDefault="00205830" w:rsidP="00205830">
            <w:pPr>
              <w:pStyle w:val="Tabletext"/>
              <w:rPr>
                <w:rFonts w:cs="Calibri"/>
                <w:color w:val="44484B"/>
                <w:w w:val="115"/>
              </w:rPr>
            </w:pPr>
            <w:r w:rsidRPr="00BC5D45">
              <w:rPr>
                <w:rFonts w:cs="Calibri"/>
                <w:color w:val="44484B"/>
                <w:w w:val="115"/>
              </w:rPr>
              <w:t>Hotel</w:t>
            </w:r>
          </w:p>
        </w:tc>
        <w:tc>
          <w:tcPr>
            <w:tcW w:w="2264" w:type="dxa"/>
            <w:vAlign w:val="center"/>
          </w:tcPr>
          <w:p w14:paraId="5AB4B802" w14:textId="77777777" w:rsidR="00205830" w:rsidRPr="00BC5D45" w:rsidRDefault="00205830" w:rsidP="00205830">
            <w:pPr>
              <w:pStyle w:val="Tabletext"/>
              <w:rPr>
                <w:rFonts w:cs="Calibri"/>
                <w:b/>
                <w:color w:val="44484B"/>
              </w:rPr>
            </w:pPr>
            <w:r w:rsidRPr="00BC5D45">
              <w:rPr>
                <w:rFonts w:cs="Calibri"/>
                <w:color w:val="44484B"/>
                <w:w w:val="110"/>
              </w:rPr>
              <w:t>hoh</w:t>
            </w:r>
            <w:r w:rsidRPr="00BC5D45">
              <w:rPr>
                <w:rFonts w:cs="Calibri"/>
                <w:color w:val="44484B"/>
                <w:spacing w:val="-15"/>
                <w:w w:val="110"/>
              </w:rPr>
              <w:t xml:space="preserve"> </w:t>
            </w:r>
            <w:r w:rsidRPr="00BC5D45">
              <w:rPr>
                <w:rFonts w:cs="Calibri"/>
                <w:b/>
                <w:color w:val="44484B"/>
                <w:spacing w:val="-2"/>
                <w:w w:val="110"/>
              </w:rPr>
              <w:t>tel</w:t>
            </w:r>
          </w:p>
        </w:tc>
        <w:tc>
          <w:tcPr>
            <w:tcW w:w="565" w:type="dxa"/>
            <w:tcBorders>
              <w:top w:val="nil"/>
              <w:bottom w:val="nil"/>
            </w:tcBorders>
          </w:tcPr>
          <w:p w14:paraId="62041292" w14:textId="77777777" w:rsidR="00205830" w:rsidRDefault="00205830" w:rsidP="00205830">
            <w:pPr>
              <w:pStyle w:val="Tabletext"/>
            </w:pPr>
          </w:p>
        </w:tc>
        <w:tc>
          <w:tcPr>
            <w:tcW w:w="948" w:type="dxa"/>
            <w:vAlign w:val="center"/>
          </w:tcPr>
          <w:p w14:paraId="51494FD1" w14:textId="77777777" w:rsidR="00205830" w:rsidRDefault="00205830" w:rsidP="00205830">
            <w:pPr>
              <w:pStyle w:val="Tabletext"/>
            </w:pPr>
            <w:r w:rsidRPr="00BC5D45">
              <w:rPr>
                <w:rFonts w:cs="Calibri"/>
                <w:b/>
                <w:color w:val="44484B"/>
              </w:rPr>
              <w:t>U</w:t>
            </w:r>
          </w:p>
        </w:tc>
        <w:tc>
          <w:tcPr>
            <w:tcW w:w="1430" w:type="dxa"/>
            <w:vAlign w:val="center"/>
          </w:tcPr>
          <w:p w14:paraId="0487EA88" w14:textId="77777777" w:rsidR="00205830" w:rsidRDefault="00205830" w:rsidP="00205830">
            <w:pPr>
              <w:pStyle w:val="Tabletext"/>
            </w:pPr>
            <w:r w:rsidRPr="00BC5D45">
              <w:rPr>
                <w:rFonts w:cs="Calibri"/>
                <w:color w:val="44484B"/>
                <w:w w:val="115"/>
              </w:rPr>
              <w:t>Uniform</w:t>
            </w:r>
          </w:p>
        </w:tc>
        <w:tc>
          <w:tcPr>
            <w:tcW w:w="2264" w:type="dxa"/>
            <w:vAlign w:val="center"/>
          </w:tcPr>
          <w:p w14:paraId="6D3D2292" w14:textId="77777777" w:rsidR="00205830" w:rsidRDefault="00205830" w:rsidP="00205830">
            <w:pPr>
              <w:pStyle w:val="Tabletext"/>
            </w:pPr>
            <w:r w:rsidRPr="00BC5D45">
              <w:rPr>
                <w:rFonts w:cs="Calibri"/>
                <w:b/>
                <w:color w:val="44484B"/>
                <w:spacing w:val="-2"/>
                <w:w w:val="110"/>
              </w:rPr>
              <w:t>you</w:t>
            </w:r>
            <w:r w:rsidRPr="00BC5D45">
              <w:rPr>
                <w:rFonts w:cs="Calibri"/>
                <w:b/>
                <w:color w:val="44484B"/>
                <w:spacing w:val="-21"/>
                <w:w w:val="110"/>
              </w:rPr>
              <w:t xml:space="preserve"> </w:t>
            </w:r>
            <w:r w:rsidRPr="00BC5D45">
              <w:rPr>
                <w:rFonts w:cs="Calibri"/>
                <w:color w:val="44484B"/>
                <w:w w:val="110"/>
              </w:rPr>
              <w:t>nee</w:t>
            </w:r>
            <w:r w:rsidRPr="00BC5D45">
              <w:rPr>
                <w:rFonts w:cs="Calibri"/>
                <w:color w:val="44484B"/>
                <w:spacing w:val="1"/>
                <w:w w:val="110"/>
              </w:rPr>
              <w:t xml:space="preserve"> </w:t>
            </w:r>
            <w:r w:rsidRPr="00BC5D45">
              <w:rPr>
                <w:rFonts w:cs="Calibri"/>
                <w:color w:val="44484B"/>
                <w:w w:val="110"/>
              </w:rPr>
              <w:t>form</w:t>
            </w:r>
          </w:p>
        </w:tc>
      </w:tr>
      <w:tr w:rsidR="00205830" w:rsidRPr="00F55AD7" w14:paraId="201525EF" w14:textId="77777777" w:rsidTr="00205830">
        <w:trPr>
          <w:cantSplit/>
          <w:jc w:val="center"/>
        </w:trPr>
        <w:tc>
          <w:tcPr>
            <w:tcW w:w="947" w:type="dxa"/>
            <w:vAlign w:val="center"/>
          </w:tcPr>
          <w:p w14:paraId="6436E569" w14:textId="77777777" w:rsidR="00205830" w:rsidRPr="00BC5D45" w:rsidRDefault="00205830" w:rsidP="00205830">
            <w:pPr>
              <w:pStyle w:val="Tabletext"/>
              <w:rPr>
                <w:rFonts w:cs="Calibri"/>
                <w:b/>
                <w:color w:val="44484B"/>
                <w:w w:val="95"/>
              </w:rPr>
            </w:pPr>
            <w:r w:rsidRPr="00BC5D45">
              <w:rPr>
                <w:rFonts w:cs="Calibri"/>
                <w:b/>
                <w:color w:val="44484B"/>
                <w:w w:val="95"/>
              </w:rPr>
              <w:t>I</w:t>
            </w:r>
          </w:p>
        </w:tc>
        <w:tc>
          <w:tcPr>
            <w:tcW w:w="1415" w:type="dxa"/>
            <w:vAlign w:val="center"/>
          </w:tcPr>
          <w:p w14:paraId="290BDD64" w14:textId="77777777" w:rsidR="00205830" w:rsidRPr="00BC5D45" w:rsidRDefault="00205830" w:rsidP="00205830">
            <w:pPr>
              <w:pStyle w:val="Tabletext"/>
              <w:rPr>
                <w:rFonts w:cs="Calibri"/>
                <w:color w:val="44484B"/>
                <w:w w:val="115"/>
              </w:rPr>
            </w:pPr>
            <w:r w:rsidRPr="00BC5D45">
              <w:rPr>
                <w:rFonts w:cs="Calibri"/>
                <w:color w:val="44484B"/>
                <w:w w:val="115"/>
              </w:rPr>
              <w:t>India</w:t>
            </w:r>
          </w:p>
        </w:tc>
        <w:tc>
          <w:tcPr>
            <w:tcW w:w="2264" w:type="dxa"/>
            <w:vAlign w:val="center"/>
          </w:tcPr>
          <w:p w14:paraId="4738FC8D" w14:textId="77777777" w:rsidR="00205830" w:rsidRPr="00BC5D45" w:rsidRDefault="00205830" w:rsidP="00205830">
            <w:pPr>
              <w:pStyle w:val="Tabletext"/>
              <w:rPr>
                <w:rFonts w:cs="Calibri"/>
                <w:b/>
                <w:color w:val="44484B"/>
              </w:rPr>
            </w:pPr>
            <w:r w:rsidRPr="00BC5D45">
              <w:rPr>
                <w:rFonts w:cs="Calibri"/>
                <w:color w:val="44484B"/>
                <w:w w:val="115"/>
              </w:rPr>
              <w:t>in</w:t>
            </w:r>
            <w:r w:rsidRPr="00BC5D45">
              <w:rPr>
                <w:rFonts w:cs="Calibri"/>
                <w:color w:val="44484B"/>
                <w:spacing w:val="4"/>
                <w:w w:val="115"/>
              </w:rPr>
              <w:t xml:space="preserve"> </w:t>
            </w:r>
            <w:r w:rsidRPr="00BC5D45">
              <w:rPr>
                <w:rFonts w:cs="Calibri"/>
                <w:color w:val="44484B"/>
                <w:w w:val="115"/>
              </w:rPr>
              <w:t>dee</w:t>
            </w:r>
            <w:r w:rsidRPr="00BC5D45">
              <w:rPr>
                <w:rFonts w:cs="Calibri"/>
                <w:color w:val="44484B"/>
                <w:spacing w:val="5"/>
                <w:w w:val="115"/>
              </w:rPr>
              <w:t xml:space="preserve"> </w:t>
            </w:r>
            <w:r w:rsidRPr="00BC5D45">
              <w:rPr>
                <w:rFonts w:cs="Calibri"/>
                <w:color w:val="44484B"/>
                <w:w w:val="115"/>
              </w:rPr>
              <w:t>a</w:t>
            </w:r>
          </w:p>
        </w:tc>
        <w:tc>
          <w:tcPr>
            <w:tcW w:w="565" w:type="dxa"/>
            <w:tcBorders>
              <w:top w:val="nil"/>
              <w:bottom w:val="nil"/>
            </w:tcBorders>
          </w:tcPr>
          <w:p w14:paraId="703D820A" w14:textId="77777777" w:rsidR="00205830" w:rsidRDefault="00205830" w:rsidP="00205830">
            <w:pPr>
              <w:pStyle w:val="Tabletext"/>
            </w:pPr>
          </w:p>
        </w:tc>
        <w:tc>
          <w:tcPr>
            <w:tcW w:w="948" w:type="dxa"/>
            <w:vAlign w:val="center"/>
          </w:tcPr>
          <w:p w14:paraId="02B2AB27" w14:textId="77777777" w:rsidR="00205830" w:rsidRDefault="00205830" w:rsidP="00205830">
            <w:pPr>
              <w:pStyle w:val="Tabletext"/>
            </w:pPr>
            <w:r w:rsidRPr="00BC5D45">
              <w:rPr>
                <w:rFonts w:cs="Calibri"/>
                <w:b/>
                <w:color w:val="44484B"/>
                <w:w w:val="95"/>
              </w:rPr>
              <w:t>V</w:t>
            </w:r>
          </w:p>
        </w:tc>
        <w:tc>
          <w:tcPr>
            <w:tcW w:w="1430" w:type="dxa"/>
            <w:vAlign w:val="center"/>
          </w:tcPr>
          <w:p w14:paraId="1B5CB1D7" w14:textId="77777777" w:rsidR="00205830" w:rsidRDefault="00205830" w:rsidP="00205830">
            <w:pPr>
              <w:pStyle w:val="Tabletext"/>
            </w:pPr>
            <w:r w:rsidRPr="00BC5D45">
              <w:rPr>
                <w:rFonts w:cs="Calibri"/>
                <w:color w:val="44484B"/>
                <w:w w:val="115"/>
              </w:rPr>
              <w:t>Victor</w:t>
            </w:r>
          </w:p>
        </w:tc>
        <w:tc>
          <w:tcPr>
            <w:tcW w:w="2264" w:type="dxa"/>
            <w:vAlign w:val="center"/>
          </w:tcPr>
          <w:p w14:paraId="4E1F4133" w14:textId="77777777" w:rsidR="00205830" w:rsidRDefault="00205830" w:rsidP="00205830">
            <w:pPr>
              <w:pStyle w:val="Tabletext"/>
            </w:pPr>
            <w:r w:rsidRPr="00BC5D45">
              <w:rPr>
                <w:rFonts w:cs="Calibri"/>
                <w:b/>
                <w:color w:val="44484B"/>
                <w:w w:val="105"/>
              </w:rPr>
              <w:t>vik</w:t>
            </w:r>
            <w:r w:rsidRPr="00BC5D45">
              <w:rPr>
                <w:rFonts w:cs="Calibri"/>
                <w:b/>
                <w:color w:val="44484B"/>
                <w:spacing w:val="-22"/>
                <w:w w:val="105"/>
              </w:rPr>
              <w:t xml:space="preserve"> </w:t>
            </w:r>
            <w:r w:rsidRPr="00BC5D45">
              <w:rPr>
                <w:rFonts w:cs="Calibri"/>
                <w:color w:val="44484B"/>
                <w:w w:val="105"/>
              </w:rPr>
              <w:t>tah</w:t>
            </w:r>
          </w:p>
        </w:tc>
      </w:tr>
      <w:tr w:rsidR="00205830" w:rsidRPr="00F55AD7" w14:paraId="3B40DC09" w14:textId="77777777" w:rsidTr="00205830">
        <w:trPr>
          <w:cantSplit/>
          <w:jc w:val="center"/>
        </w:trPr>
        <w:tc>
          <w:tcPr>
            <w:tcW w:w="947" w:type="dxa"/>
            <w:vAlign w:val="center"/>
          </w:tcPr>
          <w:p w14:paraId="665D0495" w14:textId="77777777" w:rsidR="00205830" w:rsidRPr="00BC5D45" w:rsidRDefault="00205830" w:rsidP="00205830">
            <w:pPr>
              <w:pStyle w:val="Tabletext"/>
              <w:rPr>
                <w:rFonts w:cs="Calibri"/>
                <w:b/>
                <w:color w:val="44484B"/>
                <w:w w:val="95"/>
              </w:rPr>
            </w:pPr>
            <w:r w:rsidRPr="00BC5D45">
              <w:rPr>
                <w:rFonts w:cs="Calibri"/>
                <w:b/>
                <w:color w:val="44484B"/>
                <w:w w:val="60"/>
              </w:rPr>
              <w:t>J</w:t>
            </w:r>
          </w:p>
        </w:tc>
        <w:tc>
          <w:tcPr>
            <w:tcW w:w="1415" w:type="dxa"/>
            <w:vAlign w:val="center"/>
          </w:tcPr>
          <w:p w14:paraId="1985C244" w14:textId="77777777" w:rsidR="00205830" w:rsidRPr="00BC5D45" w:rsidRDefault="00205830" w:rsidP="00205830">
            <w:pPr>
              <w:pStyle w:val="Tabletext"/>
              <w:rPr>
                <w:rFonts w:cs="Calibri"/>
                <w:color w:val="44484B"/>
                <w:w w:val="115"/>
              </w:rPr>
            </w:pPr>
            <w:r w:rsidRPr="00BC5D45">
              <w:rPr>
                <w:rFonts w:cs="Calibri"/>
                <w:color w:val="44484B"/>
                <w:w w:val="110"/>
              </w:rPr>
              <w:t>Juliet</w:t>
            </w:r>
          </w:p>
        </w:tc>
        <w:tc>
          <w:tcPr>
            <w:tcW w:w="2264" w:type="dxa"/>
            <w:vAlign w:val="center"/>
          </w:tcPr>
          <w:p w14:paraId="3B7A6107" w14:textId="77777777" w:rsidR="00205830" w:rsidRPr="00BC5D45" w:rsidRDefault="00205830" w:rsidP="00205830">
            <w:pPr>
              <w:pStyle w:val="Tabletext"/>
              <w:rPr>
                <w:rFonts w:cs="Calibri"/>
                <w:b/>
                <w:color w:val="44484B"/>
              </w:rPr>
            </w:pPr>
            <w:r w:rsidRPr="00BC5D45">
              <w:rPr>
                <w:rFonts w:cs="Calibri"/>
                <w:b/>
                <w:color w:val="44484B"/>
              </w:rPr>
              <w:t>jew</w:t>
            </w:r>
            <w:r w:rsidRPr="00BC5D45">
              <w:rPr>
                <w:rFonts w:cs="Calibri"/>
                <w:b/>
                <w:color w:val="44484B"/>
                <w:spacing w:val="-19"/>
              </w:rPr>
              <w:t xml:space="preserve"> </w:t>
            </w:r>
            <w:r w:rsidRPr="00BC5D45">
              <w:rPr>
                <w:rFonts w:cs="Calibri"/>
                <w:color w:val="44484B"/>
              </w:rPr>
              <w:t>lee</w:t>
            </w:r>
            <w:r w:rsidRPr="00BC5D45">
              <w:rPr>
                <w:rFonts w:cs="Calibri"/>
                <w:color w:val="44484B"/>
                <w:spacing w:val="2"/>
              </w:rPr>
              <w:t xml:space="preserve"> </w:t>
            </w:r>
            <w:r w:rsidRPr="00BC5D45">
              <w:rPr>
                <w:rFonts w:cs="Calibri"/>
                <w:b/>
                <w:color w:val="44484B"/>
              </w:rPr>
              <w:t>ett</w:t>
            </w:r>
          </w:p>
        </w:tc>
        <w:tc>
          <w:tcPr>
            <w:tcW w:w="565" w:type="dxa"/>
            <w:tcBorders>
              <w:top w:val="nil"/>
              <w:bottom w:val="nil"/>
            </w:tcBorders>
          </w:tcPr>
          <w:p w14:paraId="60E91777" w14:textId="77777777" w:rsidR="00205830" w:rsidRDefault="00205830" w:rsidP="00205830">
            <w:pPr>
              <w:pStyle w:val="Tabletext"/>
            </w:pPr>
          </w:p>
        </w:tc>
        <w:tc>
          <w:tcPr>
            <w:tcW w:w="948" w:type="dxa"/>
            <w:vAlign w:val="center"/>
          </w:tcPr>
          <w:p w14:paraId="69362CD6" w14:textId="77777777" w:rsidR="00205830" w:rsidRDefault="00205830" w:rsidP="00205830">
            <w:pPr>
              <w:pStyle w:val="Tabletext"/>
            </w:pPr>
            <w:r w:rsidRPr="00BC5D45">
              <w:rPr>
                <w:rFonts w:cs="Calibri"/>
                <w:b/>
                <w:color w:val="44484B"/>
              </w:rPr>
              <w:t>W</w:t>
            </w:r>
          </w:p>
        </w:tc>
        <w:tc>
          <w:tcPr>
            <w:tcW w:w="1430" w:type="dxa"/>
            <w:vAlign w:val="center"/>
          </w:tcPr>
          <w:p w14:paraId="5E62EA34" w14:textId="77777777" w:rsidR="00205830" w:rsidRDefault="00205830" w:rsidP="00205830">
            <w:pPr>
              <w:pStyle w:val="Tabletext"/>
            </w:pPr>
            <w:r w:rsidRPr="00BC5D45">
              <w:rPr>
                <w:rFonts w:cs="Calibri"/>
                <w:color w:val="44484B"/>
                <w:w w:val="115"/>
              </w:rPr>
              <w:t>Whiskey</w:t>
            </w:r>
          </w:p>
        </w:tc>
        <w:tc>
          <w:tcPr>
            <w:tcW w:w="2264" w:type="dxa"/>
            <w:vAlign w:val="center"/>
          </w:tcPr>
          <w:p w14:paraId="13BFAC47" w14:textId="77777777" w:rsidR="00205830" w:rsidRDefault="00205830" w:rsidP="00205830">
            <w:pPr>
              <w:pStyle w:val="Tabletext"/>
            </w:pPr>
            <w:r w:rsidRPr="00BC5D45">
              <w:rPr>
                <w:rFonts w:cs="Calibri"/>
                <w:b/>
                <w:color w:val="44484B"/>
              </w:rPr>
              <w:t>wiss</w:t>
            </w:r>
            <w:r w:rsidRPr="00BC5D45">
              <w:rPr>
                <w:rFonts w:cs="Calibri"/>
                <w:b/>
                <w:color w:val="44484B"/>
                <w:spacing w:val="-31"/>
              </w:rPr>
              <w:t xml:space="preserve"> </w:t>
            </w:r>
            <w:r w:rsidRPr="00BC5D45">
              <w:rPr>
                <w:rFonts w:cs="Calibri"/>
                <w:color w:val="44484B"/>
              </w:rPr>
              <w:t>key</w:t>
            </w:r>
          </w:p>
        </w:tc>
      </w:tr>
      <w:tr w:rsidR="00205830" w:rsidRPr="00F55AD7" w14:paraId="12F4DD9A" w14:textId="77777777" w:rsidTr="00205830">
        <w:trPr>
          <w:cantSplit/>
          <w:jc w:val="center"/>
        </w:trPr>
        <w:tc>
          <w:tcPr>
            <w:tcW w:w="947" w:type="dxa"/>
            <w:vAlign w:val="center"/>
          </w:tcPr>
          <w:p w14:paraId="4246209B" w14:textId="77777777" w:rsidR="00205830" w:rsidRPr="00BC5D45" w:rsidRDefault="00205830" w:rsidP="00205830">
            <w:pPr>
              <w:pStyle w:val="Tabletext"/>
              <w:rPr>
                <w:rFonts w:cs="Calibri"/>
                <w:b/>
                <w:color w:val="44484B"/>
                <w:w w:val="95"/>
              </w:rPr>
            </w:pPr>
            <w:r w:rsidRPr="00BC5D45">
              <w:rPr>
                <w:rFonts w:cs="Calibri"/>
                <w:b/>
                <w:color w:val="44484B"/>
                <w:w w:val="90"/>
              </w:rPr>
              <w:t>K</w:t>
            </w:r>
          </w:p>
        </w:tc>
        <w:tc>
          <w:tcPr>
            <w:tcW w:w="1415" w:type="dxa"/>
            <w:vAlign w:val="center"/>
          </w:tcPr>
          <w:p w14:paraId="175DC443" w14:textId="77777777" w:rsidR="00205830" w:rsidRPr="00BC5D45" w:rsidRDefault="00205830" w:rsidP="00205830">
            <w:pPr>
              <w:pStyle w:val="Tabletext"/>
              <w:rPr>
                <w:rFonts w:cs="Calibri"/>
                <w:color w:val="44484B"/>
                <w:w w:val="115"/>
              </w:rPr>
            </w:pPr>
            <w:r w:rsidRPr="00BC5D45">
              <w:rPr>
                <w:rFonts w:cs="Calibri"/>
                <w:color w:val="44484B"/>
                <w:w w:val="115"/>
              </w:rPr>
              <w:t>Kilo</w:t>
            </w:r>
          </w:p>
        </w:tc>
        <w:tc>
          <w:tcPr>
            <w:tcW w:w="2264" w:type="dxa"/>
            <w:vAlign w:val="center"/>
          </w:tcPr>
          <w:p w14:paraId="033EEBAD" w14:textId="77777777" w:rsidR="00205830" w:rsidRPr="00BC5D45" w:rsidRDefault="00205830" w:rsidP="00205830">
            <w:pPr>
              <w:pStyle w:val="Tabletext"/>
              <w:rPr>
                <w:rFonts w:cs="Calibri"/>
                <w:b/>
                <w:color w:val="44484B"/>
              </w:rPr>
            </w:pPr>
            <w:r w:rsidRPr="00BC5D45">
              <w:rPr>
                <w:rFonts w:cs="Calibri"/>
                <w:b/>
                <w:color w:val="44484B"/>
                <w:w w:val="105"/>
              </w:rPr>
              <w:t>key</w:t>
            </w:r>
            <w:r w:rsidRPr="00BC5D45">
              <w:rPr>
                <w:rFonts w:cs="Calibri"/>
                <w:b/>
                <w:color w:val="44484B"/>
                <w:spacing w:val="-31"/>
                <w:w w:val="105"/>
              </w:rPr>
              <w:t xml:space="preserve"> </w:t>
            </w:r>
            <w:r w:rsidRPr="00BC5D45">
              <w:rPr>
                <w:rFonts w:cs="Calibri"/>
                <w:color w:val="44484B"/>
                <w:w w:val="105"/>
              </w:rPr>
              <w:t>loh</w:t>
            </w:r>
          </w:p>
        </w:tc>
        <w:tc>
          <w:tcPr>
            <w:tcW w:w="565" w:type="dxa"/>
            <w:tcBorders>
              <w:top w:val="nil"/>
              <w:bottom w:val="nil"/>
            </w:tcBorders>
          </w:tcPr>
          <w:p w14:paraId="1FE3FB34" w14:textId="77777777" w:rsidR="00205830" w:rsidRDefault="00205830" w:rsidP="00205830">
            <w:pPr>
              <w:pStyle w:val="Tabletext"/>
            </w:pPr>
          </w:p>
        </w:tc>
        <w:tc>
          <w:tcPr>
            <w:tcW w:w="948" w:type="dxa"/>
            <w:vAlign w:val="center"/>
          </w:tcPr>
          <w:p w14:paraId="0828CBF1" w14:textId="77777777" w:rsidR="00205830" w:rsidRDefault="00205830" w:rsidP="00205830">
            <w:pPr>
              <w:pStyle w:val="Tabletext"/>
            </w:pPr>
            <w:r w:rsidRPr="00BC5D45">
              <w:rPr>
                <w:rFonts w:cs="Calibri"/>
                <w:b/>
                <w:color w:val="44484B"/>
                <w:w w:val="95"/>
              </w:rPr>
              <w:t>X</w:t>
            </w:r>
          </w:p>
        </w:tc>
        <w:tc>
          <w:tcPr>
            <w:tcW w:w="1430" w:type="dxa"/>
            <w:vAlign w:val="center"/>
          </w:tcPr>
          <w:p w14:paraId="2024A310" w14:textId="77777777" w:rsidR="00205830" w:rsidRDefault="00205830" w:rsidP="00205830">
            <w:pPr>
              <w:pStyle w:val="Tabletext"/>
            </w:pPr>
            <w:r w:rsidRPr="00BC5D45">
              <w:rPr>
                <w:rFonts w:cs="Calibri"/>
                <w:color w:val="44484B"/>
                <w:w w:val="115"/>
              </w:rPr>
              <w:t>X-ray</w:t>
            </w:r>
          </w:p>
        </w:tc>
        <w:tc>
          <w:tcPr>
            <w:tcW w:w="2264" w:type="dxa"/>
            <w:vAlign w:val="center"/>
          </w:tcPr>
          <w:p w14:paraId="38904D5E" w14:textId="77777777" w:rsidR="00205830" w:rsidRDefault="00205830" w:rsidP="00205830">
            <w:pPr>
              <w:pStyle w:val="Tabletext"/>
            </w:pPr>
            <w:r w:rsidRPr="00BC5D45">
              <w:rPr>
                <w:rFonts w:cs="Calibri"/>
                <w:b/>
                <w:color w:val="44484B"/>
              </w:rPr>
              <w:t>ecks</w:t>
            </w:r>
            <w:r w:rsidRPr="00BC5D45">
              <w:rPr>
                <w:rFonts w:cs="Calibri"/>
                <w:b/>
                <w:color w:val="44484B"/>
                <w:spacing w:val="-37"/>
              </w:rPr>
              <w:t xml:space="preserve"> </w:t>
            </w:r>
            <w:r w:rsidRPr="00BC5D45">
              <w:rPr>
                <w:rFonts w:cs="Calibri"/>
                <w:color w:val="44484B"/>
              </w:rPr>
              <w:t>ray</w:t>
            </w:r>
          </w:p>
        </w:tc>
      </w:tr>
      <w:tr w:rsidR="00205830" w:rsidRPr="00F55AD7" w14:paraId="2DBFA279" w14:textId="77777777" w:rsidTr="00205830">
        <w:trPr>
          <w:cantSplit/>
          <w:jc w:val="center"/>
        </w:trPr>
        <w:tc>
          <w:tcPr>
            <w:tcW w:w="947" w:type="dxa"/>
            <w:vAlign w:val="center"/>
          </w:tcPr>
          <w:p w14:paraId="56E6173D" w14:textId="77777777" w:rsidR="00205830" w:rsidRPr="00BC5D45" w:rsidRDefault="00205830" w:rsidP="00205830">
            <w:pPr>
              <w:pStyle w:val="Tabletext"/>
              <w:rPr>
                <w:rFonts w:cs="Calibri"/>
                <w:b/>
                <w:color w:val="44484B"/>
                <w:w w:val="95"/>
              </w:rPr>
            </w:pPr>
            <w:r w:rsidRPr="00BC5D45">
              <w:rPr>
                <w:rFonts w:cs="Calibri"/>
                <w:b/>
                <w:color w:val="44484B"/>
                <w:w w:val="95"/>
              </w:rPr>
              <w:t>L</w:t>
            </w:r>
          </w:p>
        </w:tc>
        <w:tc>
          <w:tcPr>
            <w:tcW w:w="1415" w:type="dxa"/>
            <w:vAlign w:val="center"/>
          </w:tcPr>
          <w:p w14:paraId="54166523" w14:textId="77777777" w:rsidR="00205830" w:rsidRPr="00BC5D45" w:rsidRDefault="00205830" w:rsidP="00205830">
            <w:pPr>
              <w:pStyle w:val="Tabletext"/>
              <w:rPr>
                <w:rFonts w:cs="Calibri"/>
                <w:color w:val="44484B"/>
                <w:w w:val="115"/>
              </w:rPr>
            </w:pPr>
            <w:r w:rsidRPr="00BC5D45">
              <w:rPr>
                <w:rFonts w:cs="Calibri"/>
                <w:color w:val="44484B"/>
                <w:w w:val="120"/>
              </w:rPr>
              <w:t>Lima</w:t>
            </w:r>
          </w:p>
        </w:tc>
        <w:tc>
          <w:tcPr>
            <w:tcW w:w="2264" w:type="dxa"/>
            <w:vAlign w:val="center"/>
          </w:tcPr>
          <w:p w14:paraId="7A32D1B8" w14:textId="77777777" w:rsidR="00205830" w:rsidRPr="00BC5D45" w:rsidRDefault="00205830" w:rsidP="00205830">
            <w:pPr>
              <w:pStyle w:val="Tabletext"/>
              <w:rPr>
                <w:rFonts w:cs="Calibri"/>
                <w:b/>
                <w:color w:val="44484B"/>
              </w:rPr>
            </w:pPr>
            <w:r w:rsidRPr="00BC5D45">
              <w:rPr>
                <w:rFonts w:cs="Calibri"/>
                <w:b/>
                <w:color w:val="44484B"/>
                <w:w w:val="105"/>
              </w:rPr>
              <w:t>lee</w:t>
            </w:r>
            <w:r w:rsidRPr="00BC5D45">
              <w:rPr>
                <w:rFonts w:cs="Calibri"/>
                <w:b/>
                <w:color w:val="44484B"/>
                <w:spacing w:val="-13"/>
                <w:w w:val="105"/>
              </w:rPr>
              <w:t xml:space="preserve"> </w:t>
            </w:r>
            <w:r w:rsidRPr="00BC5D45">
              <w:rPr>
                <w:rFonts w:cs="Calibri"/>
                <w:color w:val="44484B"/>
                <w:w w:val="105"/>
              </w:rPr>
              <w:t>mah</w:t>
            </w:r>
          </w:p>
        </w:tc>
        <w:tc>
          <w:tcPr>
            <w:tcW w:w="565" w:type="dxa"/>
            <w:tcBorders>
              <w:top w:val="nil"/>
              <w:bottom w:val="nil"/>
            </w:tcBorders>
          </w:tcPr>
          <w:p w14:paraId="0AA4702A" w14:textId="77777777" w:rsidR="00205830" w:rsidRDefault="00205830" w:rsidP="00205830">
            <w:pPr>
              <w:pStyle w:val="Tabletext"/>
            </w:pPr>
          </w:p>
        </w:tc>
        <w:tc>
          <w:tcPr>
            <w:tcW w:w="948" w:type="dxa"/>
            <w:vAlign w:val="center"/>
          </w:tcPr>
          <w:p w14:paraId="616FB986" w14:textId="77777777" w:rsidR="00205830" w:rsidRDefault="00205830" w:rsidP="00205830">
            <w:pPr>
              <w:pStyle w:val="Tabletext"/>
            </w:pPr>
            <w:r w:rsidRPr="00BC5D45">
              <w:rPr>
                <w:rFonts w:cs="Calibri"/>
                <w:b/>
                <w:color w:val="44484B"/>
                <w:w w:val="90"/>
              </w:rPr>
              <w:t>Y</w:t>
            </w:r>
          </w:p>
        </w:tc>
        <w:tc>
          <w:tcPr>
            <w:tcW w:w="1430" w:type="dxa"/>
            <w:vAlign w:val="center"/>
          </w:tcPr>
          <w:p w14:paraId="162D2159" w14:textId="77777777" w:rsidR="00205830" w:rsidRDefault="00205830" w:rsidP="00205830">
            <w:pPr>
              <w:pStyle w:val="Tabletext"/>
            </w:pPr>
            <w:r w:rsidRPr="00BC5D45">
              <w:rPr>
                <w:rFonts w:cs="Calibri"/>
                <w:color w:val="44484B"/>
                <w:w w:val="115"/>
              </w:rPr>
              <w:t>Yankee</w:t>
            </w:r>
          </w:p>
        </w:tc>
        <w:tc>
          <w:tcPr>
            <w:tcW w:w="2264" w:type="dxa"/>
            <w:vAlign w:val="center"/>
          </w:tcPr>
          <w:p w14:paraId="5C651ABD" w14:textId="77777777" w:rsidR="00205830" w:rsidRDefault="00205830" w:rsidP="00205830">
            <w:pPr>
              <w:pStyle w:val="Tabletext"/>
            </w:pPr>
            <w:r w:rsidRPr="00BC5D45">
              <w:rPr>
                <w:rFonts w:cs="Calibri"/>
                <w:b/>
                <w:color w:val="44484B"/>
                <w:spacing w:val="-2"/>
                <w:w w:val="105"/>
              </w:rPr>
              <w:t>yang</w:t>
            </w:r>
            <w:r w:rsidRPr="00BC5D45">
              <w:rPr>
                <w:rFonts w:cs="Calibri"/>
                <w:b/>
                <w:color w:val="44484B"/>
                <w:spacing w:val="-45"/>
                <w:w w:val="105"/>
              </w:rPr>
              <w:t xml:space="preserve"> </w:t>
            </w:r>
            <w:r w:rsidRPr="00BC5D45">
              <w:rPr>
                <w:rFonts w:cs="Calibri"/>
                <w:color w:val="44484B"/>
                <w:w w:val="105"/>
              </w:rPr>
              <w:t>key</w:t>
            </w:r>
          </w:p>
        </w:tc>
      </w:tr>
      <w:tr w:rsidR="00205830" w:rsidRPr="00F55AD7" w14:paraId="0A777E82" w14:textId="77777777" w:rsidTr="00205830">
        <w:trPr>
          <w:cantSplit/>
          <w:jc w:val="center"/>
        </w:trPr>
        <w:tc>
          <w:tcPr>
            <w:tcW w:w="947" w:type="dxa"/>
            <w:vAlign w:val="center"/>
          </w:tcPr>
          <w:p w14:paraId="2BC8BF52" w14:textId="77777777" w:rsidR="00205830" w:rsidRPr="00BC5D45" w:rsidRDefault="00205830" w:rsidP="00205830">
            <w:pPr>
              <w:pStyle w:val="Tabletext"/>
              <w:rPr>
                <w:rFonts w:cs="Calibri"/>
                <w:b/>
                <w:color w:val="44484B"/>
                <w:w w:val="95"/>
              </w:rPr>
            </w:pPr>
            <w:r w:rsidRPr="00BC5D45">
              <w:rPr>
                <w:rFonts w:cs="Calibri"/>
                <w:b/>
                <w:color w:val="44484B"/>
              </w:rPr>
              <w:t>M</w:t>
            </w:r>
          </w:p>
        </w:tc>
        <w:tc>
          <w:tcPr>
            <w:tcW w:w="1415" w:type="dxa"/>
            <w:vAlign w:val="center"/>
          </w:tcPr>
          <w:p w14:paraId="4F606B94" w14:textId="77777777" w:rsidR="00205830" w:rsidRPr="00BC5D45" w:rsidRDefault="00205830" w:rsidP="00205830">
            <w:pPr>
              <w:pStyle w:val="Tabletext"/>
              <w:rPr>
                <w:rFonts w:cs="Calibri"/>
                <w:color w:val="44484B"/>
                <w:w w:val="115"/>
              </w:rPr>
            </w:pPr>
            <w:r w:rsidRPr="00BC5D45">
              <w:rPr>
                <w:rFonts w:cs="Calibri"/>
                <w:color w:val="44484B"/>
                <w:spacing w:val="-1"/>
                <w:w w:val="110"/>
              </w:rPr>
              <w:t>Mike</w:t>
            </w:r>
          </w:p>
        </w:tc>
        <w:tc>
          <w:tcPr>
            <w:tcW w:w="2264" w:type="dxa"/>
            <w:vAlign w:val="center"/>
          </w:tcPr>
          <w:p w14:paraId="410BEED9" w14:textId="77777777" w:rsidR="00205830" w:rsidRPr="00BC5D45" w:rsidRDefault="00205830" w:rsidP="00205830">
            <w:pPr>
              <w:pStyle w:val="Tabletext"/>
              <w:rPr>
                <w:rFonts w:cs="Calibri"/>
                <w:b/>
                <w:color w:val="44484B"/>
              </w:rPr>
            </w:pPr>
            <w:r w:rsidRPr="00BC5D45">
              <w:rPr>
                <w:rFonts w:cs="Calibri"/>
                <w:b/>
                <w:color w:val="44484B"/>
                <w:spacing w:val="-1"/>
              </w:rPr>
              <w:t>mi</w:t>
            </w:r>
            <w:r w:rsidRPr="00BC5D45">
              <w:rPr>
                <w:rFonts w:cs="Calibri"/>
                <w:b/>
                <w:color w:val="44484B"/>
                <w:spacing w:val="-2"/>
              </w:rPr>
              <w:t>ke</w:t>
            </w:r>
          </w:p>
        </w:tc>
        <w:tc>
          <w:tcPr>
            <w:tcW w:w="565" w:type="dxa"/>
            <w:tcBorders>
              <w:top w:val="nil"/>
              <w:bottom w:val="nil"/>
            </w:tcBorders>
          </w:tcPr>
          <w:p w14:paraId="01D6CBC2" w14:textId="77777777" w:rsidR="00205830" w:rsidRDefault="00205830" w:rsidP="00205830">
            <w:pPr>
              <w:pStyle w:val="Tabletext"/>
            </w:pPr>
          </w:p>
        </w:tc>
        <w:tc>
          <w:tcPr>
            <w:tcW w:w="948" w:type="dxa"/>
            <w:vAlign w:val="center"/>
          </w:tcPr>
          <w:p w14:paraId="28538B8C" w14:textId="77777777" w:rsidR="00205830" w:rsidRDefault="00205830" w:rsidP="00205830">
            <w:pPr>
              <w:pStyle w:val="Tabletext"/>
            </w:pPr>
            <w:r w:rsidRPr="00BC5D45">
              <w:rPr>
                <w:rFonts w:cs="Calibri"/>
                <w:b/>
                <w:color w:val="44484B"/>
                <w:w w:val="90"/>
              </w:rPr>
              <w:t>Z</w:t>
            </w:r>
          </w:p>
        </w:tc>
        <w:tc>
          <w:tcPr>
            <w:tcW w:w="1430" w:type="dxa"/>
            <w:vAlign w:val="center"/>
          </w:tcPr>
          <w:p w14:paraId="281D4AF0" w14:textId="77777777" w:rsidR="00205830" w:rsidRDefault="00205830" w:rsidP="00205830">
            <w:pPr>
              <w:pStyle w:val="Tabletext"/>
            </w:pPr>
            <w:r w:rsidRPr="00BC5D45">
              <w:rPr>
                <w:rFonts w:cs="Calibri"/>
                <w:color w:val="44484B"/>
                <w:spacing w:val="-1"/>
                <w:w w:val="120"/>
              </w:rPr>
              <w:t>Zu</w:t>
            </w:r>
            <w:r w:rsidRPr="00BC5D45">
              <w:rPr>
                <w:rFonts w:cs="Calibri"/>
                <w:color w:val="44484B"/>
                <w:spacing w:val="-2"/>
                <w:w w:val="120"/>
              </w:rPr>
              <w:t>lu</w:t>
            </w:r>
          </w:p>
        </w:tc>
        <w:tc>
          <w:tcPr>
            <w:tcW w:w="2264" w:type="dxa"/>
            <w:vAlign w:val="center"/>
          </w:tcPr>
          <w:p w14:paraId="06D091D6" w14:textId="77777777" w:rsidR="00205830" w:rsidRDefault="00205830" w:rsidP="00205830">
            <w:pPr>
              <w:pStyle w:val="Tabletext"/>
            </w:pPr>
            <w:r w:rsidRPr="00BC5D45">
              <w:rPr>
                <w:rFonts w:cs="Calibri"/>
                <w:b/>
                <w:color w:val="44484B"/>
                <w:w w:val="105"/>
              </w:rPr>
              <w:t>zoo</w:t>
            </w:r>
            <w:r w:rsidRPr="00BC5D45">
              <w:rPr>
                <w:rFonts w:cs="Calibri"/>
                <w:b/>
                <w:color w:val="44484B"/>
                <w:spacing w:val="-33"/>
                <w:w w:val="105"/>
              </w:rPr>
              <w:t xml:space="preserve"> </w:t>
            </w:r>
            <w:r w:rsidRPr="00BC5D45">
              <w:rPr>
                <w:rFonts w:cs="Calibri"/>
                <w:color w:val="44484B"/>
                <w:w w:val="105"/>
              </w:rPr>
              <w:t>loo</w:t>
            </w:r>
          </w:p>
        </w:tc>
      </w:tr>
    </w:tbl>
    <w:p w14:paraId="253D0ACF" w14:textId="77777777" w:rsidR="00F06234" w:rsidRDefault="00F06234" w:rsidP="00F06234">
      <w:pPr>
        <w:pStyle w:val="BodyText"/>
      </w:pPr>
    </w:p>
    <w:p w14:paraId="586E9684" w14:textId="77777777" w:rsidR="00A27E72" w:rsidRDefault="00A27E72">
      <w:pPr>
        <w:spacing w:after="200" w:line="276" w:lineRule="auto"/>
        <w:rPr>
          <w:rFonts w:asciiTheme="majorHAnsi" w:eastAsiaTheme="majorEastAsia" w:hAnsiTheme="majorHAnsi" w:cstheme="majorBidi"/>
          <w:b/>
          <w:bCs/>
          <w:color w:val="026699"/>
          <w:sz w:val="24"/>
          <w:szCs w:val="24"/>
        </w:rPr>
      </w:pPr>
      <w:r>
        <w:br w:type="page"/>
      </w:r>
    </w:p>
    <w:p w14:paraId="31D468EA" w14:textId="2D8813DB" w:rsidR="00F06234" w:rsidRPr="00F55AD7" w:rsidRDefault="00205830" w:rsidP="00F720BE">
      <w:pPr>
        <w:pStyle w:val="Heading2"/>
      </w:pPr>
      <w:bookmarkStart w:id="149" w:name="_Toc40380915"/>
      <w:r w:rsidRPr="00205830">
        <w:t>PHONETIC NUMBERS [NUMERALS]</w:t>
      </w:r>
      <w:bookmarkEnd w:id="149"/>
    </w:p>
    <w:p w14:paraId="3CC997F3" w14:textId="77777777" w:rsidR="00F06234" w:rsidRPr="00F55AD7" w:rsidRDefault="00F06234" w:rsidP="00F06234">
      <w:pPr>
        <w:pStyle w:val="Heading2separationline"/>
      </w:pPr>
    </w:p>
    <w:p w14:paraId="1CD70EEF" w14:textId="77777777" w:rsidR="00205830" w:rsidRPr="009B1953" w:rsidRDefault="00205830" w:rsidP="00205830">
      <w:pPr>
        <w:pStyle w:val="BodyText"/>
      </w:pPr>
      <w:r w:rsidRPr="009B1953">
        <w:t>Numbers are to be spoken in separate digits.  For example:</w:t>
      </w:r>
    </w:p>
    <w:p w14:paraId="0164AF82" w14:textId="77777777" w:rsidR="00205830" w:rsidRPr="009B1953" w:rsidRDefault="00205830" w:rsidP="00205830">
      <w:pPr>
        <w:pStyle w:val="BodyText"/>
        <w:ind w:left="708"/>
      </w:pPr>
      <w:r w:rsidRPr="009B1953">
        <w:t>“One-five-zero” for 150</w:t>
      </w:r>
    </w:p>
    <w:p w14:paraId="0EADC90C" w14:textId="77777777" w:rsidR="00F06234" w:rsidRDefault="00205830" w:rsidP="00205830">
      <w:pPr>
        <w:pStyle w:val="BodyText"/>
      </w:pPr>
      <w:r>
        <w:t>P</w:t>
      </w:r>
      <w:r w:rsidRPr="000803AE">
        <w:t>ronunciation of numbers shall be in the phonetic form as follows:</w:t>
      </w:r>
    </w:p>
    <w:tbl>
      <w:tblPr>
        <w:tblStyle w:val="TableGrid"/>
        <w:tblW w:w="9833" w:type="dxa"/>
        <w:jc w:val="center"/>
        <w:tblLook w:val="04A0" w:firstRow="1" w:lastRow="0" w:firstColumn="1" w:lastColumn="0" w:noHBand="0" w:noVBand="1"/>
      </w:tblPr>
      <w:tblGrid>
        <w:gridCol w:w="1124"/>
        <w:gridCol w:w="1386"/>
        <w:gridCol w:w="2206"/>
        <w:gridCol w:w="534"/>
        <w:gridCol w:w="947"/>
        <w:gridCol w:w="1430"/>
        <w:gridCol w:w="2206"/>
      </w:tblGrid>
      <w:tr w:rsidR="00205830" w:rsidRPr="00B635F3" w14:paraId="2D09C7FA" w14:textId="77777777" w:rsidTr="00205830">
        <w:trPr>
          <w:cantSplit/>
          <w:tblHeader/>
          <w:jc w:val="center"/>
        </w:trPr>
        <w:tc>
          <w:tcPr>
            <w:tcW w:w="1124" w:type="dxa"/>
            <w:shd w:val="clear" w:color="auto" w:fill="auto"/>
            <w:vAlign w:val="center"/>
          </w:tcPr>
          <w:p w14:paraId="3C069B64" w14:textId="77777777" w:rsidR="00205830" w:rsidRPr="00B635F3" w:rsidRDefault="00205830" w:rsidP="00205830">
            <w:pPr>
              <w:pStyle w:val="Tableheading"/>
            </w:pPr>
            <w:r>
              <w:t>Number</w:t>
            </w:r>
          </w:p>
        </w:tc>
        <w:tc>
          <w:tcPr>
            <w:tcW w:w="1386" w:type="dxa"/>
            <w:vAlign w:val="center"/>
          </w:tcPr>
          <w:p w14:paraId="64841BFD" w14:textId="77777777" w:rsidR="00205830" w:rsidRPr="00B635F3" w:rsidRDefault="00205830" w:rsidP="00205830">
            <w:pPr>
              <w:pStyle w:val="Tableheading"/>
            </w:pPr>
            <w:r w:rsidRPr="00B635F3">
              <w:t>Spelling</w:t>
            </w:r>
          </w:p>
        </w:tc>
        <w:tc>
          <w:tcPr>
            <w:tcW w:w="2206" w:type="dxa"/>
            <w:vAlign w:val="center"/>
          </w:tcPr>
          <w:p w14:paraId="3B32942C" w14:textId="77777777" w:rsidR="00205830" w:rsidRPr="00B635F3" w:rsidRDefault="00205830" w:rsidP="00205830">
            <w:pPr>
              <w:pStyle w:val="Tableheading"/>
            </w:pPr>
            <w:r w:rsidRPr="00B635F3">
              <w:t>Pronunciation</w:t>
            </w:r>
          </w:p>
        </w:tc>
        <w:tc>
          <w:tcPr>
            <w:tcW w:w="534" w:type="dxa"/>
            <w:tcBorders>
              <w:top w:val="nil"/>
              <w:bottom w:val="nil"/>
              <w:right w:val="nil"/>
            </w:tcBorders>
            <w:vAlign w:val="center"/>
          </w:tcPr>
          <w:p w14:paraId="1E6B3EF8" w14:textId="77777777" w:rsidR="00205830" w:rsidRPr="00B635F3" w:rsidRDefault="00205830" w:rsidP="00205830">
            <w:pPr>
              <w:pStyle w:val="Tableheading"/>
            </w:pPr>
          </w:p>
        </w:tc>
        <w:tc>
          <w:tcPr>
            <w:tcW w:w="947" w:type="dxa"/>
            <w:tcBorders>
              <w:top w:val="nil"/>
              <w:left w:val="nil"/>
              <w:bottom w:val="nil"/>
              <w:right w:val="single" w:sz="4" w:space="0" w:color="auto"/>
            </w:tcBorders>
            <w:shd w:val="clear" w:color="auto" w:fill="auto"/>
            <w:vAlign w:val="center"/>
          </w:tcPr>
          <w:p w14:paraId="135B618D" w14:textId="77777777" w:rsidR="00205830" w:rsidRPr="00B635F3" w:rsidRDefault="00205830" w:rsidP="00205830">
            <w:pPr>
              <w:pStyle w:val="Tableheading"/>
            </w:pPr>
          </w:p>
        </w:tc>
        <w:tc>
          <w:tcPr>
            <w:tcW w:w="1430" w:type="dxa"/>
            <w:tcBorders>
              <w:left w:val="single" w:sz="4" w:space="0" w:color="auto"/>
            </w:tcBorders>
            <w:shd w:val="clear" w:color="auto" w:fill="auto"/>
            <w:vAlign w:val="center"/>
          </w:tcPr>
          <w:p w14:paraId="33BA0D34" w14:textId="77777777" w:rsidR="00205830" w:rsidRPr="00B635F3" w:rsidRDefault="00205830" w:rsidP="00205830">
            <w:pPr>
              <w:pStyle w:val="Tableheading"/>
            </w:pPr>
            <w:r w:rsidRPr="00B635F3">
              <w:t>Spelling</w:t>
            </w:r>
          </w:p>
        </w:tc>
        <w:tc>
          <w:tcPr>
            <w:tcW w:w="2206" w:type="dxa"/>
            <w:shd w:val="clear" w:color="auto" w:fill="auto"/>
            <w:vAlign w:val="center"/>
          </w:tcPr>
          <w:p w14:paraId="03995976" w14:textId="77777777" w:rsidR="00205830" w:rsidRPr="00B635F3" w:rsidRDefault="00205830" w:rsidP="00205830">
            <w:pPr>
              <w:pStyle w:val="Tableheading"/>
            </w:pPr>
            <w:r w:rsidRPr="00B635F3">
              <w:t>Pronunciation</w:t>
            </w:r>
          </w:p>
        </w:tc>
      </w:tr>
      <w:tr w:rsidR="00205830" w:rsidRPr="00F55AD7" w14:paraId="36EB0B0B" w14:textId="77777777" w:rsidTr="00205830">
        <w:trPr>
          <w:cantSplit/>
          <w:jc w:val="center"/>
        </w:trPr>
        <w:tc>
          <w:tcPr>
            <w:tcW w:w="1124" w:type="dxa"/>
            <w:vAlign w:val="center"/>
          </w:tcPr>
          <w:p w14:paraId="6B499FEE" w14:textId="77777777" w:rsidR="00205830" w:rsidRPr="00F55AD7" w:rsidRDefault="00205830" w:rsidP="00205830">
            <w:pPr>
              <w:pStyle w:val="Tabletext"/>
            </w:pPr>
            <w:r w:rsidRPr="005F65EA">
              <w:rPr>
                <w:rFonts w:eastAsia="Times New Roman"/>
                <w:b/>
                <w:w w:val="105"/>
                <w:lang w:val="en-US" w:eastAsia="en-AU"/>
              </w:rPr>
              <w:t>0</w:t>
            </w:r>
          </w:p>
        </w:tc>
        <w:tc>
          <w:tcPr>
            <w:tcW w:w="1386" w:type="dxa"/>
            <w:vAlign w:val="center"/>
          </w:tcPr>
          <w:p w14:paraId="02894CB3" w14:textId="77777777" w:rsidR="00205830" w:rsidRDefault="00205830" w:rsidP="00205830">
            <w:pPr>
              <w:pStyle w:val="Tabletext"/>
              <w:rPr>
                <w:color w:val="000000"/>
              </w:rPr>
            </w:pPr>
            <w:r w:rsidRPr="005F65EA">
              <w:rPr>
                <w:rFonts w:eastAsia="Times New Roman"/>
                <w:w w:val="105"/>
                <w:lang w:val="en-US" w:eastAsia="en-AU"/>
              </w:rPr>
              <w:t>zero</w:t>
            </w:r>
          </w:p>
        </w:tc>
        <w:tc>
          <w:tcPr>
            <w:tcW w:w="2206" w:type="dxa"/>
            <w:vAlign w:val="center"/>
          </w:tcPr>
          <w:p w14:paraId="68501D68" w14:textId="77777777" w:rsidR="00205830" w:rsidRDefault="00205830" w:rsidP="00205830">
            <w:pPr>
              <w:pStyle w:val="Tabletext"/>
              <w:rPr>
                <w:color w:val="000000"/>
              </w:rPr>
            </w:pPr>
            <w:r w:rsidRPr="005F65EA">
              <w:rPr>
                <w:rFonts w:eastAsia="Times New Roman"/>
                <w:w w:val="105"/>
                <w:lang w:val="en-US" w:eastAsia="en-AU"/>
              </w:rPr>
              <w:t>zeero</w:t>
            </w:r>
          </w:p>
        </w:tc>
        <w:tc>
          <w:tcPr>
            <w:tcW w:w="534" w:type="dxa"/>
            <w:tcBorders>
              <w:top w:val="nil"/>
              <w:bottom w:val="nil"/>
              <w:right w:val="nil"/>
            </w:tcBorders>
          </w:tcPr>
          <w:p w14:paraId="64850954" w14:textId="77777777" w:rsidR="00205830" w:rsidRDefault="00205830" w:rsidP="00205830">
            <w:pPr>
              <w:pStyle w:val="Tabletext"/>
              <w:rPr>
                <w:color w:val="000000"/>
              </w:rPr>
            </w:pPr>
          </w:p>
        </w:tc>
        <w:tc>
          <w:tcPr>
            <w:tcW w:w="947" w:type="dxa"/>
            <w:tcBorders>
              <w:top w:val="nil"/>
              <w:left w:val="nil"/>
              <w:bottom w:val="nil"/>
              <w:right w:val="single" w:sz="4" w:space="0" w:color="auto"/>
            </w:tcBorders>
            <w:vAlign w:val="center"/>
          </w:tcPr>
          <w:p w14:paraId="5EC3D798" w14:textId="77777777" w:rsidR="00205830" w:rsidRPr="00F55AD7" w:rsidRDefault="00205830" w:rsidP="00205830">
            <w:pPr>
              <w:pStyle w:val="Tabletext"/>
            </w:pPr>
          </w:p>
        </w:tc>
        <w:tc>
          <w:tcPr>
            <w:tcW w:w="1430" w:type="dxa"/>
            <w:tcBorders>
              <w:left w:val="single" w:sz="4" w:space="0" w:color="auto"/>
            </w:tcBorders>
          </w:tcPr>
          <w:p w14:paraId="1A32DAA2" w14:textId="77777777" w:rsidR="00205830" w:rsidRPr="00F55AD7" w:rsidRDefault="00205830" w:rsidP="00205830">
            <w:pPr>
              <w:pStyle w:val="Tabletext"/>
            </w:pPr>
            <w:r w:rsidRPr="005F65EA">
              <w:rPr>
                <w:rFonts w:eastAsia="Times New Roman"/>
                <w:w w:val="105"/>
                <w:lang w:val="en-US" w:eastAsia="en-AU"/>
              </w:rPr>
              <w:t>Decimal</w:t>
            </w:r>
          </w:p>
        </w:tc>
        <w:tc>
          <w:tcPr>
            <w:tcW w:w="2206" w:type="dxa"/>
          </w:tcPr>
          <w:p w14:paraId="2BFA285C" w14:textId="77777777" w:rsidR="00205830" w:rsidRPr="00F55AD7" w:rsidRDefault="00205830" w:rsidP="00205830">
            <w:pPr>
              <w:pStyle w:val="Tabletext"/>
            </w:pPr>
            <w:r w:rsidRPr="005F65EA">
              <w:rPr>
                <w:rFonts w:eastAsia="Times New Roman"/>
                <w:b/>
                <w:w w:val="105"/>
                <w:lang w:val="en-US" w:eastAsia="en-AU"/>
              </w:rPr>
              <w:t>day see mal</w:t>
            </w:r>
          </w:p>
        </w:tc>
      </w:tr>
      <w:tr w:rsidR="00205830" w:rsidRPr="00F55AD7" w14:paraId="6EB99EC5" w14:textId="77777777" w:rsidTr="00205830">
        <w:trPr>
          <w:cantSplit/>
          <w:jc w:val="center"/>
        </w:trPr>
        <w:tc>
          <w:tcPr>
            <w:tcW w:w="1124" w:type="dxa"/>
            <w:vAlign w:val="center"/>
          </w:tcPr>
          <w:p w14:paraId="7213729E" w14:textId="77777777" w:rsidR="00205830" w:rsidRPr="00F55AD7" w:rsidRDefault="00205830" w:rsidP="00205830">
            <w:pPr>
              <w:pStyle w:val="Tabletext"/>
            </w:pPr>
            <w:r w:rsidRPr="005F65EA">
              <w:rPr>
                <w:rFonts w:eastAsia="Times New Roman"/>
                <w:b/>
                <w:w w:val="105"/>
                <w:lang w:val="en-US" w:eastAsia="en-AU"/>
              </w:rPr>
              <w:t>1</w:t>
            </w:r>
          </w:p>
        </w:tc>
        <w:tc>
          <w:tcPr>
            <w:tcW w:w="1386" w:type="dxa"/>
            <w:vAlign w:val="center"/>
          </w:tcPr>
          <w:p w14:paraId="6F211E7E" w14:textId="77777777" w:rsidR="00205830" w:rsidRDefault="00205830" w:rsidP="00205830">
            <w:pPr>
              <w:pStyle w:val="Tabletext"/>
              <w:rPr>
                <w:color w:val="000000"/>
              </w:rPr>
            </w:pPr>
            <w:r w:rsidRPr="005F65EA">
              <w:rPr>
                <w:rFonts w:eastAsia="Times New Roman"/>
                <w:w w:val="105"/>
                <w:lang w:val="en-US" w:eastAsia="en-AU"/>
              </w:rPr>
              <w:t>one</w:t>
            </w:r>
          </w:p>
        </w:tc>
        <w:tc>
          <w:tcPr>
            <w:tcW w:w="2206" w:type="dxa"/>
            <w:vAlign w:val="center"/>
          </w:tcPr>
          <w:p w14:paraId="649BB4CB" w14:textId="77777777" w:rsidR="00205830" w:rsidRDefault="00205830" w:rsidP="00205830">
            <w:pPr>
              <w:pStyle w:val="Tabletext"/>
              <w:rPr>
                <w:color w:val="000000"/>
              </w:rPr>
            </w:pPr>
            <w:r w:rsidRPr="005F65EA">
              <w:rPr>
                <w:rFonts w:eastAsia="Times New Roman"/>
                <w:w w:val="105"/>
                <w:lang w:val="en-US" w:eastAsia="en-AU"/>
              </w:rPr>
              <w:t>wun</w:t>
            </w:r>
          </w:p>
        </w:tc>
        <w:tc>
          <w:tcPr>
            <w:tcW w:w="534" w:type="dxa"/>
            <w:tcBorders>
              <w:top w:val="nil"/>
              <w:bottom w:val="nil"/>
              <w:right w:val="nil"/>
            </w:tcBorders>
          </w:tcPr>
          <w:p w14:paraId="4473B4AD" w14:textId="77777777" w:rsidR="00205830" w:rsidRDefault="00205830" w:rsidP="00205830">
            <w:pPr>
              <w:pStyle w:val="Tabletext"/>
              <w:rPr>
                <w:color w:val="000000"/>
              </w:rPr>
            </w:pPr>
          </w:p>
        </w:tc>
        <w:tc>
          <w:tcPr>
            <w:tcW w:w="947" w:type="dxa"/>
            <w:tcBorders>
              <w:top w:val="nil"/>
              <w:left w:val="nil"/>
              <w:bottom w:val="nil"/>
              <w:right w:val="single" w:sz="4" w:space="0" w:color="auto"/>
            </w:tcBorders>
            <w:vAlign w:val="center"/>
          </w:tcPr>
          <w:p w14:paraId="25E71E07" w14:textId="77777777" w:rsidR="00205830" w:rsidRPr="00F55AD7" w:rsidRDefault="00205830" w:rsidP="00205830">
            <w:pPr>
              <w:pStyle w:val="Tabletext"/>
            </w:pPr>
          </w:p>
        </w:tc>
        <w:tc>
          <w:tcPr>
            <w:tcW w:w="1430" w:type="dxa"/>
            <w:tcBorders>
              <w:left w:val="single" w:sz="4" w:space="0" w:color="auto"/>
              <w:bottom w:val="single" w:sz="4" w:space="0" w:color="auto"/>
            </w:tcBorders>
          </w:tcPr>
          <w:p w14:paraId="2E77A978" w14:textId="77777777" w:rsidR="00205830" w:rsidRPr="00F55AD7" w:rsidRDefault="00205830" w:rsidP="00205830">
            <w:pPr>
              <w:pStyle w:val="Tabletext"/>
            </w:pPr>
            <w:r w:rsidRPr="005F65EA">
              <w:rPr>
                <w:rFonts w:eastAsia="Times New Roman"/>
                <w:w w:val="105"/>
                <w:lang w:val="en-US" w:eastAsia="en-AU"/>
              </w:rPr>
              <w:t>Hundred</w:t>
            </w:r>
          </w:p>
        </w:tc>
        <w:tc>
          <w:tcPr>
            <w:tcW w:w="2206" w:type="dxa"/>
            <w:tcBorders>
              <w:bottom w:val="single" w:sz="4" w:space="0" w:color="auto"/>
            </w:tcBorders>
          </w:tcPr>
          <w:p w14:paraId="3FAD198A" w14:textId="77777777" w:rsidR="00205830" w:rsidRPr="00F55AD7" w:rsidRDefault="00205830" w:rsidP="00205830">
            <w:pPr>
              <w:pStyle w:val="Tabletext"/>
            </w:pPr>
            <w:r w:rsidRPr="005F65EA">
              <w:rPr>
                <w:rFonts w:eastAsia="Times New Roman"/>
                <w:b/>
                <w:w w:val="105"/>
                <w:lang w:val="en-US" w:eastAsia="en-AU"/>
              </w:rPr>
              <w:t>hun</w:t>
            </w:r>
            <w:r w:rsidRPr="005F65EA">
              <w:rPr>
                <w:rFonts w:eastAsia="Times New Roman"/>
                <w:w w:val="105"/>
                <w:lang w:val="en-US" w:eastAsia="en-AU"/>
              </w:rPr>
              <w:t xml:space="preserve"> dred</w:t>
            </w:r>
          </w:p>
        </w:tc>
      </w:tr>
      <w:tr w:rsidR="00205830" w:rsidRPr="00F55AD7" w14:paraId="25A8A07B" w14:textId="77777777" w:rsidTr="00205830">
        <w:trPr>
          <w:cantSplit/>
          <w:jc w:val="center"/>
        </w:trPr>
        <w:tc>
          <w:tcPr>
            <w:tcW w:w="1124" w:type="dxa"/>
            <w:vAlign w:val="center"/>
          </w:tcPr>
          <w:p w14:paraId="620CCB06" w14:textId="77777777" w:rsidR="00205830" w:rsidRPr="00F55AD7" w:rsidRDefault="00205830" w:rsidP="00205830">
            <w:pPr>
              <w:pStyle w:val="Tabletext"/>
            </w:pPr>
            <w:r w:rsidRPr="005F65EA">
              <w:rPr>
                <w:rFonts w:eastAsia="Times New Roman"/>
                <w:b/>
                <w:w w:val="105"/>
                <w:lang w:val="en-US" w:eastAsia="en-AU"/>
              </w:rPr>
              <w:t>2</w:t>
            </w:r>
          </w:p>
        </w:tc>
        <w:tc>
          <w:tcPr>
            <w:tcW w:w="1386" w:type="dxa"/>
            <w:vAlign w:val="center"/>
          </w:tcPr>
          <w:p w14:paraId="1FD58EE8" w14:textId="77777777" w:rsidR="00205830" w:rsidRDefault="00205830" w:rsidP="00205830">
            <w:pPr>
              <w:pStyle w:val="Tabletext"/>
            </w:pPr>
            <w:r w:rsidRPr="005F65EA">
              <w:rPr>
                <w:rFonts w:eastAsia="Times New Roman"/>
                <w:w w:val="105"/>
                <w:lang w:val="en-US" w:eastAsia="en-AU"/>
              </w:rPr>
              <w:t>two</w:t>
            </w:r>
          </w:p>
        </w:tc>
        <w:tc>
          <w:tcPr>
            <w:tcW w:w="2206" w:type="dxa"/>
            <w:vAlign w:val="center"/>
          </w:tcPr>
          <w:p w14:paraId="5ED81912" w14:textId="77777777" w:rsidR="00205830" w:rsidRDefault="00205830" w:rsidP="00205830">
            <w:pPr>
              <w:pStyle w:val="Tabletext"/>
            </w:pPr>
            <w:r w:rsidRPr="005F65EA">
              <w:rPr>
                <w:rFonts w:eastAsia="Times New Roman"/>
                <w:b/>
                <w:bCs/>
                <w:w w:val="105"/>
                <w:lang w:val="en-US" w:eastAsia="en-AU"/>
              </w:rPr>
              <w:t>too</w:t>
            </w:r>
          </w:p>
        </w:tc>
        <w:tc>
          <w:tcPr>
            <w:tcW w:w="534" w:type="dxa"/>
            <w:tcBorders>
              <w:top w:val="nil"/>
              <w:bottom w:val="nil"/>
              <w:right w:val="nil"/>
            </w:tcBorders>
          </w:tcPr>
          <w:p w14:paraId="2346A99F" w14:textId="77777777" w:rsidR="00205830" w:rsidRDefault="00205830" w:rsidP="00205830">
            <w:pPr>
              <w:pStyle w:val="Tabletext"/>
            </w:pPr>
          </w:p>
        </w:tc>
        <w:tc>
          <w:tcPr>
            <w:tcW w:w="947" w:type="dxa"/>
            <w:tcBorders>
              <w:top w:val="nil"/>
              <w:left w:val="nil"/>
              <w:bottom w:val="nil"/>
              <w:right w:val="single" w:sz="4" w:space="0" w:color="auto"/>
            </w:tcBorders>
            <w:vAlign w:val="center"/>
          </w:tcPr>
          <w:p w14:paraId="68E609AF" w14:textId="77777777" w:rsidR="00205830" w:rsidRPr="00F55AD7" w:rsidRDefault="00205830" w:rsidP="00205830">
            <w:pPr>
              <w:pStyle w:val="Tabletext"/>
            </w:pPr>
          </w:p>
        </w:tc>
        <w:tc>
          <w:tcPr>
            <w:tcW w:w="1430" w:type="dxa"/>
            <w:tcBorders>
              <w:left w:val="single" w:sz="4" w:space="0" w:color="auto"/>
              <w:bottom w:val="single" w:sz="4" w:space="0" w:color="auto"/>
            </w:tcBorders>
          </w:tcPr>
          <w:p w14:paraId="5C0E5F01" w14:textId="77777777" w:rsidR="00205830" w:rsidRPr="00F55AD7" w:rsidRDefault="00205830" w:rsidP="00205830">
            <w:pPr>
              <w:pStyle w:val="Tabletext"/>
            </w:pPr>
            <w:r w:rsidRPr="005F65EA">
              <w:rPr>
                <w:rFonts w:eastAsia="Times New Roman"/>
                <w:bCs/>
                <w:w w:val="105"/>
                <w:lang w:val="en-US" w:eastAsia="en-AU"/>
              </w:rPr>
              <w:t>Thousand</w:t>
            </w:r>
          </w:p>
        </w:tc>
        <w:tc>
          <w:tcPr>
            <w:tcW w:w="2206" w:type="dxa"/>
            <w:tcBorders>
              <w:bottom w:val="single" w:sz="4" w:space="0" w:color="auto"/>
            </w:tcBorders>
          </w:tcPr>
          <w:p w14:paraId="2E5FA0CD" w14:textId="77777777" w:rsidR="00205830" w:rsidRPr="00F55AD7" w:rsidRDefault="00205830" w:rsidP="00205830">
            <w:pPr>
              <w:pStyle w:val="Tabletext"/>
            </w:pPr>
            <w:r w:rsidRPr="005F65EA">
              <w:rPr>
                <w:rFonts w:eastAsia="Times New Roman"/>
                <w:b/>
                <w:bCs/>
                <w:w w:val="105"/>
                <w:lang w:val="en-US" w:eastAsia="en-AU"/>
              </w:rPr>
              <w:t>tou sand</w:t>
            </w:r>
          </w:p>
        </w:tc>
      </w:tr>
      <w:tr w:rsidR="00205830" w:rsidRPr="00F55AD7" w14:paraId="7B08C4DA" w14:textId="77777777" w:rsidTr="00205830">
        <w:trPr>
          <w:cantSplit/>
          <w:jc w:val="center"/>
        </w:trPr>
        <w:tc>
          <w:tcPr>
            <w:tcW w:w="1124" w:type="dxa"/>
            <w:vAlign w:val="center"/>
          </w:tcPr>
          <w:p w14:paraId="51215783" w14:textId="77777777" w:rsidR="00205830" w:rsidRPr="00BC5D45" w:rsidRDefault="00205830" w:rsidP="00205830">
            <w:pPr>
              <w:pStyle w:val="Tabletext"/>
              <w:rPr>
                <w:rFonts w:cs="Calibri"/>
                <w:b/>
                <w:color w:val="44484B"/>
                <w:w w:val="95"/>
              </w:rPr>
            </w:pPr>
            <w:r w:rsidRPr="005F65EA">
              <w:rPr>
                <w:rFonts w:eastAsia="Times New Roman"/>
                <w:b/>
                <w:w w:val="105"/>
                <w:lang w:val="en-US" w:eastAsia="en-AU"/>
              </w:rPr>
              <w:t>3</w:t>
            </w:r>
          </w:p>
        </w:tc>
        <w:tc>
          <w:tcPr>
            <w:tcW w:w="1386" w:type="dxa"/>
            <w:vAlign w:val="center"/>
          </w:tcPr>
          <w:p w14:paraId="07272BB6" w14:textId="77777777" w:rsidR="00205830" w:rsidRPr="00BC5D45" w:rsidRDefault="00205830" w:rsidP="00205830">
            <w:pPr>
              <w:pStyle w:val="Tabletext"/>
              <w:rPr>
                <w:rFonts w:cs="Calibri"/>
                <w:color w:val="44484B"/>
                <w:w w:val="115"/>
              </w:rPr>
            </w:pPr>
            <w:r w:rsidRPr="005F65EA">
              <w:rPr>
                <w:rFonts w:eastAsia="Times New Roman"/>
                <w:w w:val="105"/>
                <w:lang w:val="en-US" w:eastAsia="en-AU"/>
              </w:rPr>
              <w:t>three</w:t>
            </w:r>
          </w:p>
        </w:tc>
        <w:tc>
          <w:tcPr>
            <w:tcW w:w="2206" w:type="dxa"/>
            <w:vAlign w:val="center"/>
          </w:tcPr>
          <w:p w14:paraId="04C4A6E8" w14:textId="77777777" w:rsidR="00205830" w:rsidRPr="00BC5D45" w:rsidRDefault="00205830" w:rsidP="00205830">
            <w:pPr>
              <w:pStyle w:val="Tabletext"/>
              <w:rPr>
                <w:rFonts w:cs="Calibri"/>
                <w:b/>
                <w:color w:val="44484B"/>
              </w:rPr>
            </w:pPr>
            <w:r w:rsidRPr="005F65EA">
              <w:rPr>
                <w:rFonts w:eastAsia="Times New Roman"/>
                <w:b/>
                <w:bCs/>
                <w:w w:val="105"/>
                <w:lang w:val="en-US" w:eastAsia="en-AU"/>
              </w:rPr>
              <w:t>tree</w:t>
            </w:r>
          </w:p>
        </w:tc>
        <w:tc>
          <w:tcPr>
            <w:tcW w:w="534" w:type="dxa"/>
            <w:tcBorders>
              <w:top w:val="nil"/>
              <w:bottom w:val="nil"/>
              <w:right w:val="nil"/>
            </w:tcBorders>
          </w:tcPr>
          <w:p w14:paraId="0743D831" w14:textId="77777777" w:rsidR="00205830" w:rsidRDefault="00205830" w:rsidP="00205830">
            <w:pPr>
              <w:pStyle w:val="Tabletext"/>
            </w:pPr>
          </w:p>
        </w:tc>
        <w:tc>
          <w:tcPr>
            <w:tcW w:w="947" w:type="dxa"/>
            <w:tcBorders>
              <w:top w:val="nil"/>
              <w:left w:val="nil"/>
              <w:bottom w:val="nil"/>
              <w:right w:val="nil"/>
            </w:tcBorders>
            <w:vAlign w:val="center"/>
          </w:tcPr>
          <w:p w14:paraId="50C99555" w14:textId="77777777" w:rsidR="00205830" w:rsidRDefault="00205830" w:rsidP="00205830">
            <w:pPr>
              <w:pStyle w:val="Tabletext"/>
            </w:pPr>
          </w:p>
        </w:tc>
        <w:tc>
          <w:tcPr>
            <w:tcW w:w="1430" w:type="dxa"/>
            <w:tcBorders>
              <w:top w:val="single" w:sz="4" w:space="0" w:color="auto"/>
              <w:left w:val="nil"/>
              <w:bottom w:val="nil"/>
              <w:right w:val="nil"/>
            </w:tcBorders>
            <w:vAlign w:val="center"/>
          </w:tcPr>
          <w:p w14:paraId="6072CD4C" w14:textId="77777777" w:rsidR="00205830" w:rsidRDefault="00205830" w:rsidP="00205830">
            <w:pPr>
              <w:pStyle w:val="Tabletext"/>
            </w:pPr>
          </w:p>
        </w:tc>
        <w:tc>
          <w:tcPr>
            <w:tcW w:w="2206" w:type="dxa"/>
            <w:tcBorders>
              <w:top w:val="single" w:sz="4" w:space="0" w:color="auto"/>
              <w:left w:val="nil"/>
              <w:bottom w:val="nil"/>
              <w:right w:val="nil"/>
            </w:tcBorders>
            <w:vAlign w:val="center"/>
          </w:tcPr>
          <w:p w14:paraId="2F3ABA45" w14:textId="77777777" w:rsidR="00205830" w:rsidRDefault="00205830" w:rsidP="00205830">
            <w:pPr>
              <w:pStyle w:val="Tabletext"/>
            </w:pPr>
          </w:p>
        </w:tc>
      </w:tr>
      <w:tr w:rsidR="00205830" w:rsidRPr="00F55AD7" w14:paraId="0A64BF5B" w14:textId="77777777" w:rsidTr="00205830">
        <w:trPr>
          <w:cantSplit/>
          <w:jc w:val="center"/>
        </w:trPr>
        <w:tc>
          <w:tcPr>
            <w:tcW w:w="1124" w:type="dxa"/>
            <w:vAlign w:val="center"/>
          </w:tcPr>
          <w:p w14:paraId="1A74CC98" w14:textId="77777777" w:rsidR="00205830" w:rsidRPr="00BC5D45" w:rsidRDefault="00205830" w:rsidP="00205830">
            <w:pPr>
              <w:pStyle w:val="Tabletext"/>
              <w:rPr>
                <w:rFonts w:cs="Calibri"/>
                <w:b/>
                <w:color w:val="44484B"/>
                <w:w w:val="95"/>
              </w:rPr>
            </w:pPr>
            <w:r w:rsidRPr="005F65EA">
              <w:rPr>
                <w:rFonts w:eastAsia="Times New Roman"/>
                <w:b/>
                <w:w w:val="105"/>
                <w:lang w:val="en-US" w:eastAsia="en-AU"/>
              </w:rPr>
              <w:t>4</w:t>
            </w:r>
          </w:p>
        </w:tc>
        <w:tc>
          <w:tcPr>
            <w:tcW w:w="1386" w:type="dxa"/>
            <w:vAlign w:val="center"/>
          </w:tcPr>
          <w:p w14:paraId="0DD99E31" w14:textId="77777777" w:rsidR="00205830" w:rsidRPr="00BC5D45" w:rsidRDefault="00205830" w:rsidP="00205830">
            <w:pPr>
              <w:pStyle w:val="Tabletext"/>
              <w:rPr>
                <w:rFonts w:cs="Calibri"/>
                <w:color w:val="44484B"/>
                <w:w w:val="115"/>
              </w:rPr>
            </w:pPr>
            <w:r w:rsidRPr="005F65EA">
              <w:rPr>
                <w:rFonts w:eastAsia="Times New Roman"/>
                <w:w w:val="105"/>
                <w:lang w:val="en-US" w:eastAsia="en-AU"/>
              </w:rPr>
              <w:t>four</w:t>
            </w:r>
          </w:p>
        </w:tc>
        <w:tc>
          <w:tcPr>
            <w:tcW w:w="2206" w:type="dxa"/>
            <w:vAlign w:val="center"/>
          </w:tcPr>
          <w:p w14:paraId="70966F67" w14:textId="77777777" w:rsidR="00205830" w:rsidRPr="00BC5D45" w:rsidRDefault="00205830" w:rsidP="00205830">
            <w:pPr>
              <w:pStyle w:val="Tabletext"/>
              <w:rPr>
                <w:rFonts w:cs="Calibri"/>
                <w:b/>
                <w:color w:val="44484B"/>
              </w:rPr>
            </w:pPr>
            <w:r w:rsidRPr="005F65EA">
              <w:rPr>
                <w:rFonts w:eastAsia="Times New Roman"/>
                <w:b/>
                <w:bCs/>
                <w:w w:val="105"/>
                <w:lang w:val="en-US" w:eastAsia="en-AU"/>
              </w:rPr>
              <w:t>fower</w:t>
            </w:r>
          </w:p>
        </w:tc>
        <w:tc>
          <w:tcPr>
            <w:tcW w:w="534" w:type="dxa"/>
            <w:tcBorders>
              <w:top w:val="nil"/>
              <w:bottom w:val="nil"/>
              <w:right w:val="nil"/>
            </w:tcBorders>
          </w:tcPr>
          <w:p w14:paraId="563CA5B2" w14:textId="77777777" w:rsidR="00205830" w:rsidRDefault="00205830" w:rsidP="00205830">
            <w:pPr>
              <w:pStyle w:val="Tabletext"/>
            </w:pPr>
          </w:p>
        </w:tc>
        <w:tc>
          <w:tcPr>
            <w:tcW w:w="947" w:type="dxa"/>
            <w:tcBorders>
              <w:top w:val="nil"/>
              <w:left w:val="nil"/>
              <w:bottom w:val="nil"/>
              <w:right w:val="nil"/>
            </w:tcBorders>
            <w:vAlign w:val="center"/>
          </w:tcPr>
          <w:p w14:paraId="6FAD916D" w14:textId="77777777" w:rsidR="00205830" w:rsidRDefault="00205830" w:rsidP="00205830">
            <w:pPr>
              <w:pStyle w:val="Tabletext"/>
            </w:pPr>
          </w:p>
        </w:tc>
        <w:tc>
          <w:tcPr>
            <w:tcW w:w="1430" w:type="dxa"/>
            <w:tcBorders>
              <w:top w:val="nil"/>
              <w:left w:val="nil"/>
              <w:bottom w:val="nil"/>
              <w:right w:val="nil"/>
            </w:tcBorders>
            <w:vAlign w:val="center"/>
          </w:tcPr>
          <w:p w14:paraId="70B0F4C9" w14:textId="77777777" w:rsidR="00205830" w:rsidRDefault="00205830" w:rsidP="00205830">
            <w:pPr>
              <w:pStyle w:val="Tabletext"/>
            </w:pPr>
          </w:p>
        </w:tc>
        <w:tc>
          <w:tcPr>
            <w:tcW w:w="2206" w:type="dxa"/>
            <w:tcBorders>
              <w:top w:val="nil"/>
              <w:left w:val="nil"/>
              <w:bottom w:val="nil"/>
              <w:right w:val="nil"/>
            </w:tcBorders>
            <w:vAlign w:val="center"/>
          </w:tcPr>
          <w:p w14:paraId="4FABBC54" w14:textId="77777777" w:rsidR="00205830" w:rsidRDefault="00205830" w:rsidP="00205830">
            <w:pPr>
              <w:pStyle w:val="Tabletext"/>
            </w:pPr>
          </w:p>
        </w:tc>
      </w:tr>
      <w:tr w:rsidR="00205830" w:rsidRPr="00F55AD7" w14:paraId="2205BD5A" w14:textId="77777777" w:rsidTr="00205830">
        <w:trPr>
          <w:cantSplit/>
          <w:jc w:val="center"/>
        </w:trPr>
        <w:tc>
          <w:tcPr>
            <w:tcW w:w="1124" w:type="dxa"/>
            <w:vAlign w:val="center"/>
          </w:tcPr>
          <w:p w14:paraId="560DBB8E" w14:textId="77777777" w:rsidR="00205830" w:rsidRPr="00BC5D45" w:rsidRDefault="00205830" w:rsidP="00205830">
            <w:pPr>
              <w:pStyle w:val="Tabletext"/>
              <w:rPr>
                <w:rFonts w:cs="Calibri"/>
                <w:b/>
                <w:color w:val="44484B"/>
                <w:w w:val="95"/>
              </w:rPr>
            </w:pPr>
            <w:r w:rsidRPr="005F65EA">
              <w:rPr>
                <w:rFonts w:eastAsia="Times New Roman"/>
                <w:b/>
                <w:w w:val="105"/>
                <w:lang w:val="en-US" w:eastAsia="en-AU"/>
              </w:rPr>
              <w:t>5</w:t>
            </w:r>
          </w:p>
        </w:tc>
        <w:tc>
          <w:tcPr>
            <w:tcW w:w="1386" w:type="dxa"/>
            <w:vAlign w:val="center"/>
          </w:tcPr>
          <w:p w14:paraId="67E12AF3" w14:textId="77777777" w:rsidR="00205830" w:rsidRPr="00BC5D45" w:rsidRDefault="00205830" w:rsidP="00205830">
            <w:pPr>
              <w:pStyle w:val="Tabletext"/>
              <w:rPr>
                <w:rFonts w:cs="Calibri"/>
                <w:color w:val="44484B"/>
                <w:w w:val="115"/>
              </w:rPr>
            </w:pPr>
            <w:r w:rsidRPr="005F65EA">
              <w:rPr>
                <w:rFonts w:eastAsia="Times New Roman"/>
                <w:w w:val="105"/>
                <w:lang w:val="en-US" w:eastAsia="en-AU"/>
              </w:rPr>
              <w:t>five</w:t>
            </w:r>
          </w:p>
        </w:tc>
        <w:tc>
          <w:tcPr>
            <w:tcW w:w="2206" w:type="dxa"/>
            <w:vAlign w:val="center"/>
          </w:tcPr>
          <w:p w14:paraId="4439897D" w14:textId="77777777" w:rsidR="00205830" w:rsidRPr="00BC5D45" w:rsidRDefault="00205830" w:rsidP="00205830">
            <w:pPr>
              <w:pStyle w:val="Tabletext"/>
              <w:rPr>
                <w:rFonts w:cs="Calibri"/>
                <w:b/>
                <w:color w:val="44484B"/>
              </w:rPr>
            </w:pPr>
            <w:r w:rsidRPr="005F65EA">
              <w:rPr>
                <w:rFonts w:eastAsia="Times New Roman"/>
                <w:b/>
                <w:bCs/>
                <w:w w:val="105"/>
                <w:lang w:val="en-US" w:eastAsia="en-AU"/>
              </w:rPr>
              <w:t>fife</w:t>
            </w:r>
          </w:p>
        </w:tc>
        <w:tc>
          <w:tcPr>
            <w:tcW w:w="534" w:type="dxa"/>
            <w:tcBorders>
              <w:top w:val="nil"/>
              <w:bottom w:val="nil"/>
              <w:right w:val="nil"/>
            </w:tcBorders>
          </w:tcPr>
          <w:p w14:paraId="6E5C58C0" w14:textId="77777777" w:rsidR="00205830" w:rsidRDefault="00205830" w:rsidP="00205830">
            <w:pPr>
              <w:pStyle w:val="Tabletext"/>
            </w:pPr>
          </w:p>
        </w:tc>
        <w:tc>
          <w:tcPr>
            <w:tcW w:w="947" w:type="dxa"/>
            <w:tcBorders>
              <w:top w:val="nil"/>
              <w:left w:val="nil"/>
              <w:bottom w:val="nil"/>
              <w:right w:val="nil"/>
            </w:tcBorders>
            <w:vAlign w:val="center"/>
          </w:tcPr>
          <w:p w14:paraId="67C59D82" w14:textId="77777777" w:rsidR="00205830" w:rsidRDefault="00205830" w:rsidP="00205830">
            <w:pPr>
              <w:pStyle w:val="Tabletext"/>
            </w:pPr>
          </w:p>
        </w:tc>
        <w:tc>
          <w:tcPr>
            <w:tcW w:w="1430" w:type="dxa"/>
            <w:tcBorders>
              <w:top w:val="nil"/>
              <w:left w:val="nil"/>
              <w:bottom w:val="nil"/>
              <w:right w:val="nil"/>
            </w:tcBorders>
            <w:vAlign w:val="center"/>
          </w:tcPr>
          <w:p w14:paraId="23386376" w14:textId="77777777" w:rsidR="00205830" w:rsidRDefault="00205830" w:rsidP="00205830">
            <w:pPr>
              <w:pStyle w:val="Tabletext"/>
            </w:pPr>
          </w:p>
        </w:tc>
        <w:tc>
          <w:tcPr>
            <w:tcW w:w="2206" w:type="dxa"/>
            <w:tcBorders>
              <w:top w:val="nil"/>
              <w:left w:val="nil"/>
              <w:bottom w:val="nil"/>
              <w:right w:val="nil"/>
            </w:tcBorders>
            <w:vAlign w:val="center"/>
          </w:tcPr>
          <w:p w14:paraId="454C7A89" w14:textId="77777777" w:rsidR="00205830" w:rsidRDefault="00205830" w:rsidP="00205830">
            <w:pPr>
              <w:pStyle w:val="Tabletext"/>
            </w:pPr>
          </w:p>
        </w:tc>
      </w:tr>
      <w:tr w:rsidR="00205830" w:rsidRPr="00F55AD7" w14:paraId="4927D0CF" w14:textId="77777777" w:rsidTr="00205830">
        <w:trPr>
          <w:cantSplit/>
          <w:jc w:val="center"/>
        </w:trPr>
        <w:tc>
          <w:tcPr>
            <w:tcW w:w="1124" w:type="dxa"/>
            <w:vAlign w:val="center"/>
          </w:tcPr>
          <w:p w14:paraId="513DE888" w14:textId="77777777" w:rsidR="00205830" w:rsidRPr="00BC5D45" w:rsidRDefault="00205830" w:rsidP="00205830">
            <w:pPr>
              <w:pStyle w:val="Tabletext"/>
              <w:rPr>
                <w:rFonts w:cs="Calibri"/>
                <w:b/>
                <w:color w:val="44484B"/>
                <w:w w:val="95"/>
              </w:rPr>
            </w:pPr>
            <w:r w:rsidRPr="005F65EA">
              <w:rPr>
                <w:rFonts w:eastAsia="Times New Roman"/>
                <w:b/>
                <w:w w:val="105"/>
                <w:lang w:val="en-US" w:eastAsia="en-AU"/>
              </w:rPr>
              <w:t>6</w:t>
            </w:r>
          </w:p>
        </w:tc>
        <w:tc>
          <w:tcPr>
            <w:tcW w:w="1386" w:type="dxa"/>
            <w:vAlign w:val="center"/>
          </w:tcPr>
          <w:p w14:paraId="4F0E8425" w14:textId="77777777" w:rsidR="00205830" w:rsidRPr="00BC5D45" w:rsidRDefault="00205830" w:rsidP="00205830">
            <w:pPr>
              <w:pStyle w:val="Tabletext"/>
              <w:rPr>
                <w:rFonts w:cs="Calibri"/>
                <w:color w:val="44484B"/>
                <w:w w:val="115"/>
              </w:rPr>
            </w:pPr>
            <w:r w:rsidRPr="005F65EA">
              <w:rPr>
                <w:rFonts w:eastAsia="Times New Roman"/>
                <w:w w:val="105"/>
                <w:lang w:val="en-US" w:eastAsia="en-AU"/>
              </w:rPr>
              <w:t>six</w:t>
            </w:r>
          </w:p>
        </w:tc>
        <w:tc>
          <w:tcPr>
            <w:tcW w:w="2206" w:type="dxa"/>
            <w:vAlign w:val="center"/>
          </w:tcPr>
          <w:p w14:paraId="7AF05801" w14:textId="77777777" w:rsidR="00205830" w:rsidRPr="00BC5D45" w:rsidRDefault="00205830" w:rsidP="00205830">
            <w:pPr>
              <w:pStyle w:val="Tabletext"/>
              <w:rPr>
                <w:rFonts w:cs="Calibri"/>
                <w:b/>
                <w:color w:val="44484B"/>
              </w:rPr>
            </w:pPr>
            <w:r w:rsidRPr="005F65EA">
              <w:rPr>
                <w:rFonts w:eastAsia="Times New Roman"/>
                <w:w w:val="105"/>
                <w:lang w:val="en-US" w:eastAsia="en-AU"/>
              </w:rPr>
              <w:t>six</w:t>
            </w:r>
          </w:p>
        </w:tc>
        <w:tc>
          <w:tcPr>
            <w:tcW w:w="534" w:type="dxa"/>
            <w:tcBorders>
              <w:top w:val="nil"/>
              <w:bottom w:val="nil"/>
              <w:right w:val="nil"/>
            </w:tcBorders>
          </w:tcPr>
          <w:p w14:paraId="716D1306" w14:textId="77777777" w:rsidR="00205830" w:rsidRDefault="00205830" w:rsidP="00205830">
            <w:pPr>
              <w:pStyle w:val="Tabletext"/>
            </w:pPr>
          </w:p>
        </w:tc>
        <w:tc>
          <w:tcPr>
            <w:tcW w:w="947" w:type="dxa"/>
            <w:tcBorders>
              <w:top w:val="nil"/>
              <w:left w:val="nil"/>
              <w:bottom w:val="nil"/>
              <w:right w:val="nil"/>
            </w:tcBorders>
            <w:vAlign w:val="center"/>
          </w:tcPr>
          <w:p w14:paraId="007FC658" w14:textId="77777777" w:rsidR="00205830" w:rsidRDefault="00205830" w:rsidP="00205830">
            <w:pPr>
              <w:pStyle w:val="Tabletext"/>
            </w:pPr>
          </w:p>
        </w:tc>
        <w:tc>
          <w:tcPr>
            <w:tcW w:w="1430" w:type="dxa"/>
            <w:tcBorders>
              <w:top w:val="nil"/>
              <w:left w:val="nil"/>
              <w:bottom w:val="nil"/>
              <w:right w:val="nil"/>
            </w:tcBorders>
            <w:vAlign w:val="center"/>
          </w:tcPr>
          <w:p w14:paraId="40E8C681" w14:textId="77777777" w:rsidR="00205830" w:rsidRDefault="00205830" w:rsidP="00205830">
            <w:pPr>
              <w:pStyle w:val="Tabletext"/>
            </w:pPr>
          </w:p>
        </w:tc>
        <w:tc>
          <w:tcPr>
            <w:tcW w:w="2206" w:type="dxa"/>
            <w:tcBorders>
              <w:top w:val="nil"/>
              <w:left w:val="nil"/>
              <w:bottom w:val="nil"/>
              <w:right w:val="nil"/>
            </w:tcBorders>
            <w:vAlign w:val="center"/>
          </w:tcPr>
          <w:p w14:paraId="3D1426F8" w14:textId="77777777" w:rsidR="00205830" w:rsidRDefault="00205830" w:rsidP="00205830">
            <w:pPr>
              <w:pStyle w:val="Tabletext"/>
            </w:pPr>
          </w:p>
        </w:tc>
      </w:tr>
      <w:tr w:rsidR="00205830" w:rsidRPr="00F55AD7" w14:paraId="7D640AF5" w14:textId="77777777" w:rsidTr="00205830">
        <w:trPr>
          <w:cantSplit/>
          <w:jc w:val="center"/>
        </w:trPr>
        <w:tc>
          <w:tcPr>
            <w:tcW w:w="1124" w:type="dxa"/>
            <w:vAlign w:val="center"/>
          </w:tcPr>
          <w:p w14:paraId="17827170" w14:textId="77777777" w:rsidR="00205830" w:rsidRPr="00BC5D45" w:rsidRDefault="00205830" w:rsidP="00205830">
            <w:pPr>
              <w:pStyle w:val="Tabletext"/>
              <w:rPr>
                <w:rFonts w:cs="Calibri"/>
                <w:b/>
                <w:color w:val="44484B"/>
                <w:w w:val="95"/>
              </w:rPr>
            </w:pPr>
            <w:r w:rsidRPr="005F65EA">
              <w:rPr>
                <w:rFonts w:eastAsia="Times New Roman"/>
                <w:b/>
                <w:w w:val="105"/>
                <w:lang w:val="en-US" w:eastAsia="en-AU"/>
              </w:rPr>
              <w:t>7</w:t>
            </w:r>
          </w:p>
        </w:tc>
        <w:tc>
          <w:tcPr>
            <w:tcW w:w="1386" w:type="dxa"/>
            <w:vAlign w:val="center"/>
          </w:tcPr>
          <w:p w14:paraId="0246A02C" w14:textId="77777777" w:rsidR="00205830" w:rsidRPr="00BC5D45" w:rsidRDefault="00205830" w:rsidP="00205830">
            <w:pPr>
              <w:pStyle w:val="Tabletext"/>
              <w:rPr>
                <w:rFonts w:cs="Calibri"/>
                <w:color w:val="44484B"/>
                <w:w w:val="115"/>
              </w:rPr>
            </w:pPr>
            <w:r w:rsidRPr="005F65EA">
              <w:rPr>
                <w:rFonts w:eastAsia="Times New Roman"/>
                <w:w w:val="105"/>
                <w:lang w:val="en-US" w:eastAsia="en-AU"/>
              </w:rPr>
              <w:t>seven</w:t>
            </w:r>
          </w:p>
        </w:tc>
        <w:tc>
          <w:tcPr>
            <w:tcW w:w="2206" w:type="dxa"/>
            <w:vAlign w:val="center"/>
          </w:tcPr>
          <w:p w14:paraId="6A7B5A39" w14:textId="77777777" w:rsidR="00205830" w:rsidRPr="00BC5D45" w:rsidRDefault="00205830" w:rsidP="00205830">
            <w:pPr>
              <w:pStyle w:val="Tabletext"/>
              <w:rPr>
                <w:rFonts w:cs="Calibri"/>
                <w:b/>
                <w:color w:val="44484B"/>
              </w:rPr>
            </w:pPr>
            <w:r w:rsidRPr="005F65EA">
              <w:rPr>
                <w:rFonts w:eastAsia="Times New Roman"/>
                <w:w w:val="105"/>
                <w:lang w:val="en-US" w:eastAsia="en-AU"/>
              </w:rPr>
              <w:t>seven</w:t>
            </w:r>
          </w:p>
        </w:tc>
        <w:tc>
          <w:tcPr>
            <w:tcW w:w="534" w:type="dxa"/>
            <w:tcBorders>
              <w:top w:val="nil"/>
              <w:bottom w:val="nil"/>
              <w:right w:val="nil"/>
            </w:tcBorders>
          </w:tcPr>
          <w:p w14:paraId="19413D4A" w14:textId="77777777" w:rsidR="00205830" w:rsidRDefault="00205830" w:rsidP="00205830">
            <w:pPr>
              <w:pStyle w:val="Tabletext"/>
            </w:pPr>
          </w:p>
        </w:tc>
        <w:tc>
          <w:tcPr>
            <w:tcW w:w="947" w:type="dxa"/>
            <w:tcBorders>
              <w:top w:val="nil"/>
              <w:left w:val="nil"/>
              <w:bottom w:val="nil"/>
              <w:right w:val="nil"/>
            </w:tcBorders>
            <w:vAlign w:val="center"/>
          </w:tcPr>
          <w:p w14:paraId="76D8FEAB" w14:textId="77777777" w:rsidR="00205830" w:rsidRDefault="00205830" w:rsidP="00205830">
            <w:pPr>
              <w:pStyle w:val="Tabletext"/>
            </w:pPr>
          </w:p>
        </w:tc>
        <w:tc>
          <w:tcPr>
            <w:tcW w:w="1430" w:type="dxa"/>
            <w:tcBorders>
              <w:top w:val="nil"/>
              <w:left w:val="nil"/>
              <w:bottom w:val="nil"/>
              <w:right w:val="nil"/>
            </w:tcBorders>
            <w:vAlign w:val="center"/>
          </w:tcPr>
          <w:p w14:paraId="7DAEEE90" w14:textId="77777777" w:rsidR="00205830" w:rsidRDefault="00205830" w:rsidP="00205830">
            <w:pPr>
              <w:pStyle w:val="Tabletext"/>
            </w:pPr>
          </w:p>
        </w:tc>
        <w:tc>
          <w:tcPr>
            <w:tcW w:w="2206" w:type="dxa"/>
            <w:tcBorders>
              <w:top w:val="nil"/>
              <w:left w:val="nil"/>
              <w:bottom w:val="nil"/>
              <w:right w:val="nil"/>
            </w:tcBorders>
            <w:vAlign w:val="center"/>
          </w:tcPr>
          <w:p w14:paraId="3B0301AD" w14:textId="77777777" w:rsidR="00205830" w:rsidRDefault="00205830" w:rsidP="00205830">
            <w:pPr>
              <w:pStyle w:val="Tabletext"/>
            </w:pPr>
          </w:p>
        </w:tc>
      </w:tr>
      <w:tr w:rsidR="00205830" w:rsidRPr="00F55AD7" w14:paraId="0B73C31D" w14:textId="77777777" w:rsidTr="00205830">
        <w:trPr>
          <w:cantSplit/>
          <w:jc w:val="center"/>
        </w:trPr>
        <w:tc>
          <w:tcPr>
            <w:tcW w:w="1124" w:type="dxa"/>
            <w:vAlign w:val="center"/>
          </w:tcPr>
          <w:p w14:paraId="0205534A" w14:textId="77777777" w:rsidR="00205830" w:rsidRPr="00BC5D45" w:rsidRDefault="00205830" w:rsidP="00205830">
            <w:pPr>
              <w:pStyle w:val="Tabletext"/>
              <w:rPr>
                <w:rFonts w:cs="Calibri"/>
                <w:b/>
                <w:color w:val="44484B"/>
                <w:w w:val="95"/>
              </w:rPr>
            </w:pPr>
            <w:r w:rsidRPr="005F65EA">
              <w:rPr>
                <w:rFonts w:eastAsia="Times New Roman"/>
                <w:b/>
                <w:w w:val="105"/>
                <w:lang w:val="en-US" w:eastAsia="en-AU"/>
              </w:rPr>
              <w:t>8</w:t>
            </w:r>
          </w:p>
        </w:tc>
        <w:tc>
          <w:tcPr>
            <w:tcW w:w="1386" w:type="dxa"/>
            <w:vAlign w:val="center"/>
          </w:tcPr>
          <w:p w14:paraId="21590225" w14:textId="77777777" w:rsidR="00205830" w:rsidRPr="00BC5D45" w:rsidRDefault="00205830" w:rsidP="00205830">
            <w:pPr>
              <w:pStyle w:val="Tabletext"/>
              <w:rPr>
                <w:rFonts w:cs="Calibri"/>
                <w:color w:val="44484B"/>
                <w:w w:val="115"/>
              </w:rPr>
            </w:pPr>
            <w:r w:rsidRPr="005F65EA">
              <w:rPr>
                <w:rFonts w:eastAsia="Times New Roman"/>
                <w:w w:val="105"/>
                <w:lang w:val="en-US" w:eastAsia="en-AU"/>
              </w:rPr>
              <w:t>eight</w:t>
            </w:r>
          </w:p>
        </w:tc>
        <w:tc>
          <w:tcPr>
            <w:tcW w:w="2206" w:type="dxa"/>
            <w:vAlign w:val="center"/>
          </w:tcPr>
          <w:p w14:paraId="6EB40B20" w14:textId="77777777" w:rsidR="00205830" w:rsidRPr="00BC5D45" w:rsidRDefault="00205830" w:rsidP="00205830">
            <w:pPr>
              <w:pStyle w:val="Tabletext"/>
              <w:rPr>
                <w:rFonts w:cs="Calibri"/>
                <w:b/>
                <w:color w:val="44484B"/>
              </w:rPr>
            </w:pPr>
            <w:r w:rsidRPr="005F65EA">
              <w:rPr>
                <w:rFonts w:eastAsia="Times New Roman"/>
                <w:w w:val="105"/>
                <w:lang w:val="en-US" w:eastAsia="en-AU"/>
              </w:rPr>
              <w:t>ait</w:t>
            </w:r>
          </w:p>
        </w:tc>
        <w:tc>
          <w:tcPr>
            <w:tcW w:w="534" w:type="dxa"/>
            <w:tcBorders>
              <w:top w:val="nil"/>
              <w:bottom w:val="nil"/>
              <w:right w:val="nil"/>
            </w:tcBorders>
          </w:tcPr>
          <w:p w14:paraId="0C1BB8A0" w14:textId="77777777" w:rsidR="00205830" w:rsidRDefault="00205830" w:rsidP="00205830">
            <w:pPr>
              <w:pStyle w:val="Tabletext"/>
            </w:pPr>
          </w:p>
        </w:tc>
        <w:tc>
          <w:tcPr>
            <w:tcW w:w="947" w:type="dxa"/>
            <w:tcBorders>
              <w:top w:val="nil"/>
              <w:left w:val="nil"/>
              <w:bottom w:val="nil"/>
              <w:right w:val="nil"/>
            </w:tcBorders>
            <w:vAlign w:val="center"/>
          </w:tcPr>
          <w:p w14:paraId="1E86781E" w14:textId="77777777" w:rsidR="00205830" w:rsidRDefault="00205830" w:rsidP="00205830">
            <w:pPr>
              <w:pStyle w:val="Tabletext"/>
            </w:pPr>
          </w:p>
        </w:tc>
        <w:tc>
          <w:tcPr>
            <w:tcW w:w="1430" w:type="dxa"/>
            <w:tcBorders>
              <w:top w:val="nil"/>
              <w:left w:val="nil"/>
              <w:bottom w:val="nil"/>
              <w:right w:val="nil"/>
            </w:tcBorders>
            <w:vAlign w:val="center"/>
          </w:tcPr>
          <w:p w14:paraId="27BACDE6" w14:textId="77777777" w:rsidR="00205830" w:rsidRDefault="00205830" w:rsidP="00205830">
            <w:pPr>
              <w:pStyle w:val="Tabletext"/>
            </w:pPr>
          </w:p>
        </w:tc>
        <w:tc>
          <w:tcPr>
            <w:tcW w:w="2206" w:type="dxa"/>
            <w:tcBorders>
              <w:top w:val="nil"/>
              <w:left w:val="nil"/>
              <w:bottom w:val="nil"/>
              <w:right w:val="nil"/>
            </w:tcBorders>
            <w:vAlign w:val="center"/>
          </w:tcPr>
          <w:p w14:paraId="4479B078" w14:textId="77777777" w:rsidR="00205830" w:rsidRDefault="00205830" w:rsidP="00205830">
            <w:pPr>
              <w:pStyle w:val="Tabletext"/>
            </w:pPr>
          </w:p>
        </w:tc>
      </w:tr>
      <w:tr w:rsidR="00205830" w:rsidRPr="00F55AD7" w14:paraId="093700A2" w14:textId="77777777" w:rsidTr="00205830">
        <w:trPr>
          <w:cantSplit/>
          <w:jc w:val="center"/>
        </w:trPr>
        <w:tc>
          <w:tcPr>
            <w:tcW w:w="1124" w:type="dxa"/>
            <w:vAlign w:val="center"/>
          </w:tcPr>
          <w:p w14:paraId="7310E901" w14:textId="77777777" w:rsidR="00205830" w:rsidRPr="00BC5D45" w:rsidRDefault="00205830" w:rsidP="00205830">
            <w:pPr>
              <w:pStyle w:val="Tabletext"/>
              <w:rPr>
                <w:rFonts w:cs="Calibri"/>
                <w:b/>
                <w:color w:val="44484B"/>
                <w:w w:val="95"/>
              </w:rPr>
            </w:pPr>
            <w:r w:rsidRPr="005F65EA">
              <w:rPr>
                <w:rFonts w:eastAsia="Times New Roman"/>
                <w:b/>
                <w:w w:val="105"/>
                <w:lang w:val="en-US" w:eastAsia="en-AU"/>
              </w:rPr>
              <w:t>9</w:t>
            </w:r>
          </w:p>
        </w:tc>
        <w:tc>
          <w:tcPr>
            <w:tcW w:w="1386" w:type="dxa"/>
            <w:vAlign w:val="center"/>
          </w:tcPr>
          <w:p w14:paraId="6AC7B16A" w14:textId="77777777" w:rsidR="00205830" w:rsidRPr="00BC5D45" w:rsidRDefault="00205830" w:rsidP="00205830">
            <w:pPr>
              <w:pStyle w:val="Tabletext"/>
              <w:rPr>
                <w:rFonts w:cs="Calibri"/>
                <w:color w:val="44484B"/>
                <w:w w:val="115"/>
              </w:rPr>
            </w:pPr>
            <w:r w:rsidRPr="005F65EA">
              <w:rPr>
                <w:rFonts w:eastAsia="Times New Roman"/>
                <w:w w:val="105"/>
                <w:lang w:val="en-US" w:eastAsia="en-AU"/>
              </w:rPr>
              <w:t>nine</w:t>
            </w:r>
          </w:p>
        </w:tc>
        <w:tc>
          <w:tcPr>
            <w:tcW w:w="2206" w:type="dxa"/>
            <w:vAlign w:val="center"/>
          </w:tcPr>
          <w:p w14:paraId="09EE18A3" w14:textId="77777777" w:rsidR="00205830" w:rsidRPr="00BC5D45" w:rsidRDefault="00205830" w:rsidP="00205830">
            <w:pPr>
              <w:pStyle w:val="Tabletext"/>
              <w:rPr>
                <w:rFonts w:cs="Calibri"/>
                <w:b/>
                <w:color w:val="44484B"/>
              </w:rPr>
            </w:pPr>
            <w:r w:rsidRPr="005F65EA">
              <w:rPr>
                <w:rFonts w:eastAsia="Times New Roman"/>
                <w:b/>
                <w:bCs/>
                <w:w w:val="105"/>
                <w:lang w:val="en-US" w:eastAsia="en-AU"/>
              </w:rPr>
              <w:t>Niner</w:t>
            </w:r>
          </w:p>
        </w:tc>
        <w:tc>
          <w:tcPr>
            <w:tcW w:w="534" w:type="dxa"/>
            <w:tcBorders>
              <w:top w:val="nil"/>
              <w:bottom w:val="nil"/>
              <w:right w:val="nil"/>
            </w:tcBorders>
          </w:tcPr>
          <w:p w14:paraId="0E33D2B3" w14:textId="77777777" w:rsidR="00205830" w:rsidRDefault="00205830" w:rsidP="00205830">
            <w:pPr>
              <w:pStyle w:val="Tabletext"/>
            </w:pPr>
          </w:p>
        </w:tc>
        <w:tc>
          <w:tcPr>
            <w:tcW w:w="947" w:type="dxa"/>
            <w:tcBorders>
              <w:top w:val="nil"/>
              <w:left w:val="nil"/>
              <w:bottom w:val="nil"/>
              <w:right w:val="nil"/>
            </w:tcBorders>
            <w:vAlign w:val="center"/>
          </w:tcPr>
          <w:p w14:paraId="7526DA51" w14:textId="77777777" w:rsidR="00205830" w:rsidRDefault="00205830" w:rsidP="00205830">
            <w:pPr>
              <w:pStyle w:val="Tabletext"/>
            </w:pPr>
          </w:p>
        </w:tc>
        <w:tc>
          <w:tcPr>
            <w:tcW w:w="1430" w:type="dxa"/>
            <w:tcBorders>
              <w:top w:val="nil"/>
              <w:left w:val="nil"/>
              <w:bottom w:val="nil"/>
              <w:right w:val="nil"/>
            </w:tcBorders>
            <w:vAlign w:val="center"/>
          </w:tcPr>
          <w:p w14:paraId="6E924597" w14:textId="77777777" w:rsidR="00205830" w:rsidRDefault="00205830" w:rsidP="00205830">
            <w:pPr>
              <w:pStyle w:val="Tabletext"/>
            </w:pPr>
          </w:p>
        </w:tc>
        <w:tc>
          <w:tcPr>
            <w:tcW w:w="2206" w:type="dxa"/>
            <w:tcBorders>
              <w:top w:val="nil"/>
              <w:left w:val="nil"/>
              <w:bottom w:val="nil"/>
              <w:right w:val="nil"/>
            </w:tcBorders>
            <w:vAlign w:val="center"/>
          </w:tcPr>
          <w:p w14:paraId="7C84AEE8" w14:textId="77777777" w:rsidR="00205830" w:rsidRDefault="00205830" w:rsidP="00205830">
            <w:pPr>
              <w:pStyle w:val="Tabletext"/>
            </w:pPr>
          </w:p>
        </w:tc>
      </w:tr>
    </w:tbl>
    <w:p w14:paraId="1E1FEE31" w14:textId="77777777" w:rsidR="00AA6FB8" w:rsidRPr="00F55AD7" w:rsidRDefault="00AA6FB8" w:rsidP="00F720BE">
      <w:pPr>
        <w:pStyle w:val="Heading2"/>
      </w:pPr>
      <w:bookmarkStart w:id="150" w:name="_Toc40380916"/>
      <w:r>
        <w:t>POSITIONS</w:t>
      </w:r>
      <w:bookmarkEnd w:id="150"/>
    </w:p>
    <w:p w14:paraId="4A018F23" w14:textId="77777777" w:rsidR="00AA6FB8" w:rsidRPr="00F55AD7" w:rsidRDefault="00AA6FB8" w:rsidP="00AA6FB8">
      <w:pPr>
        <w:pStyle w:val="Heading2separationline"/>
      </w:pPr>
    </w:p>
    <w:p w14:paraId="38DD1A8A" w14:textId="77777777" w:rsidR="00AA6FB8" w:rsidRDefault="00AA6FB8" w:rsidP="00AA6FB8">
      <w:pPr>
        <w:pStyle w:val="BodyText"/>
      </w:pPr>
      <w:r>
        <w:t xml:space="preserve">Position may be passed either in latitude and longitude or relative to a mark.  In considering which method is most appropriate, the sender should recognise that the recipient will first have to plot a position passed in latitude and longitude on a chart in order to assimilate the information. </w:t>
      </w:r>
    </w:p>
    <w:p w14:paraId="154FFE65" w14:textId="77777777" w:rsidR="00AA6FB8" w:rsidRDefault="00AA6FB8" w:rsidP="00AA6FB8">
      <w:pPr>
        <w:pStyle w:val="BodyText"/>
      </w:pPr>
      <w:r w:rsidRPr="003426D3">
        <w:t>When latitude and longitude are used, these shall be expressed in degrees and minutes (and decimals of a minute if necessary), north or south of the Equator, and East or West of Greenwich.</w:t>
      </w:r>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AA6FB8" w:rsidRPr="00F55AD7" w14:paraId="32D9216E" w14:textId="77777777" w:rsidTr="00980EC0">
        <w:trPr>
          <w:tblHeader/>
          <w:jc w:val="center"/>
        </w:trPr>
        <w:tc>
          <w:tcPr>
            <w:tcW w:w="2541" w:type="dxa"/>
            <w:shd w:val="clear" w:color="auto" w:fill="FADBD1" w:themeFill="background2" w:themeFillTint="33"/>
          </w:tcPr>
          <w:p w14:paraId="38DF2F80" w14:textId="77777777" w:rsidR="00AA6FB8" w:rsidRPr="00C1400A" w:rsidRDefault="00AA6FB8" w:rsidP="00980EC0">
            <w:pPr>
              <w:pStyle w:val="Tableheading"/>
            </w:pPr>
            <w:r>
              <w:t>VTS</w:t>
            </w:r>
          </w:p>
        </w:tc>
        <w:tc>
          <w:tcPr>
            <w:tcW w:w="6701" w:type="dxa"/>
            <w:shd w:val="clear" w:color="auto" w:fill="FADBD1" w:themeFill="background2" w:themeFillTint="33"/>
          </w:tcPr>
          <w:p w14:paraId="652E0DED" w14:textId="77777777" w:rsidR="00AA6FB8" w:rsidRPr="00F55AD7" w:rsidRDefault="00AA6FB8" w:rsidP="00980EC0">
            <w:pPr>
              <w:pStyle w:val="Tabletext"/>
            </w:pPr>
            <w:r w:rsidRPr="00E225BB">
              <w:t xml:space="preserve">WARNING. Dangerous wreck </w:t>
            </w:r>
            <w:r>
              <w:t xml:space="preserve">reported </w:t>
            </w:r>
            <w:r w:rsidRPr="00E225BB">
              <w:t>in position 15 degrees 34 minutes North, 61 degrees 29 minutes West.</w:t>
            </w:r>
          </w:p>
        </w:tc>
      </w:tr>
    </w:tbl>
    <w:p w14:paraId="4EE434C1" w14:textId="77777777" w:rsidR="00AA6FB8" w:rsidRDefault="00AA6FB8" w:rsidP="00AA6FB8">
      <w:pPr>
        <w:pStyle w:val="BodyText"/>
      </w:pPr>
    </w:p>
    <w:p w14:paraId="23C8A802" w14:textId="77777777" w:rsidR="00AA6FB8" w:rsidRDefault="00AA6FB8" w:rsidP="00AA6FB8">
      <w:pPr>
        <w:pStyle w:val="BodyText"/>
      </w:pPr>
      <w:r w:rsidRPr="003426D3">
        <w:t xml:space="preserve">When the position is related to a mark, the mark should be a well-defined charted object. </w:t>
      </w:r>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AA6FB8" w:rsidRPr="00F55AD7" w14:paraId="7C3B0817" w14:textId="77777777" w:rsidTr="00980EC0">
        <w:trPr>
          <w:tblHeader/>
          <w:jc w:val="center"/>
        </w:trPr>
        <w:tc>
          <w:tcPr>
            <w:tcW w:w="2541" w:type="dxa"/>
            <w:shd w:val="clear" w:color="auto" w:fill="FADBD1" w:themeFill="background2" w:themeFillTint="33"/>
          </w:tcPr>
          <w:p w14:paraId="63E20AAC" w14:textId="77777777" w:rsidR="00AA6FB8" w:rsidRPr="00C1400A" w:rsidRDefault="00AA6FB8" w:rsidP="00980EC0">
            <w:pPr>
              <w:pStyle w:val="Tableheading"/>
            </w:pPr>
            <w:r w:rsidRPr="003426D3">
              <w:t xml:space="preserve"> </w:t>
            </w:r>
            <w:r>
              <w:t>VTS</w:t>
            </w:r>
          </w:p>
        </w:tc>
        <w:tc>
          <w:tcPr>
            <w:tcW w:w="6701" w:type="dxa"/>
            <w:shd w:val="clear" w:color="auto" w:fill="FADBD1" w:themeFill="background2" w:themeFillTint="33"/>
          </w:tcPr>
          <w:p w14:paraId="71C0604B" w14:textId="77777777" w:rsidR="00AA6FB8" w:rsidRPr="00F55AD7" w:rsidRDefault="00AA6FB8" w:rsidP="00980EC0">
            <w:pPr>
              <w:pStyle w:val="Tabletext"/>
            </w:pPr>
            <w:r w:rsidRPr="00E225BB">
              <w:t xml:space="preserve">WARNING. </w:t>
            </w:r>
            <w:r>
              <w:t>Fishing Vessel not under command bearing 120 degrees from Fairway Buoy 1.2 nautical miles.</w:t>
            </w:r>
          </w:p>
        </w:tc>
      </w:tr>
    </w:tbl>
    <w:p w14:paraId="7FB25B74" w14:textId="77777777" w:rsidR="00AA6FB8" w:rsidRDefault="00AA6FB8" w:rsidP="00AA6FB8">
      <w:pPr>
        <w:pStyle w:val="BodyText"/>
      </w:pPr>
    </w:p>
    <w:p w14:paraId="786B7024" w14:textId="77777777" w:rsidR="00AA6FB8" w:rsidRPr="00F55AD7" w:rsidRDefault="00AA6FB8" w:rsidP="00F720BE">
      <w:pPr>
        <w:pStyle w:val="Heading2"/>
      </w:pPr>
      <w:r>
        <w:t xml:space="preserve"> </w:t>
      </w:r>
      <w:bookmarkStart w:id="151" w:name="_Toc40380917"/>
      <w:r w:rsidRPr="003426D3">
        <w:t>BEARINGS</w:t>
      </w:r>
      <w:bookmarkEnd w:id="151"/>
    </w:p>
    <w:p w14:paraId="4CBA10C9" w14:textId="77777777" w:rsidR="00AA6FB8" w:rsidRPr="00F55AD7" w:rsidRDefault="00AA6FB8" w:rsidP="00AA6FB8">
      <w:pPr>
        <w:pStyle w:val="Heading2separationline"/>
      </w:pPr>
    </w:p>
    <w:p w14:paraId="1922C4AA" w14:textId="77777777" w:rsidR="00AA6FB8" w:rsidRDefault="00AA6FB8" w:rsidP="00AA6FB8">
      <w:pPr>
        <w:pStyle w:val="BodyText"/>
      </w:pPr>
      <w:r w:rsidRPr="003426D3">
        <w:t>The bearing of the mark or vessel concerned is the bearing in the 360 degree notation from North (true north unless otherwise stated), except in the case of relative bearings.  Bearings may be either FROM the mark or FROM the vessel.</w:t>
      </w:r>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AA6FB8" w:rsidRPr="00F55AD7" w14:paraId="25697C8B" w14:textId="77777777" w:rsidTr="00980EC0">
        <w:trPr>
          <w:tblHeader/>
          <w:jc w:val="center"/>
        </w:trPr>
        <w:tc>
          <w:tcPr>
            <w:tcW w:w="2541" w:type="dxa"/>
            <w:shd w:val="clear" w:color="auto" w:fill="FADBD1" w:themeFill="background2" w:themeFillTint="33"/>
          </w:tcPr>
          <w:p w14:paraId="65DF78D5" w14:textId="77777777" w:rsidR="00AA6FB8" w:rsidRPr="00C1400A" w:rsidRDefault="00AA6FB8" w:rsidP="00980EC0">
            <w:pPr>
              <w:pStyle w:val="Tableheading"/>
            </w:pPr>
            <w:r>
              <w:t>VTS</w:t>
            </w:r>
          </w:p>
        </w:tc>
        <w:tc>
          <w:tcPr>
            <w:tcW w:w="6701" w:type="dxa"/>
            <w:shd w:val="clear" w:color="auto" w:fill="FADBD1" w:themeFill="background2" w:themeFillTint="33"/>
          </w:tcPr>
          <w:p w14:paraId="492B83BB" w14:textId="77777777" w:rsidR="00AA6FB8" w:rsidRPr="00F55AD7" w:rsidRDefault="00AA6FB8" w:rsidP="00980EC0">
            <w:pPr>
              <w:pStyle w:val="Tabletext"/>
            </w:pPr>
            <w:r w:rsidRPr="0063013F">
              <w:t>Pilot boat is bearing 215 degrees from you.</w:t>
            </w:r>
          </w:p>
        </w:tc>
      </w:tr>
    </w:tbl>
    <w:p w14:paraId="5ADBB1A4" w14:textId="77777777" w:rsidR="00AA6FB8" w:rsidRPr="00F55AD7" w:rsidRDefault="00AA6FB8" w:rsidP="00AA6FB8">
      <w:pPr>
        <w:pStyle w:val="BodyText"/>
      </w:pPr>
    </w:p>
    <w:p w14:paraId="2563A17B" w14:textId="77777777" w:rsidR="00A27E72" w:rsidRDefault="00A27E72">
      <w:pPr>
        <w:spacing w:after="200" w:line="276" w:lineRule="auto"/>
        <w:rPr>
          <w:rFonts w:asciiTheme="majorHAnsi" w:eastAsiaTheme="majorEastAsia" w:hAnsiTheme="majorHAnsi" w:cstheme="majorBidi"/>
          <w:b/>
          <w:bCs/>
          <w:color w:val="026699"/>
          <w:sz w:val="24"/>
          <w:szCs w:val="24"/>
        </w:rPr>
      </w:pPr>
      <w:r>
        <w:br w:type="page"/>
      </w:r>
    </w:p>
    <w:p w14:paraId="393AD5EB" w14:textId="1E32FEBF" w:rsidR="00AA6FB8" w:rsidRPr="00F55AD7" w:rsidRDefault="00FE1904" w:rsidP="00F720BE">
      <w:pPr>
        <w:pStyle w:val="Heading2"/>
      </w:pPr>
      <w:bookmarkStart w:id="152" w:name="_Toc40380918"/>
      <w:r>
        <w:t>COURSE</w:t>
      </w:r>
      <w:bookmarkEnd w:id="152"/>
    </w:p>
    <w:p w14:paraId="212D5D15" w14:textId="77777777" w:rsidR="00AA6FB8" w:rsidRPr="00F55AD7" w:rsidRDefault="00AA6FB8" w:rsidP="00AA6FB8">
      <w:pPr>
        <w:pStyle w:val="Heading2separationline"/>
      </w:pPr>
    </w:p>
    <w:p w14:paraId="027C33DC" w14:textId="77777777" w:rsidR="003810E0" w:rsidRPr="00C403B5" w:rsidRDefault="003810E0" w:rsidP="003810E0">
      <w:pPr>
        <w:pStyle w:val="BodyText"/>
        <w:rPr>
          <w:ins w:id="153" w:author="3070" w:date="2020-10-14T07:58:00Z"/>
          <w:highlight w:val="yellow"/>
        </w:rPr>
      </w:pPr>
      <w:bookmarkStart w:id="154" w:name="_Hlk53334786"/>
      <w:commentRangeStart w:id="155"/>
      <w:ins w:id="156" w:author="3070" w:date="2020-10-14T07:58:00Z">
        <w:r w:rsidRPr="00C403B5">
          <w:rPr>
            <w:highlight w:val="yellow"/>
          </w:rPr>
          <w:t>Extracts from GL 1089</w:t>
        </w:r>
      </w:ins>
    </w:p>
    <w:tbl>
      <w:tblPr>
        <w:tblStyle w:val="TableGrid"/>
        <w:tblW w:w="0" w:type="auto"/>
        <w:tblLook w:val="04A0" w:firstRow="1" w:lastRow="0" w:firstColumn="1" w:lastColumn="0" w:noHBand="0" w:noVBand="1"/>
      </w:tblPr>
      <w:tblGrid>
        <w:gridCol w:w="1838"/>
        <w:gridCol w:w="7796"/>
      </w:tblGrid>
      <w:tr w:rsidR="003810E0" w:rsidRPr="00C403B5" w14:paraId="5AE4D7D8" w14:textId="77777777" w:rsidTr="00705964">
        <w:trPr>
          <w:ins w:id="157" w:author="3070" w:date="2020-10-14T07:58:00Z"/>
        </w:trPr>
        <w:tc>
          <w:tcPr>
            <w:tcW w:w="1838" w:type="dxa"/>
          </w:tcPr>
          <w:p w14:paraId="71DE2A4D" w14:textId="77777777" w:rsidR="003810E0" w:rsidRPr="00C403B5" w:rsidRDefault="003810E0" w:rsidP="00705964">
            <w:pPr>
              <w:pStyle w:val="BodyText"/>
              <w:rPr>
                <w:ins w:id="158" w:author="3070" w:date="2020-10-14T07:58:00Z"/>
                <w:highlight w:val="yellow"/>
              </w:rPr>
            </w:pPr>
            <w:bookmarkStart w:id="159" w:name="_Hlk46073749"/>
            <w:ins w:id="160" w:author="3070" w:date="2020-10-14T07:58:00Z">
              <w:r w:rsidRPr="00C403B5">
                <w:rPr>
                  <w:highlight w:val="yellow"/>
                </w:rPr>
                <w:t>Course</w:t>
              </w:r>
            </w:ins>
          </w:p>
        </w:tc>
        <w:tc>
          <w:tcPr>
            <w:tcW w:w="7796" w:type="dxa"/>
          </w:tcPr>
          <w:p w14:paraId="7309D2B1" w14:textId="77777777" w:rsidR="003810E0" w:rsidRPr="00C403B5" w:rsidRDefault="003810E0" w:rsidP="00705964">
            <w:pPr>
              <w:pStyle w:val="BodyText"/>
              <w:rPr>
                <w:ins w:id="161" w:author="3070" w:date="2020-10-14T07:58:00Z"/>
                <w:highlight w:val="yellow"/>
              </w:rPr>
            </w:pPr>
            <w:ins w:id="162" w:author="3070" w:date="2020-10-14T07:58:00Z">
              <w:r w:rsidRPr="00C403B5">
                <w:rPr>
                  <w:highlight w:val="yellow"/>
                </w:rPr>
                <w:t>The intended direction of movement of a vessel through the water</w:t>
              </w:r>
              <w:r w:rsidRPr="00233495">
                <w:rPr>
                  <w:highlight w:val="cyan"/>
                </w:rPr>
                <w:t xml:space="preserve">.[3] </w:t>
              </w:r>
              <w:r>
                <w:rPr>
                  <w:highlight w:val="lightGray"/>
                </w:rPr>
                <w:t>(T</w:t>
              </w:r>
              <w:r w:rsidRPr="00233495">
                <w:rPr>
                  <w:highlight w:val="lightGray"/>
                </w:rPr>
                <w:t>h</w:t>
              </w:r>
              <w:r>
                <w:rPr>
                  <w:highlight w:val="lightGray"/>
                </w:rPr>
                <w:t>is is a generic term and normally one of the specific descriptors below should be used)</w:t>
              </w:r>
            </w:ins>
          </w:p>
        </w:tc>
      </w:tr>
      <w:tr w:rsidR="003810E0" w:rsidRPr="00C403B5" w14:paraId="775A33E1" w14:textId="77777777" w:rsidTr="00705964">
        <w:trPr>
          <w:ins w:id="163" w:author="3070" w:date="2020-10-14T07:58:00Z"/>
        </w:trPr>
        <w:tc>
          <w:tcPr>
            <w:tcW w:w="1838" w:type="dxa"/>
          </w:tcPr>
          <w:p w14:paraId="183969F0" w14:textId="77777777" w:rsidR="003810E0" w:rsidRPr="00C403B5" w:rsidRDefault="003810E0" w:rsidP="00705964">
            <w:pPr>
              <w:pStyle w:val="BodyText"/>
              <w:rPr>
                <w:ins w:id="164" w:author="3070" w:date="2020-10-14T07:58:00Z"/>
                <w:highlight w:val="yellow"/>
              </w:rPr>
            </w:pPr>
            <w:ins w:id="165" w:author="3070" w:date="2020-10-14T07:58:00Z">
              <w:r w:rsidRPr="00C403B5">
                <w:rPr>
                  <w:highlight w:val="yellow"/>
                </w:rPr>
                <w:t>Course Made Good</w:t>
              </w:r>
            </w:ins>
          </w:p>
        </w:tc>
        <w:tc>
          <w:tcPr>
            <w:tcW w:w="7796" w:type="dxa"/>
          </w:tcPr>
          <w:p w14:paraId="6DA1E850" w14:textId="77777777" w:rsidR="003810E0" w:rsidRPr="00C403B5" w:rsidRDefault="003810E0" w:rsidP="00705964">
            <w:pPr>
              <w:pStyle w:val="BodyText"/>
              <w:rPr>
                <w:ins w:id="166" w:author="3070" w:date="2020-10-14T07:58:00Z"/>
                <w:highlight w:val="yellow"/>
              </w:rPr>
            </w:pPr>
            <w:ins w:id="167" w:author="3070" w:date="2020-10-14T07:58:00Z">
              <w:r w:rsidRPr="00C403B5">
                <w:rPr>
                  <w:highlight w:val="yellow"/>
                </w:rPr>
                <w:t xml:space="preserve">That course which a vessel </w:t>
              </w:r>
              <w:r w:rsidRPr="00233495">
                <w:rPr>
                  <w:highlight w:val="cyan"/>
                </w:rPr>
                <w:t xml:space="preserve">makes good </w:t>
              </w:r>
              <w:r w:rsidRPr="00C403B5">
                <w:rPr>
                  <w:highlight w:val="yellow"/>
                </w:rPr>
                <w:t xml:space="preserve">over ground, as a result of the effect of currents, tidal streams and leeway </w:t>
              </w:r>
              <w:r w:rsidRPr="00233495">
                <w:rPr>
                  <w:highlight w:val="cyan"/>
                </w:rPr>
                <w:t>caused by wind and sea</w:t>
              </w:r>
              <w:r w:rsidRPr="00C403B5">
                <w:rPr>
                  <w:highlight w:val="yellow"/>
                </w:rPr>
                <w:t>.</w:t>
              </w:r>
            </w:ins>
          </w:p>
        </w:tc>
      </w:tr>
      <w:tr w:rsidR="003810E0" w:rsidRPr="00C403B5" w14:paraId="693A50A5" w14:textId="77777777" w:rsidTr="00705964">
        <w:trPr>
          <w:ins w:id="168" w:author="3070" w:date="2020-10-14T07:58:00Z"/>
        </w:trPr>
        <w:tc>
          <w:tcPr>
            <w:tcW w:w="1838" w:type="dxa"/>
          </w:tcPr>
          <w:p w14:paraId="5A853174" w14:textId="77777777" w:rsidR="003810E0" w:rsidRPr="00C403B5" w:rsidRDefault="003810E0" w:rsidP="00705964">
            <w:pPr>
              <w:pStyle w:val="BodyText"/>
              <w:rPr>
                <w:ins w:id="169" w:author="3070" w:date="2020-10-14T07:58:00Z"/>
                <w:highlight w:val="yellow"/>
              </w:rPr>
            </w:pPr>
            <w:ins w:id="170" w:author="3070" w:date="2020-10-14T07:58:00Z">
              <w:r w:rsidRPr="00C403B5">
                <w:rPr>
                  <w:highlight w:val="yellow"/>
                </w:rPr>
                <w:t>Course to Make Good</w:t>
              </w:r>
            </w:ins>
          </w:p>
        </w:tc>
        <w:tc>
          <w:tcPr>
            <w:tcW w:w="7796" w:type="dxa"/>
          </w:tcPr>
          <w:p w14:paraId="42C70C94" w14:textId="77777777" w:rsidR="003810E0" w:rsidRPr="00C403B5" w:rsidRDefault="003810E0" w:rsidP="00705964">
            <w:pPr>
              <w:pStyle w:val="BodyText"/>
              <w:rPr>
                <w:ins w:id="171" w:author="3070" w:date="2020-10-14T07:58:00Z"/>
                <w:highlight w:val="yellow"/>
              </w:rPr>
            </w:pPr>
            <w:ins w:id="172" w:author="3070" w:date="2020-10-14T07:58:00Z">
              <w:r w:rsidRPr="00C403B5">
                <w:rPr>
                  <w:highlight w:val="yellow"/>
                </w:rPr>
                <w:t xml:space="preserve">That course which a vessel intends to make good over ground, after allowing for the effect of currents, tidal streams, and leeway </w:t>
              </w:r>
              <w:r w:rsidRPr="00233495">
                <w:rPr>
                  <w:highlight w:val="cyan"/>
                </w:rPr>
                <w:t>caused by wind and sea. (Be aware that this term does not equate to Course to Steer).</w:t>
              </w:r>
            </w:ins>
          </w:p>
        </w:tc>
      </w:tr>
      <w:tr w:rsidR="003810E0" w:rsidRPr="00C403B5" w14:paraId="42FE24F6" w14:textId="77777777" w:rsidTr="00705964">
        <w:trPr>
          <w:ins w:id="173" w:author="3070" w:date="2020-10-14T07:58:00Z"/>
        </w:trPr>
        <w:tc>
          <w:tcPr>
            <w:tcW w:w="1838" w:type="dxa"/>
          </w:tcPr>
          <w:p w14:paraId="7D34C3B2" w14:textId="77777777" w:rsidR="003810E0" w:rsidRPr="00C403B5" w:rsidRDefault="003810E0" w:rsidP="00705964">
            <w:pPr>
              <w:pStyle w:val="BodyText"/>
              <w:rPr>
                <w:ins w:id="174" w:author="3070" w:date="2020-10-14T07:58:00Z"/>
                <w:highlight w:val="yellow"/>
              </w:rPr>
            </w:pPr>
            <w:ins w:id="175" w:author="3070" w:date="2020-10-14T07:58:00Z">
              <w:r w:rsidRPr="00C403B5">
                <w:rPr>
                  <w:highlight w:val="yellow"/>
                </w:rPr>
                <w:t>Track</w:t>
              </w:r>
            </w:ins>
          </w:p>
        </w:tc>
        <w:tc>
          <w:tcPr>
            <w:tcW w:w="7796" w:type="dxa"/>
          </w:tcPr>
          <w:p w14:paraId="6C448A3C" w14:textId="77777777" w:rsidR="003810E0" w:rsidRPr="00C403B5" w:rsidRDefault="003810E0" w:rsidP="00705964">
            <w:pPr>
              <w:pStyle w:val="BodyText"/>
              <w:rPr>
                <w:ins w:id="176" w:author="3070" w:date="2020-10-14T07:58:00Z"/>
                <w:highlight w:val="yellow"/>
              </w:rPr>
            </w:pPr>
            <w:ins w:id="177" w:author="3070" w:date="2020-10-14T07:58:00Z">
              <w:r w:rsidRPr="00C403B5">
                <w:rPr>
                  <w:highlight w:val="yellow"/>
                </w:rPr>
                <w:t>The path followed, or to be followed, between one position and another</w:t>
              </w:r>
              <w:r w:rsidRPr="00233495">
                <w:rPr>
                  <w:highlight w:val="cyan"/>
                </w:rPr>
                <w:t xml:space="preserve">.[3] </w:t>
              </w:r>
            </w:ins>
          </w:p>
          <w:p w14:paraId="1C780255" w14:textId="77777777" w:rsidR="003810E0" w:rsidRPr="00C403B5" w:rsidRDefault="003810E0" w:rsidP="00705964">
            <w:pPr>
              <w:pStyle w:val="BodyText"/>
              <w:rPr>
                <w:ins w:id="178" w:author="3070" w:date="2020-10-14T07:58:00Z"/>
                <w:highlight w:val="yellow"/>
              </w:rPr>
            </w:pPr>
            <w:ins w:id="179" w:author="3070" w:date="2020-10-14T07:58:00Z">
              <w:r w:rsidRPr="00C403B5">
                <w:rPr>
                  <w:highlight w:val="yellow"/>
                </w:rPr>
                <w:t>(Be aware that despite the IMO definition the word track is used in different ways by different users and often in an historic sense.)</w:t>
              </w:r>
            </w:ins>
          </w:p>
        </w:tc>
      </w:tr>
      <w:tr w:rsidR="003810E0" w:rsidRPr="00C403B5" w14:paraId="75C598C6" w14:textId="77777777" w:rsidTr="00705964">
        <w:trPr>
          <w:ins w:id="180" w:author="3070" w:date="2020-10-14T07:58:00Z"/>
        </w:trPr>
        <w:tc>
          <w:tcPr>
            <w:tcW w:w="1838" w:type="dxa"/>
          </w:tcPr>
          <w:p w14:paraId="2ADCC00B" w14:textId="77777777" w:rsidR="003810E0" w:rsidRPr="00C403B5" w:rsidRDefault="003810E0" w:rsidP="00705964">
            <w:pPr>
              <w:pStyle w:val="BodyText"/>
              <w:rPr>
                <w:ins w:id="181" w:author="3070" w:date="2020-10-14T07:58:00Z"/>
                <w:highlight w:val="yellow"/>
              </w:rPr>
            </w:pPr>
            <w:ins w:id="182" w:author="3070" w:date="2020-10-14T07:58:00Z">
              <w:r w:rsidRPr="00C403B5">
                <w:rPr>
                  <w:highlight w:val="yellow"/>
                </w:rPr>
                <w:t>Heading</w:t>
              </w:r>
            </w:ins>
          </w:p>
        </w:tc>
        <w:tc>
          <w:tcPr>
            <w:tcW w:w="7796" w:type="dxa"/>
          </w:tcPr>
          <w:p w14:paraId="71C03531" w14:textId="77777777" w:rsidR="003810E0" w:rsidRPr="00C403B5" w:rsidRDefault="003810E0" w:rsidP="00705964">
            <w:pPr>
              <w:pStyle w:val="BodyText"/>
              <w:rPr>
                <w:ins w:id="183" w:author="3070" w:date="2020-10-14T07:58:00Z"/>
                <w:highlight w:val="yellow"/>
              </w:rPr>
            </w:pPr>
            <w:ins w:id="184" w:author="3070" w:date="2020-10-14T07:58:00Z">
              <w:r w:rsidRPr="00C403B5">
                <w:rPr>
                  <w:highlight w:val="yellow"/>
                </w:rPr>
                <w:t xml:space="preserve">The horizontal direction of the vessel's bows at a given moment </w:t>
              </w:r>
              <w:r w:rsidRPr="00233495">
                <w:rPr>
                  <w:highlight w:val="cyan"/>
                </w:rPr>
                <w:t>measured in degrees clockwise from north.[3]</w:t>
              </w:r>
            </w:ins>
          </w:p>
        </w:tc>
      </w:tr>
    </w:tbl>
    <w:bookmarkEnd w:id="159"/>
    <w:p w14:paraId="3882ED6D" w14:textId="77777777" w:rsidR="003810E0" w:rsidRDefault="003810E0" w:rsidP="003810E0">
      <w:pPr>
        <w:pStyle w:val="BodyText"/>
        <w:rPr>
          <w:ins w:id="185" w:author="3070" w:date="2020-10-14T07:58:00Z"/>
        </w:rPr>
      </w:pPr>
      <w:ins w:id="186" w:author="3070" w:date="2020-10-14T07:58:00Z">
        <w:r w:rsidRPr="00C403B5">
          <w:rPr>
            <w:highlight w:val="yellow"/>
          </w:rPr>
          <w:t>Note [3] IMO Resolution A.918(22) IMO Standard Marine Communication Phrases</w:t>
        </w:r>
        <w:commentRangeEnd w:id="155"/>
        <w:r>
          <w:rPr>
            <w:rStyle w:val="CommentReference"/>
          </w:rPr>
          <w:commentReference w:id="155"/>
        </w:r>
      </w:ins>
    </w:p>
    <w:p w14:paraId="11DB2E11" w14:textId="77777777" w:rsidR="003810E0" w:rsidRDefault="003810E0" w:rsidP="003810E0">
      <w:pPr>
        <w:pStyle w:val="BodyText"/>
        <w:rPr>
          <w:ins w:id="187" w:author="3070" w:date="2020-10-14T07:58:00Z"/>
        </w:rPr>
      </w:pPr>
      <w:ins w:id="188" w:author="3070" w:date="2020-10-14T07:58:00Z">
        <w:r>
          <w:t xml:space="preserve">As a general term, “Course” refers to the </w:t>
        </w:r>
        <w:r w:rsidRPr="00B454C8">
          <w:t>intended direction of movement of a vessel through the water</w:t>
        </w:r>
        <w:r>
          <w:t xml:space="preserve">.  Unless it is intended to use this term in a general sense, </w:t>
        </w:r>
        <w:r w:rsidRPr="00B454C8">
          <w:t xml:space="preserve">one of the specific descriptors below should </w:t>
        </w:r>
        <w:r>
          <w:t xml:space="preserve">normally </w:t>
        </w:r>
        <w:r w:rsidRPr="00B454C8">
          <w:t>be used</w:t>
        </w:r>
        <w:r>
          <w:t xml:space="preserve"> by VTS and </w:t>
        </w:r>
        <w:r w:rsidRPr="00B454C8">
          <w:t>expressed in 360-degree notation from true north unless otherwise stated</w:t>
        </w:r>
        <w:r>
          <w:t>.</w:t>
        </w:r>
      </w:ins>
    </w:p>
    <w:tbl>
      <w:tblPr>
        <w:tblStyle w:val="TableGrid"/>
        <w:tblW w:w="0" w:type="auto"/>
        <w:tblLook w:val="04A0" w:firstRow="1" w:lastRow="0" w:firstColumn="1" w:lastColumn="0" w:noHBand="0" w:noVBand="1"/>
      </w:tblPr>
      <w:tblGrid>
        <w:gridCol w:w="1838"/>
        <w:gridCol w:w="7796"/>
      </w:tblGrid>
      <w:tr w:rsidR="003810E0" w:rsidRPr="00C403B5" w14:paraId="6B6EDE69" w14:textId="77777777" w:rsidTr="00705964">
        <w:trPr>
          <w:ins w:id="189" w:author="3070" w:date="2020-10-14T07:58:00Z"/>
        </w:trPr>
        <w:tc>
          <w:tcPr>
            <w:tcW w:w="1838" w:type="dxa"/>
          </w:tcPr>
          <w:p w14:paraId="2082EFE2" w14:textId="77777777" w:rsidR="003810E0" w:rsidRPr="00233495" w:rsidRDefault="003810E0" w:rsidP="00705964">
            <w:pPr>
              <w:pStyle w:val="BodyText"/>
              <w:rPr>
                <w:ins w:id="190" w:author="3070" w:date="2020-10-14T07:58:00Z"/>
              </w:rPr>
            </w:pPr>
            <w:ins w:id="191" w:author="3070" w:date="2020-10-14T07:58:00Z">
              <w:r w:rsidRPr="00233495">
                <w:t>Course Made Good</w:t>
              </w:r>
            </w:ins>
          </w:p>
        </w:tc>
        <w:tc>
          <w:tcPr>
            <w:tcW w:w="7796" w:type="dxa"/>
          </w:tcPr>
          <w:p w14:paraId="5A39834C" w14:textId="77777777" w:rsidR="003810E0" w:rsidRPr="00233495" w:rsidRDefault="003810E0" w:rsidP="00705964">
            <w:pPr>
              <w:pStyle w:val="BodyText"/>
              <w:rPr>
                <w:ins w:id="192" w:author="3070" w:date="2020-10-14T07:58:00Z"/>
              </w:rPr>
            </w:pPr>
            <w:ins w:id="193" w:author="3070" w:date="2020-10-14T07:58:00Z">
              <w:r w:rsidRPr="00233495">
                <w:t xml:space="preserve">That course which a vessel </w:t>
              </w:r>
              <w:r w:rsidRPr="00B454C8">
                <w:rPr>
                  <w:highlight w:val="yellow"/>
                </w:rPr>
                <w:t>has made</w:t>
              </w:r>
              <w:r w:rsidRPr="00233495">
                <w:t xml:space="preserve"> good over ground, as a result of the effect of currents, tidal streams and leeway.</w:t>
              </w:r>
            </w:ins>
          </w:p>
        </w:tc>
      </w:tr>
      <w:tr w:rsidR="003810E0" w:rsidRPr="00C403B5" w14:paraId="3AC2C4AF" w14:textId="77777777" w:rsidTr="00705964">
        <w:trPr>
          <w:ins w:id="194" w:author="3070" w:date="2020-10-14T07:58:00Z"/>
        </w:trPr>
        <w:tc>
          <w:tcPr>
            <w:tcW w:w="1838" w:type="dxa"/>
          </w:tcPr>
          <w:p w14:paraId="17576040" w14:textId="77777777" w:rsidR="003810E0" w:rsidRPr="00233495" w:rsidRDefault="003810E0" w:rsidP="00705964">
            <w:pPr>
              <w:pStyle w:val="BodyText"/>
              <w:rPr>
                <w:ins w:id="195" w:author="3070" w:date="2020-10-14T07:58:00Z"/>
              </w:rPr>
            </w:pPr>
            <w:ins w:id="196" w:author="3070" w:date="2020-10-14T07:58:00Z">
              <w:r w:rsidRPr="00233495">
                <w:t>Course to Make Good</w:t>
              </w:r>
            </w:ins>
          </w:p>
        </w:tc>
        <w:tc>
          <w:tcPr>
            <w:tcW w:w="7796" w:type="dxa"/>
          </w:tcPr>
          <w:p w14:paraId="0E1445B4" w14:textId="77777777" w:rsidR="003810E0" w:rsidRPr="00233495" w:rsidRDefault="003810E0" w:rsidP="00705964">
            <w:pPr>
              <w:pStyle w:val="BodyText"/>
              <w:rPr>
                <w:ins w:id="197" w:author="3070" w:date="2020-10-14T07:58:00Z"/>
              </w:rPr>
            </w:pPr>
            <w:ins w:id="198" w:author="3070" w:date="2020-10-14T07:58:00Z">
              <w:r w:rsidRPr="00233495">
                <w:t xml:space="preserve">That course which a vessel </w:t>
              </w:r>
              <w:r w:rsidRPr="00233495">
                <w:rPr>
                  <w:highlight w:val="yellow"/>
                </w:rPr>
                <w:t>should or</w:t>
              </w:r>
              <w:r>
                <w:t xml:space="preserve"> </w:t>
              </w:r>
              <w:r w:rsidRPr="00233495">
                <w:t>intends to make good over ground, after allowing for the effect of currents, tidal streams, and leeway</w:t>
              </w:r>
              <w:r>
                <w:t>.</w:t>
              </w:r>
            </w:ins>
          </w:p>
        </w:tc>
      </w:tr>
      <w:tr w:rsidR="003810E0" w:rsidRPr="00C403B5" w14:paraId="326AE364" w14:textId="77777777" w:rsidTr="00705964">
        <w:trPr>
          <w:ins w:id="199" w:author="3070" w:date="2020-10-14T07:58:00Z"/>
        </w:trPr>
        <w:tc>
          <w:tcPr>
            <w:tcW w:w="1838" w:type="dxa"/>
          </w:tcPr>
          <w:p w14:paraId="5D00538D" w14:textId="77777777" w:rsidR="003810E0" w:rsidRPr="00233495" w:rsidRDefault="003810E0" w:rsidP="00705964">
            <w:pPr>
              <w:pStyle w:val="BodyText"/>
              <w:rPr>
                <w:ins w:id="200" w:author="3070" w:date="2020-10-14T07:58:00Z"/>
              </w:rPr>
            </w:pPr>
            <w:ins w:id="201" w:author="3070" w:date="2020-10-14T07:58:00Z">
              <w:r w:rsidRPr="00233495">
                <w:t>Track</w:t>
              </w:r>
            </w:ins>
          </w:p>
        </w:tc>
        <w:tc>
          <w:tcPr>
            <w:tcW w:w="7796" w:type="dxa"/>
          </w:tcPr>
          <w:p w14:paraId="70922A3A" w14:textId="77777777" w:rsidR="003810E0" w:rsidRPr="00233495" w:rsidRDefault="003810E0" w:rsidP="00705964">
            <w:pPr>
              <w:pStyle w:val="BodyText"/>
              <w:rPr>
                <w:ins w:id="202" w:author="3070" w:date="2020-10-14T07:58:00Z"/>
              </w:rPr>
            </w:pPr>
            <w:ins w:id="203" w:author="3070" w:date="2020-10-14T07:58:00Z">
              <w:r w:rsidRPr="00233495">
                <w:t>The path followed between one position and another</w:t>
              </w:r>
              <w:r>
                <w:t>.</w:t>
              </w:r>
            </w:ins>
          </w:p>
        </w:tc>
      </w:tr>
      <w:tr w:rsidR="003810E0" w:rsidRPr="00C403B5" w14:paraId="5E18AADF" w14:textId="77777777" w:rsidTr="00705964">
        <w:trPr>
          <w:ins w:id="204" w:author="3070" w:date="2020-10-14T07:58:00Z"/>
        </w:trPr>
        <w:tc>
          <w:tcPr>
            <w:tcW w:w="1838" w:type="dxa"/>
          </w:tcPr>
          <w:p w14:paraId="49A23198" w14:textId="77777777" w:rsidR="003810E0" w:rsidRPr="00233495" w:rsidRDefault="003810E0" w:rsidP="00705964">
            <w:pPr>
              <w:pStyle w:val="BodyText"/>
              <w:rPr>
                <w:ins w:id="205" w:author="3070" w:date="2020-10-14T07:58:00Z"/>
              </w:rPr>
            </w:pPr>
            <w:ins w:id="206" w:author="3070" w:date="2020-10-14T07:58:00Z">
              <w:r>
                <w:t>Planned Track</w:t>
              </w:r>
            </w:ins>
          </w:p>
        </w:tc>
        <w:tc>
          <w:tcPr>
            <w:tcW w:w="7796" w:type="dxa"/>
          </w:tcPr>
          <w:p w14:paraId="6E556BE2" w14:textId="77777777" w:rsidR="003810E0" w:rsidRPr="00233495" w:rsidRDefault="003810E0" w:rsidP="00705964">
            <w:pPr>
              <w:pStyle w:val="BodyText"/>
              <w:rPr>
                <w:ins w:id="207" w:author="3070" w:date="2020-10-14T07:58:00Z"/>
              </w:rPr>
            </w:pPr>
            <w:ins w:id="208" w:author="3070" w:date="2020-10-14T07:58:00Z">
              <w:r w:rsidRPr="00233495">
                <w:t>The path to be followed between one position and another.</w:t>
              </w:r>
            </w:ins>
          </w:p>
        </w:tc>
      </w:tr>
      <w:tr w:rsidR="003810E0" w:rsidRPr="00C403B5" w14:paraId="72C93622" w14:textId="77777777" w:rsidTr="00705964">
        <w:trPr>
          <w:ins w:id="209" w:author="3070" w:date="2020-10-14T07:58:00Z"/>
        </w:trPr>
        <w:tc>
          <w:tcPr>
            <w:tcW w:w="1838" w:type="dxa"/>
          </w:tcPr>
          <w:p w14:paraId="73600AE5" w14:textId="77777777" w:rsidR="003810E0" w:rsidRPr="00233495" w:rsidRDefault="003810E0" w:rsidP="00705964">
            <w:pPr>
              <w:pStyle w:val="BodyText"/>
              <w:rPr>
                <w:ins w:id="210" w:author="3070" w:date="2020-10-14T07:58:00Z"/>
              </w:rPr>
            </w:pPr>
            <w:ins w:id="211" w:author="3070" w:date="2020-10-14T07:58:00Z">
              <w:r w:rsidRPr="00233495">
                <w:t>Heading</w:t>
              </w:r>
            </w:ins>
          </w:p>
        </w:tc>
        <w:tc>
          <w:tcPr>
            <w:tcW w:w="7796" w:type="dxa"/>
          </w:tcPr>
          <w:p w14:paraId="468EE3E2" w14:textId="77777777" w:rsidR="003810E0" w:rsidRPr="00233495" w:rsidRDefault="003810E0" w:rsidP="00705964">
            <w:pPr>
              <w:pStyle w:val="BodyText"/>
              <w:rPr>
                <w:ins w:id="212" w:author="3070" w:date="2020-10-14T07:58:00Z"/>
              </w:rPr>
            </w:pPr>
            <w:ins w:id="213" w:author="3070" w:date="2020-10-14T07:58:00Z">
              <w:r w:rsidRPr="00233495">
                <w:t>The horizontal direction of the vessel's bows at a given moment</w:t>
              </w:r>
              <w:r>
                <w:t>.</w:t>
              </w:r>
            </w:ins>
          </w:p>
        </w:tc>
      </w:tr>
      <w:bookmarkEnd w:id="154"/>
    </w:tbl>
    <w:p w14:paraId="2C2E98CF" w14:textId="77777777" w:rsidR="003810E0" w:rsidRDefault="003810E0" w:rsidP="003810E0">
      <w:pPr>
        <w:pStyle w:val="BodyText"/>
        <w:rPr>
          <w:ins w:id="214" w:author="3070" w:date="2020-10-14T07:58:00Z"/>
        </w:rPr>
      </w:pPr>
    </w:p>
    <w:p w14:paraId="7A0E4183" w14:textId="77777777" w:rsidR="003810E0" w:rsidRPr="00233495" w:rsidRDefault="003810E0" w:rsidP="003810E0">
      <w:pPr>
        <w:pStyle w:val="BodyText"/>
        <w:rPr>
          <w:ins w:id="215" w:author="3070" w:date="2020-10-14T07:58:00Z"/>
          <w:dstrike/>
          <w:rPrChange w:id="216" w:author="Barry Goldman" w:date="2020-07-19T18:07:00Z">
            <w:rPr>
              <w:ins w:id="217" w:author="3070" w:date="2020-10-14T07:58:00Z"/>
            </w:rPr>
          </w:rPrChange>
        </w:rPr>
      </w:pPr>
      <w:ins w:id="218" w:author="3070" w:date="2020-10-14T07:58:00Z">
        <w:r w:rsidRPr="00233495">
          <w:rPr>
            <w:dstrike/>
            <w:rPrChange w:id="219" w:author="Barry Goldman" w:date="2020-07-19T18:07:00Z">
              <w:rPr/>
            </w:rPrChange>
          </w:rPr>
          <w:t>Always to be expressed in 360 degree notation from north (true north unless otherwise stated). Whether this is TO or FROM a mark can be stated.</w:t>
        </w:r>
      </w:ins>
    </w:p>
    <w:p w14:paraId="0FF42FA9" w14:textId="77777777" w:rsidR="003810E0" w:rsidRPr="00233495" w:rsidRDefault="003810E0" w:rsidP="003810E0">
      <w:pPr>
        <w:pStyle w:val="BodyText"/>
        <w:rPr>
          <w:ins w:id="220" w:author="3070" w:date="2020-10-14T07:58:00Z"/>
          <w:dstrike/>
          <w:rPrChange w:id="221" w:author="Barry Goldman" w:date="2020-07-19T18:07:00Z">
            <w:rPr>
              <w:ins w:id="222" w:author="3070" w:date="2020-10-14T07:58:00Z"/>
            </w:rPr>
          </w:rPrChange>
        </w:rPr>
      </w:pPr>
      <w:ins w:id="223" w:author="3070" w:date="2020-10-14T07:58:00Z">
        <w:r w:rsidRPr="00233495">
          <w:rPr>
            <w:dstrike/>
            <w:rPrChange w:id="224" w:author="Barry Goldman" w:date="2020-07-19T18:07:00Z">
              <w:rPr/>
            </w:rPrChange>
          </w:rPr>
          <w:t>Courses should be ‘course made good’ and should include a distance.</w:t>
        </w:r>
      </w:ins>
    </w:p>
    <w:p w14:paraId="25D51D9E" w14:textId="77777777" w:rsidR="003810E0" w:rsidRDefault="003810E0" w:rsidP="003810E0">
      <w:pPr>
        <w:pStyle w:val="BodyText"/>
        <w:rPr>
          <w:ins w:id="225" w:author="3070" w:date="2020-10-14T07:58:00Z"/>
        </w:rPr>
      </w:pPr>
      <w:ins w:id="226" w:author="3070" w:date="2020-10-14T07:58:00Z">
        <w:del w:id="227" w:author="Barry Goldman" w:date="2020-06-15T17:44:00Z">
          <w:r w:rsidDel="00A04470">
            <w:delText>Do not</w:delText>
          </w:r>
        </w:del>
        <w:r>
          <w:t xml:space="preserve">it is rarely appropriate to use ‘INSTRUCTION’ when referring to courses; alternative </w:t>
        </w:r>
        <w:del w:id="228" w:author="Barry Goldman" w:date="2020-06-15T17:45:00Z">
          <w:r w:rsidDel="00B00E35">
            <w:delText xml:space="preserve">as a </w:delText>
          </w:r>
        </w:del>
        <w:r>
          <w:t>message markers should normally be used</w:t>
        </w:r>
        <w:del w:id="229" w:author="Barry Goldman" w:date="2020-06-15T17:45:00Z">
          <w:r w:rsidDel="00B00E35">
            <w:delText>, only ‘ADVICE’ when giving a course</w:delText>
          </w:r>
        </w:del>
        <w:r>
          <w:t>.</w:t>
        </w:r>
      </w:ins>
    </w:p>
    <w:p w14:paraId="7BDE0B37" w14:textId="77777777" w:rsidR="003810E0" w:rsidRDefault="003810E0" w:rsidP="003810E0">
      <w:pPr>
        <w:pStyle w:val="BodyText"/>
        <w:rPr>
          <w:ins w:id="230" w:author="3070" w:date="2020-10-14T07:58:00Z"/>
        </w:rPr>
      </w:pPr>
      <w:ins w:id="231" w:author="3070" w:date="2020-10-14T07:58:00Z">
        <w:r>
          <w:t>Example:</w:t>
        </w:r>
      </w:ins>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3810E0" w:rsidRPr="00F55AD7" w14:paraId="1F841714" w14:textId="77777777" w:rsidTr="00705964">
        <w:trPr>
          <w:tblHeader/>
          <w:jc w:val="center"/>
          <w:ins w:id="232" w:author="3070" w:date="2020-10-14T07:58:00Z"/>
        </w:trPr>
        <w:tc>
          <w:tcPr>
            <w:tcW w:w="2541" w:type="dxa"/>
            <w:shd w:val="clear" w:color="auto" w:fill="FADBD1" w:themeFill="background2" w:themeFillTint="33"/>
          </w:tcPr>
          <w:p w14:paraId="10612E80" w14:textId="77777777" w:rsidR="003810E0" w:rsidRPr="00C1400A" w:rsidRDefault="003810E0" w:rsidP="00705964">
            <w:pPr>
              <w:pStyle w:val="Tableheading"/>
              <w:rPr>
                <w:ins w:id="233" w:author="3070" w:date="2020-10-14T07:58:00Z"/>
              </w:rPr>
            </w:pPr>
            <w:ins w:id="234" w:author="3070" w:date="2020-10-14T07:58:00Z">
              <w:r>
                <w:t>VTS</w:t>
              </w:r>
            </w:ins>
          </w:p>
        </w:tc>
        <w:tc>
          <w:tcPr>
            <w:tcW w:w="6701" w:type="dxa"/>
            <w:shd w:val="clear" w:color="auto" w:fill="FADBD1" w:themeFill="background2" w:themeFillTint="33"/>
          </w:tcPr>
          <w:p w14:paraId="7B419F2A" w14:textId="77777777" w:rsidR="003810E0" w:rsidRPr="00F55AD7" w:rsidRDefault="003810E0" w:rsidP="00705964">
            <w:pPr>
              <w:pStyle w:val="Tabletext"/>
              <w:rPr>
                <w:ins w:id="235" w:author="3070" w:date="2020-10-14T07:58:00Z"/>
              </w:rPr>
            </w:pPr>
            <w:ins w:id="236" w:author="3070" w:date="2020-10-14T07:58:00Z">
              <w:r w:rsidRPr="003426D3">
                <w:t xml:space="preserve">ADVICE. Recommend course to make good 127 degrees </w:t>
              </w:r>
              <w:r w:rsidRPr="00B57B79">
                <w:rPr>
                  <w:dstrike/>
                  <w:rPrChange w:id="237" w:author="Barry Goldman" w:date="2020-07-19T18:09:00Z">
                    <w:rPr/>
                  </w:rPrChange>
                </w:rPr>
                <w:t>for 2 nautical miles.</w:t>
              </w:r>
            </w:ins>
          </w:p>
        </w:tc>
      </w:tr>
    </w:tbl>
    <w:p w14:paraId="6458B7C2" w14:textId="08F56D46" w:rsidR="00AA6FB8" w:rsidDel="003810E0" w:rsidRDefault="00AA6FB8" w:rsidP="00AA6FB8">
      <w:pPr>
        <w:pStyle w:val="BodyText"/>
        <w:rPr>
          <w:del w:id="238" w:author="3070" w:date="2020-10-14T07:58:00Z"/>
        </w:rPr>
      </w:pPr>
      <w:del w:id="239" w:author="3070" w:date="2020-10-14T07:58:00Z">
        <w:r w:rsidDel="003810E0">
          <w:delText>Always to be expressed in 360 degree notation from north (true north unless otherwise stated). Whether this is TO or FROM a mark can be stated.</w:delText>
        </w:r>
      </w:del>
    </w:p>
    <w:p w14:paraId="3A8E721B" w14:textId="4348EC57" w:rsidR="00AA6FB8" w:rsidDel="003810E0" w:rsidRDefault="00AA6FB8" w:rsidP="00AA6FB8">
      <w:pPr>
        <w:pStyle w:val="BodyText"/>
        <w:rPr>
          <w:del w:id="240" w:author="3070" w:date="2020-10-14T07:58:00Z"/>
        </w:rPr>
      </w:pPr>
      <w:del w:id="241" w:author="3070" w:date="2020-10-14T07:58:00Z">
        <w:r w:rsidDel="003810E0">
          <w:delText>Courses should be ‘course made good’ and should include a distance.</w:delText>
        </w:r>
      </w:del>
    </w:p>
    <w:p w14:paraId="05BC4D7B" w14:textId="09756CEF" w:rsidR="00AA6FB8" w:rsidDel="003810E0" w:rsidRDefault="00AA6FB8" w:rsidP="00AA6FB8">
      <w:pPr>
        <w:pStyle w:val="BodyText"/>
        <w:rPr>
          <w:del w:id="242" w:author="3070" w:date="2020-10-14T07:58:00Z"/>
        </w:rPr>
      </w:pPr>
      <w:del w:id="243" w:author="3070" w:date="2020-10-14T07:58:00Z">
        <w:r w:rsidDel="003810E0">
          <w:delText>Do not use ‘INSTRUCTION’ as a message marker, only ‘ADVICE’ when giving a course.</w:delText>
        </w:r>
      </w:del>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AA6FB8" w:rsidRPr="00F55AD7" w:rsidDel="003810E0" w14:paraId="1F4163F7" w14:textId="2AF48AC3" w:rsidTr="00980EC0">
        <w:trPr>
          <w:tblHeader/>
          <w:jc w:val="center"/>
          <w:del w:id="244" w:author="3070" w:date="2020-10-14T07:58:00Z"/>
        </w:trPr>
        <w:tc>
          <w:tcPr>
            <w:tcW w:w="2541" w:type="dxa"/>
            <w:shd w:val="clear" w:color="auto" w:fill="FADBD1" w:themeFill="background2" w:themeFillTint="33"/>
          </w:tcPr>
          <w:p w14:paraId="23F508BB" w14:textId="6343845D" w:rsidR="00AA6FB8" w:rsidRPr="00C1400A" w:rsidDel="003810E0" w:rsidRDefault="00AA6FB8" w:rsidP="00980EC0">
            <w:pPr>
              <w:pStyle w:val="Tableheading"/>
              <w:rPr>
                <w:del w:id="245" w:author="3070" w:date="2020-10-14T07:58:00Z"/>
              </w:rPr>
            </w:pPr>
            <w:del w:id="246" w:author="3070" w:date="2020-10-14T07:58:00Z">
              <w:r w:rsidDel="003810E0">
                <w:delText>VTS</w:delText>
              </w:r>
            </w:del>
          </w:p>
        </w:tc>
        <w:tc>
          <w:tcPr>
            <w:tcW w:w="6701" w:type="dxa"/>
            <w:shd w:val="clear" w:color="auto" w:fill="FADBD1" w:themeFill="background2" w:themeFillTint="33"/>
          </w:tcPr>
          <w:p w14:paraId="0A5CA562" w14:textId="35F24958" w:rsidR="00AA6FB8" w:rsidRPr="00F55AD7" w:rsidDel="003810E0" w:rsidRDefault="00AA6FB8" w:rsidP="00980EC0">
            <w:pPr>
              <w:pStyle w:val="Tabletext"/>
              <w:rPr>
                <w:del w:id="247" w:author="3070" w:date="2020-10-14T07:58:00Z"/>
              </w:rPr>
            </w:pPr>
            <w:del w:id="248" w:author="3070" w:date="2020-10-14T07:58:00Z">
              <w:r w:rsidRPr="003426D3" w:rsidDel="003810E0">
                <w:delText>ADVICE. Recommend course to make good 127 degrees for 2 nautical miles.</w:delText>
              </w:r>
            </w:del>
          </w:p>
        </w:tc>
      </w:tr>
    </w:tbl>
    <w:p w14:paraId="0C6E0567" w14:textId="77777777" w:rsidR="00AA6FB8" w:rsidRPr="00F55AD7" w:rsidRDefault="00AA6FB8" w:rsidP="00F720BE">
      <w:pPr>
        <w:pStyle w:val="Heading2"/>
      </w:pPr>
      <w:bookmarkStart w:id="249" w:name="_Toc40380919"/>
      <w:r>
        <w:t>DISTANCES</w:t>
      </w:r>
      <w:bookmarkEnd w:id="249"/>
    </w:p>
    <w:p w14:paraId="73D1EAF9" w14:textId="77777777" w:rsidR="00AA6FB8" w:rsidRPr="00F55AD7" w:rsidRDefault="00AA6FB8" w:rsidP="00AA6FB8">
      <w:pPr>
        <w:pStyle w:val="Heading2separationline"/>
      </w:pPr>
    </w:p>
    <w:p w14:paraId="57305940" w14:textId="77777777" w:rsidR="00AA6FB8" w:rsidRPr="0063013F" w:rsidRDefault="00AA6FB8" w:rsidP="00AA6FB8">
      <w:pPr>
        <w:pStyle w:val="BodyText"/>
      </w:pPr>
      <w:r w:rsidRPr="0063013F">
        <w:t>To be expressed in nautical miles or cables (tenths of a mile), the unit always to be stated.</w:t>
      </w:r>
    </w:p>
    <w:p w14:paraId="74DCE3C2" w14:textId="77777777" w:rsidR="00AA6FB8" w:rsidRPr="00F55AD7" w:rsidRDefault="00AA6FB8" w:rsidP="00F720BE">
      <w:pPr>
        <w:pStyle w:val="Heading2"/>
      </w:pPr>
      <w:r>
        <w:t xml:space="preserve"> </w:t>
      </w:r>
      <w:bookmarkStart w:id="250" w:name="_Toc40380920"/>
      <w:r>
        <w:t>SPEED</w:t>
      </w:r>
      <w:bookmarkEnd w:id="250"/>
    </w:p>
    <w:p w14:paraId="591A7ED0" w14:textId="77777777" w:rsidR="00AA6FB8" w:rsidRPr="00F55AD7" w:rsidRDefault="00AA6FB8" w:rsidP="00AA6FB8">
      <w:pPr>
        <w:pStyle w:val="Heading2separationline"/>
      </w:pPr>
    </w:p>
    <w:p w14:paraId="1724B483" w14:textId="77777777" w:rsidR="003810E0" w:rsidRPr="00F55AD7" w:rsidRDefault="003810E0" w:rsidP="003810E0">
      <w:pPr>
        <w:pStyle w:val="BodyText"/>
        <w:rPr>
          <w:ins w:id="251" w:author="3070" w:date="2020-10-14T07:59:00Z"/>
        </w:rPr>
      </w:pPr>
      <w:ins w:id="252" w:author="3070" w:date="2020-10-14T07:59:00Z">
        <w:r w:rsidRPr="003426D3">
          <w:t xml:space="preserve">To be expressed in knots. </w:t>
        </w:r>
        <w:r>
          <w:t>S</w:t>
        </w:r>
        <w:r w:rsidRPr="003426D3">
          <w:t xml:space="preserve">peed </w:t>
        </w:r>
        <w:r>
          <w:t>w</w:t>
        </w:r>
        <w:r w:rsidRPr="003426D3">
          <w:t xml:space="preserve">ithout </w:t>
        </w:r>
        <w:r>
          <w:t xml:space="preserve">any </w:t>
        </w:r>
        <w:r w:rsidRPr="003426D3">
          <w:t>further notation</w:t>
        </w:r>
        <w:r>
          <w:t xml:space="preserve"> will always be assumed to </w:t>
        </w:r>
        <w:r w:rsidRPr="003426D3">
          <w:t>mean</w:t>
        </w:r>
        <w:r>
          <w:t xml:space="preserve"> speed</w:t>
        </w:r>
        <w:r w:rsidRPr="003426D3">
          <w:t xml:space="preserve"> through the water</w:t>
        </w:r>
        <w:r>
          <w:t>.  If speed over the ground is intended</w:t>
        </w:r>
        <w:r w:rsidRPr="003426D3">
          <w:t xml:space="preserve">, </w:t>
        </w:r>
        <w:r>
          <w:t xml:space="preserve">then </w:t>
        </w:r>
        <w:del w:id="253" w:author="Barry Goldman" w:date="2020-07-19T18:24:00Z">
          <w:r w:rsidRPr="00A9792F" w:rsidDel="00A9792F">
            <w:rPr>
              <w:highlight w:val="yellow"/>
              <w:rPrChange w:id="254" w:author="Barry Goldman" w:date="2020-07-19T18:24:00Z">
                <w:rPr/>
              </w:rPrChange>
            </w:rPr>
            <w:delText>the communication</w:delText>
          </w:r>
        </w:del>
        <w:r w:rsidRPr="00A9792F">
          <w:rPr>
            <w:highlight w:val="yellow"/>
            <w:rPrChange w:id="255" w:author="Barry Goldman" w:date="2020-07-19T18:24:00Z">
              <w:rPr/>
            </w:rPrChange>
          </w:rPr>
          <w:t xml:space="preserve">this </w:t>
        </w:r>
        <w:del w:id="256" w:author="Barry Goldman" w:date="2020-07-19T18:24:00Z">
          <w:r w:rsidRPr="00A9792F" w:rsidDel="00A9792F">
            <w:rPr>
              <w:highlight w:val="yellow"/>
              <w:rPrChange w:id="257" w:author="Barry Goldman" w:date="2020-07-19T18:24:00Z">
                <w:rPr/>
              </w:rPrChange>
            </w:rPr>
            <w:delText xml:space="preserve"> </w:delText>
          </w:r>
        </w:del>
        <w:r w:rsidRPr="00A9792F">
          <w:rPr>
            <w:highlight w:val="yellow"/>
            <w:rPrChange w:id="258" w:author="Barry Goldman" w:date="2020-07-19T18:24:00Z">
              <w:rPr/>
            </w:rPrChange>
          </w:rPr>
          <w:t>should be specifically stated</w:t>
        </w:r>
        <w:r>
          <w:t>.</w:t>
        </w:r>
        <w:del w:id="259" w:author="Barry Goldman" w:date="2020-07-19T18:24:00Z">
          <w:r w:rsidDel="00A9792F">
            <w:delText xml:space="preserve">annotated </w:delText>
          </w:r>
          <w:r w:rsidRPr="003426D3" w:rsidDel="00A9792F">
            <w:delText>“Ground speed”.</w:delText>
          </w:r>
        </w:del>
      </w:ins>
    </w:p>
    <w:p w14:paraId="687FDCC8" w14:textId="5167D35F" w:rsidR="00AA6FB8" w:rsidRPr="00F55AD7" w:rsidDel="003810E0" w:rsidRDefault="00AA6FB8" w:rsidP="00AA6FB8">
      <w:pPr>
        <w:pStyle w:val="BodyText"/>
        <w:rPr>
          <w:del w:id="260" w:author="3070" w:date="2020-10-14T07:59:00Z"/>
        </w:rPr>
      </w:pPr>
      <w:del w:id="261" w:author="3070" w:date="2020-10-14T07:59:00Z">
        <w:r w:rsidRPr="003426D3" w:rsidDel="003810E0">
          <w:delText xml:space="preserve">To be expressed in knots. </w:delText>
        </w:r>
        <w:r w:rsidDel="003810E0">
          <w:delText>S</w:delText>
        </w:r>
        <w:r w:rsidRPr="003426D3" w:rsidDel="003810E0">
          <w:delText xml:space="preserve">peed </w:delText>
        </w:r>
        <w:r w:rsidDel="003810E0">
          <w:delText>w</w:delText>
        </w:r>
        <w:r w:rsidRPr="003426D3" w:rsidDel="003810E0">
          <w:delText xml:space="preserve">ithout </w:delText>
        </w:r>
        <w:r w:rsidDel="003810E0">
          <w:delText xml:space="preserve">any </w:delText>
        </w:r>
        <w:r w:rsidRPr="003426D3" w:rsidDel="003810E0">
          <w:delText>further notation</w:delText>
        </w:r>
        <w:r w:rsidDel="003810E0">
          <w:delText xml:space="preserve"> will always be assumed to </w:delText>
        </w:r>
        <w:r w:rsidRPr="003426D3" w:rsidDel="003810E0">
          <w:delText>mean</w:delText>
        </w:r>
        <w:r w:rsidDel="003810E0">
          <w:delText xml:space="preserve"> speed</w:delText>
        </w:r>
        <w:r w:rsidRPr="003426D3" w:rsidDel="003810E0">
          <w:delText xml:space="preserve"> through the water</w:delText>
        </w:r>
        <w:r w:rsidDel="003810E0">
          <w:delText>.  If speed over the ground is intended</w:delText>
        </w:r>
        <w:r w:rsidRPr="003426D3" w:rsidDel="003810E0">
          <w:delText xml:space="preserve">, </w:delText>
        </w:r>
        <w:r w:rsidDel="003810E0">
          <w:delText xml:space="preserve">then the communication should be specifically annotated </w:delText>
        </w:r>
        <w:r w:rsidRPr="003426D3" w:rsidDel="003810E0">
          <w:delText>“Ground speed”.</w:delText>
        </w:r>
      </w:del>
    </w:p>
    <w:p w14:paraId="0C45E217" w14:textId="77777777" w:rsidR="00AA6FB8" w:rsidRPr="00F55AD7" w:rsidRDefault="00AA6FB8" w:rsidP="00F720BE">
      <w:pPr>
        <w:pStyle w:val="Heading2"/>
      </w:pPr>
      <w:bookmarkStart w:id="262" w:name="_Toc40380921"/>
      <w:r>
        <w:t>TIME</w:t>
      </w:r>
      <w:bookmarkEnd w:id="262"/>
    </w:p>
    <w:p w14:paraId="6FFF4260" w14:textId="77777777" w:rsidR="00AA6FB8" w:rsidRPr="00F55AD7" w:rsidRDefault="00AA6FB8" w:rsidP="00AA6FB8">
      <w:pPr>
        <w:pStyle w:val="Heading2separationline"/>
      </w:pPr>
    </w:p>
    <w:p w14:paraId="2EA25BA8" w14:textId="77777777" w:rsidR="00AA6FB8" w:rsidRPr="00F55AD7" w:rsidRDefault="00AA6FB8" w:rsidP="00AA6FB8">
      <w:pPr>
        <w:pStyle w:val="BodyText"/>
      </w:pPr>
      <w:r w:rsidRPr="0063013F">
        <w:t xml:space="preserve">Time should be given in </w:t>
      </w:r>
      <w:r>
        <w:t>local time</w:t>
      </w:r>
      <w:r w:rsidRPr="0063013F">
        <w:t xml:space="preserve"> in a 24 hour format</w:t>
      </w:r>
      <w:r w:rsidRPr="003426D3">
        <w:t>.</w:t>
      </w:r>
      <w:r>
        <w:t xml:space="preserve">  Mariners do not usually add the suffix “hours”.</w:t>
      </w:r>
    </w:p>
    <w:p w14:paraId="25A2FC66" w14:textId="77777777" w:rsidR="00AA6FB8" w:rsidRPr="00F55AD7" w:rsidRDefault="00AA6FB8" w:rsidP="00F720BE">
      <w:pPr>
        <w:pStyle w:val="Heading2"/>
      </w:pPr>
      <w:bookmarkStart w:id="263" w:name="_Toc40380922"/>
      <w:r w:rsidRPr="003426D3">
        <w:t>GEOGRAPHICAL NAMES</w:t>
      </w:r>
      <w:bookmarkEnd w:id="263"/>
    </w:p>
    <w:p w14:paraId="78B989A7" w14:textId="77777777" w:rsidR="00AA6FB8" w:rsidRPr="00F55AD7" w:rsidRDefault="00AA6FB8" w:rsidP="00AA6FB8">
      <w:pPr>
        <w:pStyle w:val="Heading2separationline"/>
      </w:pPr>
    </w:p>
    <w:p w14:paraId="00E2B924" w14:textId="77777777" w:rsidR="00AA6FB8" w:rsidRDefault="00AA6FB8" w:rsidP="00AA6FB8">
      <w:pPr>
        <w:pStyle w:val="BodyText"/>
      </w:pPr>
      <w:r>
        <w:t xml:space="preserve">Place names should be those that are on navigational charts and publications. </w:t>
      </w:r>
    </w:p>
    <w:p w14:paraId="14E55C18" w14:textId="77777777" w:rsidR="00AA6FB8" w:rsidRDefault="00AA6FB8" w:rsidP="00AA6FB8">
      <w:pPr>
        <w:pStyle w:val="BodyText"/>
      </w:pPr>
      <w:r>
        <w:t>Where this is not available then latitude and longitude should be used.</w:t>
      </w:r>
    </w:p>
    <w:p w14:paraId="3E0AB92C" w14:textId="77777777" w:rsidR="00AA6FB8" w:rsidRPr="00A27E72" w:rsidRDefault="00AA6FB8" w:rsidP="00F720BE">
      <w:pPr>
        <w:pStyle w:val="Heading2"/>
      </w:pPr>
      <w:bookmarkStart w:id="264" w:name="_Toc40380923"/>
      <w:r w:rsidRPr="00A27E72">
        <w:t>ABBREVIATIONS</w:t>
      </w:r>
      <w:bookmarkEnd w:id="264"/>
    </w:p>
    <w:p w14:paraId="3C6E91A8" w14:textId="77777777" w:rsidR="00AA6FB8" w:rsidRPr="003B1467" w:rsidRDefault="00AA6FB8" w:rsidP="00AA6FB8">
      <w:pPr>
        <w:pStyle w:val="Heading2separationline"/>
        <w:rPr>
          <w:color w:val="00BCD0" w:themeColor="accent4"/>
        </w:rPr>
      </w:pPr>
    </w:p>
    <w:p w14:paraId="78D6B2E5" w14:textId="77777777" w:rsidR="00AA6FB8" w:rsidRPr="00A27E72" w:rsidRDefault="00AA6FB8" w:rsidP="00AA6FB8">
      <w:pPr>
        <w:pStyle w:val="BodyText"/>
      </w:pPr>
      <w:r w:rsidRPr="00A27E72">
        <w:t xml:space="preserve">Abbreviations will often save time in speech. Many abbreviations are so commonly used in normal speech </w:t>
      </w:r>
      <w:r w:rsidR="00D63ADC" w:rsidRPr="00A27E72">
        <w:t>and</w:t>
      </w:r>
      <w:r w:rsidRPr="00A27E72">
        <w:t xml:space="preserve"> are more familiar than the original unabbreviated form. The use of such abbreviations in radio transmissions is to be encouraged provided that:</w:t>
      </w:r>
    </w:p>
    <w:p w14:paraId="5F99E55D" w14:textId="53E15715" w:rsidR="00AA6FB8" w:rsidRPr="00A27E72" w:rsidRDefault="00AA6FB8" w:rsidP="00AA6FB8">
      <w:pPr>
        <w:pStyle w:val="Bullet1"/>
        <w:rPr>
          <w:color w:val="auto"/>
        </w:rPr>
      </w:pPr>
      <w:r w:rsidRPr="00A27E72">
        <w:rPr>
          <w:color w:val="auto"/>
        </w:rPr>
        <w:t>they are quicker and easier to use than the full word (e.g. ETA</w:t>
      </w:r>
      <w:r w:rsidR="00FF6CFB" w:rsidRPr="00A27E72">
        <w:rPr>
          <w:color w:val="auto"/>
        </w:rPr>
        <w:t>/</w:t>
      </w:r>
      <w:r w:rsidRPr="00A27E72">
        <w:rPr>
          <w:color w:val="auto"/>
        </w:rPr>
        <w:t>ETD</w:t>
      </w:r>
      <w:r w:rsidR="00FF6CFB" w:rsidRPr="00A27E72">
        <w:rPr>
          <w:color w:val="auto"/>
        </w:rPr>
        <w:t xml:space="preserve"> in place of Estimated Time of Arrival/Departure</w:t>
      </w:r>
      <w:r w:rsidRPr="00A27E72">
        <w:rPr>
          <w:color w:val="auto"/>
        </w:rPr>
        <w:t>)</w:t>
      </w:r>
    </w:p>
    <w:p w14:paraId="3309032D" w14:textId="772463FD" w:rsidR="00404A34" w:rsidRPr="00A27E72" w:rsidRDefault="00AA6FB8" w:rsidP="00A27E72">
      <w:pPr>
        <w:pStyle w:val="Bullet1"/>
        <w:rPr>
          <w:color w:val="auto"/>
        </w:rPr>
      </w:pPr>
      <w:r w:rsidRPr="00A27E72">
        <w:rPr>
          <w:color w:val="auto"/>
        </w:rPr>
        <w:t>they are sufficiently well known to avoid any confusion and subsequent confirmatory transmissions.</w:t>
      </w:r>
    </w:p>
    <w:p w14:paraId="7BCB9A0E" w14:textId="77777777" w:rsidR="00AA6FB8" w:rsidRPr="00D7196E" w:rsidRDefault="00AA6FB8" w:rsidP="00AA6FB8">
      <w:pPr>
        <w:pStyle w:val="Heading1"/>
      </w:pPr>
      <w:bookmarkStart w:id="265" w:name="_Toc40380924"/>
      <w:r w:rsidRPr="00D7196E">
        <w:t>DELIVERING A MESSAGE</w:t>
      </w:r>
      <w:bookmarkEnd w:id="265"/>
    </w:p>
    <w:p w14:paraId="4CE1FA94" w14:textId="77777777" w:rsidR="00AA6FB8" w:rsidRDefault="00AA6FB8" w:rsidP="00AA6FB8">
      <w:pPr>
        <w:pStyle w:val="Heading1separatationline"/>
      </w:pPr>
    </w:p>
    <w:p w14:paraId="6484CE5B" w14:textId="4665F247" w:rsidR="00B0477C" w:rsidRPr="00A27E72" w:rsidRDefault="0097649D" w:rsidP="00B0477C">
      <w:pPr>
        <w:pStyle w:val="BodyText"/>
      </w:pPr>
      <w:r w:rsidRPr="00A27E72">
        <w:t xml:space="preserve">VTS </w:t>
      </w:r>
      <w:r w:rsidR="001C35C1" w:rsidRPr="00A27E72">
        <w:t>communicati</w:t>
      </w:r>
      <w:r w:rsidRPr="00A27E72">
        <w:t xml:space="preserve">ons should </w:t>
      </w:r>
      <w:r w:rsidR="001C35C1" w:rsidRPr="00A27E72">
        <w:t xml:space="preserve">be professional, clear, concise and accurate. </w:t>
      </w:r>
    </w:p>
    <w:p w14:paraId="55ED66D4" w14:textId="3C7473BA" w:rsidR="001C35C1" w:rsidRDefault="0097649D" w:rsidP="001C35C1">
      <w:pPr>
        <w:pStyle w:val="BodyText"/>
        <w:rPr>
          <w:color w:val="00BCD0" w:themeColor="accent4"/>
        </w:rPr>
      </w:pPr>
      <w:r w:rsidRPr="00A27E72">
        <w:t>S</w:t>
      </w:r>
      <w:r w:rsidR="00B0477C" w:rsidRPr="00A27E72">
        <w:t xml:space="preserve">peech and vocal patterns </w:t>
      </w:r>
      <w:r w:rsidRPr="00A27E72">
        <w:t xml:space="preserve">should be adjusted </w:t>
      </w:r>
      <w:r w:rsidR="00B0477C" w:rsidRPr="00A27E72">
        <w:t>in order to increase the likelihood of mutual understanding</w:t>
      </w:r>
      <w:r w:rsidR="00D63ADC" w:rsidRPr="00A27E72">
        <w:t xml:space="preserve"> </w:t>
      </w:r>
      <w:r w:rsidR="00B0477C" w:rsidRPr="00A27E72">
        <w:t>regardless of experience or native language</w:t>
      </w:r>
      <w:r w:rsidRPr="00A27E72">
        <w:t>.</w:t>
      </w:r>
    </w:p>
    <w:p w14:paraId="12D11804" w14:textId="77777777" w:rsidR="00A27E72" w:rsidRDefault="00A27E72">
      <w:pPr>
        <w:spacing w:after="200" w:line="276" w:lineRule="auto"/>
        <w:rPr>
          <w:rFonts w:asciiTheme="majorHAnsi" w:eastAsiaTheme="majorEastAsia" w:hAnsiTheme="majorHAnsi" w:cstheme="majorBidi"/>
          <w:b/>
          <w:bCs/>
          <w:color w:val="026699"/>
          <w:sz w:val="24"/>
          <w:szCs w:val="24"/>
        </w:rPr>
      </w:pPr>
      <w:r>
        <w:br w:type="page"/>
      </w:r>
    </w:p>
    <w:p w14:paraId="0F8EB0D4" w14:textId="2A8D8918" w:rsidR="001C35C1" w:rsidRPr="00A27E72" w:rsidRDefault="001C35C1" w:rsidP="00F720BE">
      <w:pPr>
        <w:pStyle w:val="Heading2"/>
      </w:pPr>
      <w:bookmarkStart w:id="266" w:name="_Toc40380925"/>
      <w:r w:rsidRPr="00A27E72">
        <w:t>PREPARATION</w:t>
      </w:r>
      <w:r w:rsidR="00404A34" w:rsidRPr="00A27E72">
        <w:t xml:space="preserve"> WHEN USING VHF</w:t>
      </w:r>
      <w:bookmarkEnd w:id="266"/>
    </w:p>
    <w:p w14:paraId="70227860" w14:textId="77777777" w:rsidR="00980EC0" w:rsidRPr="00980EC0" w:rsidRDefault="00980EC0" w:rsidP="00980EC0">
      <w:pPr>
        <w:pStyle w:val="Heading2separationline"/>
      </w:pPr>
    </w:p>
    <w:p w14:paraId="064F4EC7" w14:textId="5A756EF2" w:rsidR="001C35C1" w:rsidRPr="00A27E72" w:rsidRDefault="00404A34" w:rsidP="008A6C06">
      <w:pPr>
        <w:pStyle w:val="BodyText"/>
      </w:pPr>
      <w:r w:rsidRPr="00A27E72">
        <w:t>The proper use of VHF equipment is essential if transmissions are to be successful. VTS</w:t>
      </w:r>
      <w:r w:rsidR="00B0477C" w:rsidRPr="00A27E72">
        <w:t xml:space="preserve"> personnel </w:t>
      </w:r>
      <w:r w:rsidRPr="00A27E72">
        <w:t>should consider the volume and position</w:t>
      </w:r>
      <w:r w:rsidR="00B0477C" w:rsidRPr="00A27E72">
        <w:t>ing</w:t>
      </w:r>
      <w:r w:rsidRPr="00A27E72">
        <w:t xml:space="preserve"> of the microphone. To ensure the complete reception of the message a proper discipline is essential</w:t>
      </w:r>
      <w:r w:rsidR="00092153" w:rsidRPr="00A27E72">
        <w:t xml:space="preserve">.  </w:t>
      </w:r>
      <w:r w:rsidR="008A6C06" w:rsidRPr="00A27E72">
        <w:t xml:space="preserve">It is important to listen on the channel before transmitting to ensure there will be no interferences from another station. </w:t>
      </w:r>
      <w:r w:rsidR="00092153" w:rsidRPr="00A27E72">
        <w:t>S</w:t>
      </w:r>
      <w:r w:rsidRPr="00A27E72">
        <w:t xml:space="preserve">ince there may be a delay in transmission after pressing the </w:t>
      </w:r>
      <w:r w:rsidR="008A6C06" w:rsidRPr="00A27E72">
        <w:t>press to transmit (</w:t>
      </w:r>
      <w:r w:rsidRPr="00A27E72">
        <w:t>PTT</w:t>
      </w:r>
      <w:r w:rsidR="008A6C06" w:rsidRPr="00A27E72">
        <w:t>)</w:t>
      </w:r>
      <w:r w:rsidRPr="00A27E72">
        <w:t xml:space="preserve"> button</w:t>
      </w:r>
      <w:r w:rsidR="00092153" w:rsidRPr="00A27E72">
        <w:t>,</w:t>
      </w:r>
      <w:r w:rsidR="00B0477C" w:rsidRPr="00A27E72">
        <w:t xml:space="preserve"> a brief</w:t>
      </w:r>
      <w:r w:rsidRPr="00A27E72">
        <w:t xml:space="preserve"> pause</w:t>
      </w:r>
      <w:r w:rsidR="00092153" w:rsidRPr="00A27E72">
        <w:t xml:space="preserve"> is normally required before starting to speak</w:t>
      </w:r>
      <w:r w:rsidR="001C35C1" w:rsidRPr="00A27E72">
        <w:t xml:space="preserve">. </w:t>
      </w:r>
    </w:p>
    <w:p w14:paraId="2B8DE0DE" w14:textId="77777777" w:rsidR="001C35C1" w:rsidRPr="00A27E72" w:rsidRDefault="001C35C1" w:rsidP="00F720BE">
      <w:pPr>
        <w:pStyle w:val="Heading2"/>
      </w:pPr>
      <w:bookmarkStart w:id="267" w:name="_Toc40380926"/>
      <w:r w:rsidRPr="00A27E72">
        <w:t>TONE AND VOLUME</w:t>
      </w:r>
      <w:bookmarkEnd w:id="267"/>
    </w:p>
    <w:p w14:paraId="7CF85D71" w14:textId="77777777" w:rsidR="00980EC0" w:rsidRPr="00980EC0" w:rsidRDefault="00980EC0" w:rsidP="00980EC0">
      <w:pPr>
        <w:pStyle w:val="Heading2separationline"/>
      </w:pPr>
    </w:p>
    <w:p w14:paraId="5F25AC1D" w14:textId="7D8E2391" w:rsidR="001C35C1" w:rsidRPr="00A27E72" w:rsidRDefault="001C35C1" w:rsidP="001C35C1">
      <w:pPr>
        <w:pStyle w:val="BodyText"/>
      </w:pPr>
      <w:r w:rsidRPr="00A27E72">
        <w:t>The tone of the voice is crucial for mutual understanding. A message should be supported by the tone of voice used. Research has indicated that how words are expressed is just as important as what words are used.</w:t>
      </w:r>
    </w:p>
    <w:p w14:paraId="4348BC50" w14:textId="41D54F22" w:rsidR="001C35C1" w:rsidRPr="00A27E72" w:rsidRDefault="001C35C1" w:rsidP="001C35C1">
      <w:pPr>
        <w:pStyle w:val="BodyText"/>
      </w:pPr>
      <w:r w:rsidRPr="00A27E72">
        <w:t xml:space="preserve">Transmissions should be sent with a tone of calm confidence, politeness and professionalism. VTS </w:t>
      </w:r>
      <w:r w:rsidR="008A2D36" w:rsidRPr="00A27E72">
        <w:t xml:space="preserve">personnel must always remain professional </w:t>
      </w:r>
      <w:r w:rsidR="008A6C06" w:rsidRPr="00A27E72">
        <w:t>even</w:t>
      </w:r>
      <w:r w:rsidR="008A2D36" w:rsidRPr="00A27E72">
        <w:t xml:space="preserve"> if they </w:t>
      </w:r>
      <w:r w:rsidRPr="00A27E72">
        <w:t>receive over familiar or aggressive transmissions.</w:t>
      </w:r>
    </w:p>
    <w:p w14:paraId="586D127E" w14:textId="2E1B0DFF" w:rsidR="001C35C1" w:rsidRPr="00A27E72" w:rsidRDefault="001C35C1" w:rsidP="001C35C1">
      <w:pPr>
        <w:pStyle w:val="BodyText"/>
      </w:pPr>
      <w:r w:rsidRPr="00A27E72">
        <w:t>The volume of the voice is important. The volume of a transmission should be at a level used for normal conversation. Shouting is unprofessional and causes distortion</w:t>
      </w:r>
      <w:r w:rsidR="008A2D36" w:rsidRPr="00A27E72">
        <w:t xml:space="preserve">, </w:t>
      </w:r>
      <w:r w:rsidR="00434A73" w:rsidRPr="00A27E72">
        <w:t>whilst</w:t>
      </w:r>
      <w:r w:rsidR="008A2D36" w:rsidRPr="00A27E72">
        <w:t xml:space="preserve"> </w:t>
      </w:r>
      <w:r w:rsidRPr="00A27E72">
        <w:t>speaking too quietly could result in the message not being heard.</w:t>
      </w:r>
    </w:p>
    <w:p w14:paraId="6B6B45E9" w14:textId="77777777" w:rsidR="001C35C1" w:rsidRPr="00A27E72" w:rsidRDefault="001C35C1" w:rsidP="00F720BE">
      <w:pPr>
        <w:pStyle w:val="Heading2"/>
      </w:pPr>
      <w:bookmarkStart w:id="268" w:name="_Toc40380927"/>
      <w:r w:rsidRPr="00A27E72">
        <w:t>EMPHASIS ON KEYWORDS</w:t>
      </w:r>
      <w:bookmarkEnd w:id="268"/>
    </w:p>
    <w:p w14:paraId="0D65E931" w14:textId="77777777" w:rsidR="00980EC0" w:rsidRPr="00980EC0" w:rsidRDefault="00980EC0" w:rsidP="00980EC0">
      <w:pPr>
        <w:pStyle w:val="Heading2separationline"/>
      </w:pPr>
    </w:p>
    <w:p w14:paraId="19AFC5DC" w14:textId="6AEE7806" w:rsidR="001C35C1" w:rsidRPr="00A27E72" w:rsidRDefault="001C35C1" w:rsidP="001C35C1">
      <w:pPr>
        <w:pStyle w:val="BodyText"/>
      </w:pPr>
      <w:r w:rsidRPr="00A27E72">
        <w:t>The keyword</w:t>
      </w:r>
      <w:r w:rsidR="00D63ADC" w:rsidRPr="00A27E72">
        <w:t xml:space="preserve"> is the</w:t>
      </w:r>
      <w:r w:rsidRPr="00A27E72">
        <w:t xml:space="preserve"> most important part of the message</w:t>
      </w:r>
      <w:r w:rsidR="00D63ADC" w:rsidRPr="00A27E72">
        <w:t xml:space="preserve">. This </w:t>
      </w:r>
      <w:r w:rsidRPr="00A27E72">
        <w:t>should be spoken slightly louder, longer, and higher than its neighbouring words (e.g. WARNING SHALLOW water AHEAD of you).</w:t>
      </w:r>
    </w:p>
    <w:p w14:paraId="07464039" w14:textId="77777777" w:rsidR="001C35C1" w:rsidRPr="00A27E72" w:rsidRDefault="001C35C1" w:rsidP="00F720BE">
      <w:pPr>
        <w:pStyle w:val="Heading2"/>
      </w:pPr>
      <w:bookmarkStart w:id="269" w:name="_Toc40380928"/>
      <w:r w:rsidRPr="00A27E72">
        <w:t>SPEECH RATE</w:t>
      </w:r>
      <w:bookmarkEnd w:id="269"/>
    </w:p>
    <w:p w14:paraId="2D1A8022" w14:textId="77777777" w:rsidR="00980EC0" w:rsidRPr="00980EC0" w:rsidRDefault="00980EC0" w:rsidP="00980EC0">
      <w:pPr>
        <w:pStyle w:val="Heading2separationline"/>
      </w:pPr>
    </w:p>
    <w:p w14:paraId="6CB25F62" w14:textId="77777777" w:rsidR="001C35C1" w:rsidRPr="00A27E72" w:rsidRDefault="001C35C1" w:rsidP="001C35C1">
      <w:pPr>
        <w:pStyle w:val="BodyText"/>
      </w:pPr>
      <w:r w:rsidRPr="00A27E72">
        <w:t>Speech rate is the speed at which a speaker conveys the message. Academic studies reported that on average, the speech rate of an adult English native speaker is between 150 and 190 words per minute (WPM). In an international environment in which people from different linguistic backgrounds speak with their own accents, intonation, and pronunciation it’s crucial to maintain an appropriate level of speech rate in order to avoid speaking at a faster rate that could greatly hinder comprehension and increase language anxiety:</w:t>
      </w:r>
    </w:p>
    <w:p w14:paraId="120213F0" w14:textId="77777777" w:rsidR="001C35C1" w:rsidRPr="00A27E72" w:rsidRDefault="001C35C1" w:rsidP="001C35C1">
      <w:pPr>
        <w:pStyle w:val="Bullet1"/>
        <w:rPr>
          <w:color w:val="auto"/>
        </w:rPr>
      </w:pPr>
      <w:r w:rsidRPr="00A27E72">
        <w:rPr>
          <w:color w:val="auto"/>
        </w:rPr>
        <w:t>modulating speech at a slower rate of around 120 WPM is highly recommended for clear and effective communication;</w:t>
      </w:r>
    </w:p>
    <w:p w14:paraId="74C38FDD" w14:textId="77777777" w:rsidR="001C35C1" w:rsidRPr="00A27E72" w:rsidRDefault="001C35C1" w:rsidP="001C35C1">
      <w:pPr>
        <w:pStyle w:val="Bullet1"/>
        <w:rPr>
          <w:color w:val="auto"/>
        </w:rPr>
      </w:pPr>
      <w:r w:rsidRPr="00A27E72">
        <w:rPr>
          <w:color w:val="auto"/>
        </w:rPr>
        <w:t>in emergency situations, a much slower rate of 100 WPM should be applied so important information can be clearly and accurately delivered under high‐pressure and cognitively challenging conditions.</w:t>
      </w:r>
    </w:p>
    <w:p w14:paraId="0D72FB89" w14:textId="77777777" w:rsidR="001C35C1" w:rsidRPr="00A27E72" w:rsidRDefault="001C35C1" w:rsidP="00F720BE">
      <w:pPr>
        <w:pStyle w:val="Heading2"/>
      </w:pPr>
      <w:bookmarkStart w:id="270" w:name="_Toc40380929"/>
      <w:r w:rsidRPr="00A27E72">
        <w:t>WORD GROUPING AND PAUSING</w:t>
      </w:r>
      <w:bookmarkEnd w:id="270"/>
    </w:p>
    <w:p w14:paraId="0F288021" w14:textId="77777777" w:rsidR="00980EC0" w:rsidRPr="00980EC0" w:rsidRDefault="00980EC0" w:rsidP="00980EC0">
      <w:pPr>
        <w:pStyle w:val="Heading2separationline"/>
      </w:pPr>
    </w:p>
    <w:p w14:paraId="1FC81ECC" w14:textId="07745191" w:rsidR="001C35C1" w:rsidRPr="00A27E72" w:rsidRDefault="001C35C1" w:rsidP="001C35C1">
      <w:pPr>
        <w:pStyle w:val="BodyText"/>
      </w:pPr>
      <w:r w:rsidRPr="00A27E72">
        <w:t xml:space="preserve">Together with the adjustment of the speech rate, word grouping and pausing strategies can be used to increase the intelligibility of VTS communication. In other words, intelligibility can be enhanced considerably by dividing sentences into smaller groups of phrases and by pausing briefly between word groups. </w:t>
      </w:r>
      <w:r w:rsidR="0017129F" w:rsidRPr="00A27E72">
        <w:t xml:space="preserve">VTS personnel </w:t>
      </w:r>
      <w:r w:rsidRPr="00A27E72">
        <w:t>can also moderate their speech rates by pausing between each word group.</w:t>
      </w:r>
    </w:p>
    <w:p w14:paraId="5B524369" w14:textId="77777777" w:rsidR="001C35C1" w:rsidRPr="00A27E72" w:rsidRDefault="001C35C1" w:rsidP="001C35C1">
      <w:pPr>
        <w:pStyle w:val="BodyText"/>
      </w:pPr>
      <w:r w:rsidRPr="00A27E72">
        <w:t>The effect of word grouping and pausing is important for the following reasons:</w:t>
      </w:r>
    </w:p>
    <w:p w14:paraId="7DF10209" w14:textId="77777777" w:rsidR="001C35C1" w:rsidRPr="00A27E72" w:rsidRDefault="001C35C1" w:rsidP="001C35C1">
      <w:pPr>
        <w:pStyle w:val="Bullet1"/>
        <w:rPr>
          <w:color w:val="auto"/>
        </w:rPr>
      </w:pPr>
      <w:r w:rsidRPr="00A27E72">
        <w:rPr>
          <w:color w:val="auto"/>
        </w:rPr>
        <w:t>It gives listeners the time to process each pack of information that is delivered. Furthermore, it enables speakers to prepare subsequent information for delivery.</w:t>
      </w:r>
    </w:p>
    <w:p w14:paraId="21E80CE1" w14:textId="77777777" w:rsidR="001C35C1" w:rsidRPr="00A27E72" w:rsidRDefault="001C35C1" w:rsidP="001C35C1">
      <w:pPr>
        <w:pStyle w:val="Bullet1"/>
        <w:rPr>
          <w:color w:val="auto"/>
        </w:rPr>
      </w:pPr>
      <w:r w:rsidRPr="00A27E72">
        <w:rPr>
          <w:color w:val="auto"/>
        </w:rPr>
        <w:t>It decreases the use of unnecessary fillers like ‘um, hm, uh, …’, which hinders mutual intelligibility.</w:t>
      </w:r>
    </w:p>
    <w:p w14:paraId="5E42E615" w14:textId="77777777" w:rsidR="00AA6FB8" w:rsidRPr="00A27E72" w:rsidRDefault="001C35C1" w:rsidP="001C35C1">
      <w:pPr>
        <w:pStyle w:val="BodyText"/>
      </w:pPr>
      <w:r w:rsidRPr="00A27E72">
        <w:t>It is generally recognised that the use of four words in a phrase is best understood by listeners. Therefore phrases should be grouped and paused after four words if possible. This enhances comprehension and clear communication.</w:t>
      </w:r>
    </w:p>
    <w:p w14:paraId="483AAFA0" w14:textId="77777777" w:rsidR="00F06234" w:rsidRPr="00F55AD7" w:rsidRDefault="00D90639" w:rsidP="00F720BE">
      <w:pPr>
        <w:pStyle w:val="Heading2"/>
      </w:pPr>
      <w:bookmarkStart w:id="271" w:name="_Toc40380930"/>
      <w:r>
        <w:t>Q</w:t>
      </w:r>
      <w:r w:rsidR="00205830" w:rsidRPr="00205830">
        <w:t>UESTIONING TECHNIQUES</w:t>
      </w:r>
      <w:bookmarkEnd w:id="271"/>
    </w:p>
    <w:p w14:paraId="0E707474" w14:textId="77777777" w:rsidR="00F06234" w:rsidRPr="00F55AD7" w:rsidRDefault="00F06234" w:rsidP="00F06234">
      <w:pPr>
        <w:pStyle w:val="Heading2separationline"/>
      </w:pPr>
    </w:p>
    <w:p w14:paraId="0B304C21" w14:textId="77777777" w:rsidR="00205830" w:rsidRDefault="00205830" w:rsidP="00205830">
      <w:pPr>
        <w:pStyle w:val="BodyText"/>
      </w:pPr>
      <w:r>
        <w:t>Information flow within a VTS is paramount.  VTS often gathers and disseminates information based on real time situations within the VTS area. In the computer world the term ‘garbage in, garbage out’ is often used.  The same applies to VTS communications, if you ask the wrong questions you will probably get the wrong answer.</w:t>
      </w:r>
    </w:p>
    <w:p w14:paraId="56E53420" w14:textId="77777777" w:rsidR="00205830" w:rsidRDefault="00205830" w:rsidP="00205830">
      <w:pPr>
        <w:pStyle w:val="BodyText"/>
      </w:pPr>
      <w:r>
        <w:t>To ensure effective questioning the following techniques should be used:</w:t>
      </w:r>
    </w:p>
    <w:p w14:paraId="320D9AEC" w14:textId="77777777" w:rsidR="00205830" w:rsidRDefault="00205830" w:rsidP="00205830">
      <w:pPr>
        <w:pStyle w:val="Bullet1"/>
      </w:pPr>
      <w:r>
        <w:t>Closed Questions</w:t>
      </w:r>
    </w:p>
    <w:p w14:paraId="4EFD2DC5" w14:textId="77777777" w:rsidR="00205830" w:rsidRDefault="00205830" w:rsidP="00205830">
      <w:pPr>
        <w:pStyle w:val="Bullet1"/>
      </w:pPr>
      <w:r>
        <w:t>Open Questions</w:t>
      </w:r>
    </w:p>
    <w:p w14:paraId="61D1B6D5" w14:textId="77777777" w:rsidR="00205830" w:rsidRDefault="00205830" w:rsidP="00205830">
      <w:pPr>
        <w:pStyle w:val="Bullet1"/>
      </w:pPr>
      <w:r>
        <w:t>Funnel Questions</w:t>
      </w:r>
    </w:p>
    <w:p w14:paraId="455FE22B" w14:textId="77777777" w:rsidR="00F06234" w:rsidRDefault="00205830" w:rsidP="00205830">
      <w:pPr>
        <w:pStyle w:val="Bullet1"/>
      </w:pPr>
      <w:r>
        <w:t>Leading Questions</w:t>
      </w:r>
      <w:r w:rsidR="00F06234">
        <w:t xml:space="preserve"> </w:t>
      </w:r>
    </w:p>
    <w:p w14:paraId="0A746ED4" w14:textId="77777777" w:rsidR="00F06234" w:rsidRDefault="00205830" w:rsidP="00205830">
      <w:pPr>
        <w:pStyle w:val="Heading3"/>
      </w:pPr>
      <w:bookmarkStart w:id="272" w:name="_Toc40380931"/>
      <w:r w:rsidRPr="00205830">
        <w:t>CLOSED QUESTIONS</w:t>
      </w:r>
      <w:bookmarkEnd w:id="272"/>
    </w:p>
    <w:p w14:paraId="2FCC8160" w14:textId="77777777" w:rsidR="00205830" w:rsidRDefault="00205830" w:rsidP="00205830">
      <w:pPr>
        <w:pStyle w:val="BodyText"/>
      </w:pPr>
      <w:r>
        <w:t>A closed question usually receives a one word answer, or a short factual statement.</w:t>
      </w:r>
    </w:p>
    <w:tbl>
      <w:tblPr>
        <w:tblStyle w:val="TableGrid"/>
        <w:tblW w:w="0" w:type="auto"/>
        <w:jc w:val="center"/>
        <w:tblLook w:val="04A0" w:firstRow="1" w:lastRow="0" w:firstColumn="1" w:lastColumn="0" w:noHBand="0" w:noVBand="1"/>
      </w:tblPr>
      <w:tblGrid>
        <w:gridCol w:w="2541"/>
        <w:gridCol w:w="6701"/>
      </w:tblGrid>
      <w:tr w:rsidR="003810E0" w:rsidRPr="00F55AD7" w14:paraId="241CBCF2" w14:textId="77777777" w:rsidTr="00705964">
        <w:trPr>
          <w:tblHeader/>
          <w:jc w:val="center"/>
          <w:ins w:id="273" w:author="3070" w:date="2020-10-14T08:00:00Z"/>
        </w:trPr>
        <w:tc>
          <w:tcPr>
            <w:tcW w:w="2541" w:type="dxa"/>
            <w:shd w:val="clear" w:color="auto" w:fill="FADBD1" w:themeFill="background2" w:themeFillTint="33"/>
          </w:tcPr>
          <w:p w14:paraId="484319C3" w14:textId="77777777" w:rsidR="003810E0" w:rsidRPr="00C1400A" w:rsidRDefault="003810E0" w:rsidP="00705964">
            <w:pPr>
              <w:pStyle w:val="Tableheading"/>
              <w:rPr>
                <w:ins w:id="274" w:author="3070" w:date="2020-10-14T08:00:00Z"/>
              </w:rPr>
            </w:pPr>
            <w:ins w:id="275" w:author="3070" w:date="2020-10-14T08:00:00Z">
              <w:r>
                <w:t>VTS</w:t>
              </w:r>
            </w:ins>
          </w:p>
        </w:tc>
        <w:tc>
          <w:tcPr>
            <w:tcW w:w="6701" w:type="dxa"/>
            <w:shd w:val="clear" w:color="auto" w:fill="FADBD1" w:themeFill="background2" w:themeFillTint="33"/>
          </w:tcPr>
          <w:p w14:paraId="5140201C" w14:textId="77777777" w:rsidR="003810E0" w:rsidRPr="00F55AD7" w:rsidRDefault="003810E0" w:rsidP="00705964">
            <w:pPr>
              <w:pStyle w:val="Tabletext"/>
              <w:rPr>
                <w:ins w:id="276" w:author="3070" w:date="2020-10-14T08:00:00Z"/>
              </w:rPr>
            </w:pPr>
            <w:ins w:id="277" w:author="3070" w:date="2020-10-14T08:00:00Z">
              <w:r w:rsidRPr="0063013F">
                <w:t xml:space="preserve">QUESTION.  </w:t>
              </w:r>
              <w:commentRangeStart w:id="278"/>
              <w:r w:rsidRPr="0063013F">
                <w:t>How many persons onboard</w:t>
              </w:r>
              <w:commentRangeEnd w:id="278"/>
              <w:r>
                <w:rPr>
                  <w:rStyle w:val="CommentReference"/>
                  <w:color w:val="auto"/>
                </w:rPr>
                <w:commentReference w:id="278"/>
              </w:r>
              <w:r w:rsidRPr="0063013F">
                <w:t>?</w:t>
              </w:r>
            </w:ins>
          </w:p>
        </w:tc>
      </w:tr>
      <w:tr w:rsidR="00205830" w:rsidRPr="00F55AD7" w:rsidDel="003810E0" w14:paraId="3476C729" w14:textId="7056B6A4" w:rsidTr="00205830">
        <w:trPr>
          <w:tblHeader/>
          <w:jc w:val="center"/>
          <w:del w:id="279" w:author="3070" w:date="2020-10-14T08:00:00Z"/>
        </w:trPr>
        <w:tc>
          <w:tcPr>
            <w:tcW w:w="2541" w:type="dxa"/>
            <w:shd w:val="clear" w:color="auto" w:fill="FADBD1" w:themeFill="background2" w:themeFillTint="33"/>
          </w:tcPr>
          <w:p w14:paraId="538C08DB" w14:textId="48D2F369" w:rsidR="00205830" w:rsidRPr="00C1400A" w:rsidDel="003810E0" w:rsidRDefault="00205830" w:rsidP="00205830">
            <w:pPr>
              <w:pStyle w:val="Tableheading"/>
              <w:rPr>
                <w:del w:id="280" w:author="3070" w:date="2020-10-14T08:00:00Z"/>
              </w:rPr>
            </w:pPr>
            <w:del w:id="281" w:author="3070" w:date="2020-10-14T08:00:00Z">
              <w:r w:rsidDel="003810E0">
                <w:delText>VTS</w:delText>
              </w:r>
            </w:del>
          </w:p>
        </w:tc>
        <w:tc>
          <w:tcPr>
            <w:tcW w:w="6701" w:type="dxa"/>
            <w:shd w:val="clear" w:color="auto" w:fill="FADBD1" w:themeFill="background2" w:themeFillTint="33"/>
          </w:tcPr>
          <w:p w14:paraId="3E3C9040" w14:textId="6B8F37A5" w:rsidR="00205830" w:rsidRPr="00F55AD7" w:rsidDel="003810E0" w:rsidRDefault="00205830" w:rsidP="00205830">
            <w:pPr>
              <w:pStyle w:val="Tabletext"/>
              <w:rPr>
                <w:del w:id="282" w:author="3070" w:date="2020-10-14T08:00:00Z"/>
              </w:rPr>
            </w:pPr>
            <w:del w:id="283" w:author="3070" w:date="2020-10-14T08:00:00Z">
              <w:r w:rsidRPr="0063013F" w:rsidDel="003810E0">
                <w:delText>QUESTION.  How many persons onboard?</w:delText>
              </w:r>
            </w:del>
          </w:p>
        </w:tc>
      </w:tr>
    </w:tbl>
    <w:p w14:paraId="4BC3368D" w14:textId="77777777" w:rsidR="00205830" w:rsidRDefault="00205830" w:rsidP="00205830">
      <w:pPr>
        <w:pStyle w:val="BodyText"/>
      </w:pPr>
    </w:p>
    <w:tbl>
      <w:tblPr>
        <w:tblStyle w:val="TableGrid"/>
        <w:tblW w:w="0" w:type="auto"/>
        <w:jc w:val="center"/>
        <w:tblLook w:val="04A0" w:firstRow="1" w:lastRow="0" w:firstColumn="1" w:lastColumn="0" w:noHBand="0" w:noVBand="1"/>
      </w:tblPr>
      <w:tblGrid>
        <w:gridCol w:w="2541"/>
        <w:gridCol w:w="6701"/>
      </w:tblGrid>
      <w:tr w:rsidR="00205830" w:rsidRPr="00F55AD7" w14:paraId="2C3C585E" w14:textId="77777777" w:rsidTr="00205830">
        <w:trPr>
          <w:tblHeader/>
          <w:jc w:val="center"/>
        </w:trPr>
        <w:tc>
          <w:tcPr>
            <w:tcW w:w="2541" w:type="dxa"/>
            <w:shd w:val="clear" w:color="auto" w:fill="FADBD1" w:themeFill="background2" w:themeFillTint="33"/>
          </w:tcPr>
          <w:p w14:paraId="1B10A414" w14:textId="77777777" w:rsidR="00205830" w:rsidRPr="00C1400A" w:rsidRDefault="00205830" w:rsidP="00205830">
            <w:pPr>
              <w:pStyle w:val="Tableheading"/>
            </w:pPr>
            <w:r>
              <w:t>VTS</w:t>
            </w:r>
          </w:p>
        </w:tc>
        <w:tc>
          <w:tcPr>
            <w:tcW w:w="6701" w:type="dxa"/>
            <w:shd w:val="clear" w:color="auto" w:fill="FADBD1" w:themeFill="background2" w:themeFillTint="33"/>
          </w:tcPr>
          <w:p w14:paraId="68735979" w14:textId="77777777" w:rsidR="00205830" w:rsidRPr="00F55AD7" w:rsidRDefault="00205830" w:rsidP="00205830">
            <w:pPr>
              <w:pStyle w:val="Tabletext"/>
            </w:pPr>
            <w:r w:rsidRPr="0063013F">
              <w:t>QUESTION.  Can you see the Entrance Beacon?</w:t>
            </w:r>
          </w:p>
        </w:tc>
      </w:tr>
    </w:tbl>
    <w:p w14:paraId="5ED26000" w14:textId="77777777" w:rsidR="00205830" w:rsidRPr="00205830" w:rsidRDefault="00205830" w:rsidP="00205830">
      <w:pPr>
        <w:pStyle w:val="Heading3"/>
      </w:pPr>
      <w:bookmarkStart w:id="284" w:name="_Toc40380932"/>
      <w:r>
        <w:t>OPEN QUESTIONS</w:t>
      </w:r>
      <w:bookmarkEnd w:id="284"/>
    </w:p>
    <w:p w14:paraId="47B9D410" w14:textId="77777777" w:rsidR="00205830" w:rsidRDefault="00205830" w:rsidP="00205830">
      <w:pPr>
        <w:pStyle w:val="BodyText"/>
      </w:pPr>
      <w:r w:rsidRPr="00205830">
        <w:t>Generally open questions deliberately seek longer answers and are the opposite of closed questions.  Open questions usually contain terms to elicit further information.</w:t>
      </w:r>
    </w:p>
    <w:tbl>
      <w:tblPr>
        <w:tblStyle w:val="TableGrid"/>
        <w:tblW w:w="0" w:type="auto"/>
        <w:jc w:val="center"/>
        <w:tblLook w:val="04A0" w:firstRow="1" w:lastRow="0" w:firstColumn="1" w:lastColumn="0" w:noHBand="0" w:noVBand="1"/>
      </w:tblPr>
      <w:tblGrid>
        <w:gridCol w:w="2541"/>
        <w:gridCol w:w="6701"/>
      </w:tblGrid>
      <w:tr w:rsidR="00205830" w:rsidRPr="00F55AD7" w14:paraId="18887BC5" w14:textId="77777777" w:rsidTr="00205830">
        <w:trPr>
          <w:tblHeader/>
          <w:jc w:val="center"/>
        </w:trPr>
        <w:tc>
          <w:tcPr>
            <w:tcW w:w="2541" w:type="dxa"/>
            <w:shd w:val="clear" w:color="auto" w:fill="FADBD1" w:themeFill="background2" w:themeFillTint="33"/>
          </w:tcPr>
          <w:p w14:paraId="3F095183" w14:textId="77777777" w:rsidR="00205830" w:rsidRPr="00C1400A" w:rsidRDefault="00205830" w:rsidP="00205830">
            <w:pPr>
              <w:pStyle w:val="Tableheading"/>
            </w:pPr>
            <w:r>
              <w:t>VTS</w:t>
            </w:r>
          </w:p>
        </w:tc>
        <w:tc>
          <w:tcPr>
            <w:tcW w:w="6701" w:type="dxa"/>
            <w:shd w:val="clear" w:color="auto" w:fill="FADBD1" w:themeFill="background2" w:themeFillTint="33"/>
          </w:tcPr>
          <w:p w14:paraId="6388F76A" w14:textId="77777777" w:rsidR="00205830" w:rsidRPr="00F55AD7" w:rsidRDefault="00205830" w:rsidP="00205830">
            <w:pPr>
              <w:pStyle w:val="Tabletext"/>
            </w:pPr>
            <w:r w:rsidRPr="00205830">
              <w:t>QUESTION.  What is the nature of your problem?</w:t>
            </w:r>
          </w:p>
        </w:tc>
      </w:tr>
    </w:tbl>
    <w:p w14:paraId="4700FB60" w14:textId="77777777" w:rsidR="00205830" w:rsidRDefault="00205830" w:rsidP="00205830">
      <w:pPr>
        <w:pStyle w:val="BodyText"/>
      </w:pPr>
    </w:p>
    <w:tbl>
      <w:tblPr>
        <w:tblStyle w:val="TableGrid"/>
        <w:tblW w:w="0" w:type="auto"/>
        <w:jc w:val="center"/>
        <w:tblLook w:val="04A0" w:firstRow="1" w:lastRow="0" w:firstColumn="1" w:lastColumn="0" w:noHBand="0" w:noVBand="1"/>
      </w:tblPr>
      <w:tblGrid>
        <w:gridCol w:w="2541"/>
        <w:gridCol w:w="6701"/>
      </w:tblGrid>
      <w:tr w:rsidR="003810E0" w:rsidRPr="00F55AD7" w14:paraId="1C932358" w14:textId="77777777" w:rsidTr="00705964">
        <w:trPr>
          <w:tblHeader/>
          <w:jc w:val="center"/>
          <w:ins w:id="285" w:author="3070" w:date="2020-10-14T08:00:00Z"/>
        </w:trPr>
        <w:tc>
          <w:tcPr>
            <w:tcW w:w="2541" w:type="dxa"/>
            <w:shd w:val="clear" w:color="auto" w:fill="FADBD1" w:themeFill="background2" w:themeFillTint="33"/>
          </w:tcPr>
          <w:p w14:paraId="616E63DA" w14:textId="77777777" w:rsidR="003810E0" w:rsidRPr="00C1400A" w:rsidRDefault="003810E0" w:rsidP="00705964">
            <w:pPr>
              <w:pStyle w:val="Tableheading"/>
              <w:rPr>
                <w:ins w:id="286" w:author="3070" w:date="2020-10-14T08:00:00Z"/>
              </w:rPr>
            </w:pPr>
            <w:ins w:id="287" w:author="3070" w:date="2020-10-14T08:00:00Z">
              <w:r>
                <w:t>VTS</w:t>
              </w:r>
            </w:ins>
          </w:p>
        </w:tc>
        <w:tc>
          <w:tcPr>
            <w:tcW w:w="6701" w:type="dxa"/>
            <w:shd w:val="clear" w:color="auto" w:fill="FADBD1" w:themeFill="background2" w:themeFillTint="33"/>
          </w:tcPr>
          <w:p w14:paraId="62F999EE" w14:textId="77777777" w:rsidR="003810E0" w:rsidRPr="00F55AD7" w:rsidRDefault="003810E0" w:rsidP="00705964">
            <w:pPr>
              <w:pStyle w:val="Tabletext"/>
              <w:rPr>
                <w:ins w:id="288" w:author="3070" w:date="2020-10-14T08:00:00Z"/>
              </w:rPr>
            </w:pPr>
            <w:commentRangeStart w:id="289"/>
            <w:ins w:id="290" w:author="3070" w:date="2020-10-14T08:00:00Z">
              <w:r w:rsidRPr="0063013F">
                <w:t>QUESTION.  What is your intention?</w:t>
              </w:r>
              <w:commentRangeEnd w:id="289"/>
              <w:r>
                <w:rPr>
                  <w:rStyle w:val="CommentReference"/>
                  <w:color w:val="auto"/>
                </w:rPr>
                <w:commentReference w:id="289"/>
              </w:r>
            </w:ins>
          </w:p>
        </w:tc>
      </w:tr>
      <w:tr w:rsidR="00205830" w:rsidRPr="00F55AD7" w:rsidDel="003810E0" w14:paraId="06743022" w14:textId="64D66415" w:rsidTr="00205830">
        <w:trPr>
          <w:tblHeader/>
          <w:jc w:val="center"/>
          <w:del w:id="291" w:author="3070" w:date="2020-10-14T08:00:00Z"/>
        </w:trPr>
        <w:tc>
          <w:tcPr>
            <w:tcW w:w="2541" w:type="dxa"/>
            <w:shd w:val="clear" w:color="auto" w:fill="FADBD1" w:themeFill="background2" w:themeFillTint="33"/>
          </w:tcPr>
          <w:p w14:paraId="0BB85E4E" w14:textId="23EAAD29" w:rsidR="00205830" w:rsidRPr="00C1400A" w:rsidDel="003810E0" w:rsidRDefault="00205830" w:rsidP="00205830">
            <w:pPr>
              <w:pStyle w:val="Tableheading"/>
              <w:rPr>
                <w:del w:id="292" w:author="3070" w:date="2020-10-14T08:00:00Z"/>
              </w:rPr>
            </w:pPr>
            <w:del w:id="293" w:author="3070" w:date="2020-10-14T08:00:00Z">
              <w:r w:rsidDel="003810E0">
                <w:delText>VTS</w:delText>
              </w:r>
            </w:del>
          </w:p>
        </w:tc>
        <w:tc>
          <w:tcPr>
            <w:tcW w:w="6701" w:type="dxa"/>
            <w:shd w:val="clear" w:color="auto" w:fill="FADBD1" w:themeFill="background2" w:themeFillTint="33"/>
          </w:tcPr>
          <w:p w14:paraId="3B06944D" w14:textId="452984BF" w:rsidR="00205830" w:rsidRPr="00F55AD7" w:rsidDel="003810E0" w:rsidRDefault="00205830" w:rsidP="00205830">
            <w:pPr>
              <w:pStyle w:val="Tabletext"/>
              <w:rPr>
                <w:del w:id="294" w:author="3070" w:date="2020-10-14T08:00:00Z"/>
              </w:rPr>
            </w:pPr>
            <w:del w:id="295" w:author="3070" w:date="2020-10-14T08:00:00Z">
              <w:r w:rsidRPr="0063013F" w:rsidDel="003810E0">
                <w:delText>QUESTION.  What is your intention?</w:delText>
              </w:r>
            </w:del>
          </w:p>
        </w:tc>
      </w:tr>
    </w:tbl>
    <w:p w14:paraId="3D24490D" w14:textId="77777777" w:rsidR="00205830" w:rsidRPr="00F55AD7" w:rsidRDefault="00205830" w:rsidP="00205830">
      <w:pPr>
        <w:pStyle w:val="Heading3"/>
        <w:keepLines w:val="0"/>
        <w:tabs>
          <w:tab w:val="clear" w:pos="0"/>
          <w:tab w:val="num" w:pos="992"/>
        </w:tabs>
        <w:spacing w:line="240" w:lineRule="auto"/>
        <w:ind w:right="0"/>
      </w:pPr>
      <w:bookmarkStart w:id="296" w:name="_Toc40380933"/>
      <w:r>
        <w:t>FUNNEL QUESTIONS</w:t>
      </w:r>
      <w:bookmarkEnd w:id="296"/>
    </w:p>
    <w:p w14:paraId="3413492C" w14:textId="77777777" w:rsidR="00205830" w:rsidRDefault="00205830" w:rsidP="00F06234">
      <w:pPr>
        <w:pStyle w:val="BodyText"/>
      </w:pPr>
      <w:r w:rsidRPr="00205830">
        <w:t xml:space="preserve">This questioning technique involves the use of a series of questions. Initially general questions are asked which increase in detail with each subsequent question.  With funnel questioning it may be useful to start with </w:t>
      </w:r>
      <w:r w:rsidR="005923C6">
        <w:t>one or more</w:t>
      </w:r>
      <w:r w:rsidRPr="00205830">
        <w:t xml:space="preserve"> closed question</w:t>
      </w:r>
      <w:r w:rsidR="005923C6">
        <w:t>s</w:t>
      </w:r>
      <w:r w:rsidRPr="00205830">
        <w:t xml:space="preserve"> before following up with more open questions.</w:t>
      </w:r>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205830" w:rsidRPr="00F55AD7" w14:paraId="7A933CB3" w14:textId="77777777" w:rsidTr="00205830">
        <w:trPr>
          <w:tblHeader/>
          <w:jc w:val="center"/>
        </w:trPr>
        <w:tc>
          <w:tcPr>
            <w:tcW w:w="2541" w:type="dxa"/>
            <w:shd w:val="clear" w:color="auto" w:fill="FADBD1" w:themeFill="background2" w:themeFillTint="33"/>
          </w:tcPr>
          <w:p w14:paraId="62EAE178" w14:textId="77777777" w:rsidR="00205830" w:rsidRPr="00C1400A" w:rsidRDefault="00205830" w:rsidP="00205830">
            <w:pPr>
              <w:pStyle w:val="Tableheading"/>
            </w:pPr>
            <w:r>
              <w:t>VTS</w:t>
            </w:r>
          </w:p>
        </w:tc>
        <w:tc>
          <w:tcPr>
            <w:tcW w:w="6701" w:type="dxa"/>
            <w:shd w:val="clear" w:color="auto" w:fill="FADBD1" w:themeFill="background2" w:themeFillTint="33"/>
          </w:tcPr>
          <w:p w14:paraId="67D8932E" w14:textId="77777777" w:rsidR="00205830" w:rsidRPr="00F55AD7" w:rsidRDefault="00205830" w:rsidP="00205830">
            <w:pPr>
              <w:pStyle w:val="Tabletext"/>
            </w:pPr>
            <w:r>
              <w:t>QUESTION.  Can you see the Princes Inner Buoy?</w:t>
            </w:r>
          </w:p>
        </w:tc>
      </w:tr>
      <w:tr w:rsidR="00205830" w:rsidRPr="00F55AD7" w14:paraId="3AB9CDF5" w14:textId="77777777" w:rsidTr="00205830">
        <w:tblPrEx>
          <w:jc w:val="left"/>
        </w:tblPrEx>
        <w:tc>
          <w:tcPr>
            <w:tcW w:w="2541" w:type="dxa"/>
            <w:shd w:val="clear" w:color="auto" w:fill="FADBD1" w:themeFill="background2" w:themeFillTint="33"/>
          </w:tcPr>
          <w:p w14:paraId="7D8C9BEE" w14:textId="77777777" w:rsidR="00205830" w:rsidRPr="00C1400A" w:rsidRDefault="00205830" w:rsidP="00205830">
            <w:pPr>
              <w:pStyle w:val="Tableheading"/>
            </w:pPr>
            <w:r>
              <w:t>VTS</w:t>
            </w:r>
          </w:p>
        </w:tc>
        <w:tc>
          <w:tcPr>
            <w:tcW w:w="6701" w:type="dxa"/>
            <w:shd w:val="clear" w:color="auto" w:fill="FADBD1" w:themeFill="background2" w:themeFillTint="33"/>
          </w:tcPr>
          <w:p w14:paraId="1646F1E0" w14:textId="77777777" w:rsidR="00205830" w:rsidRPr="00F55AD7" w:rsidRDefault="00205830" w:rsidP="00205830">
            <w:pPr>
              <w:pStyle w:val="Tabletext"/>
            </w:pPr>
            <w:r>
              <w:t>QUESTION.  Is the buoy lit?</w:t>
            </w:r>
          </w:p>
        </w:tc>
      </w:tr>
      <w:tr w:rsidR="00205830" w:rsidRPr="00F55AD7" w14:paraId="2AEE5A51" w14:textId="77777777" w:rsidTr="00205830">
        <w:tblPrEx>
          <w:jc w:val="left"/>
        </w:tblPrEx>
        <w:tc>
          <w:tcPr>
            <w:tcW w:w="2541" w:type="dxa"/>
            <w:shd w:val="clear" w:color="auto" w:fill="FADBD1" w:themeFill="background2" w:themeFillTint="33"/>
          </w:tcPr>
          <w:p w14:paraId="051EF099" w14:textId="77777777" w:rsidR="00205830" w:rsidRPr="00C1400A" w:rsidRDefault="00205830" w:rsidP="00205830">
            <w:pPr>
              <w:pStyle w:val="Tableheading"/>
            </w:pPr>
            <w:r>
              <w:t>VTS</w:t>
            </w:r>
          </w:p>
        </w:tc>
        <w:tc>
          <w:tcPr>
            <w:tcW w:w="6701" w:type="dxa"/>
            <w:shd w:val="clear" w:color="auto" w:fill="FADBD1" w:themeFill="background2" w:themeFillTint="33"/>
          </w:tcPr>
          <w:p w14:paraId="0F00C0BA" w14:textId="77777777" w:rsidR="00205830" w:rsidRPr="00F55AD7" w:rsidRDefault="00205830" w:rsidP="00205830">
            <w:pPr>
              <w:pStyle w:val="Tabletext"/>
            </w:pPr>
            <w:r>
              <w:t>QUESTION.  Is the buoy in the correct position?</w:t>
            </w:r>
          </w:p>
        </w:tc>
      </w:tr>
      <w:tr w:rsidR="00205830" w:rsidRPr="00F55AD7" w14:paraId="20849E81" w14:textId="77777777" w:rsidTr="00205830">
        <w:tblPrEx>
          <w:jc w:val="left"/>
        </w:tblPrEx>
        <w:tc>
          <w:tcPr>
            <w:tcW w:w="2541" w:type="dxa"/>
            <w:shd w:val="clear" w:color="auto" w:fill="FADBD1" w:themeFill="background2" w:themeFillTint="33"/>
          </w:tcPr>
          <w:p w14:paraId="150B987D" w14:textId="77777777" w:rsidR="00205830" w:rsidRPr="00C1400A" w:rsidRDefault="00205830" w:rsidP="00205830">
            <w:pPr>
              <w:pStyle w:val="Tableheading"/>
            </w:pPr>
            <w:r>
              <w:t>VTS</w:t>
            </w:r>
          </w:p>
        </w:tc>
        <w:tc>
          <w:tcPr>
            <w:tcW w:w="6701" w:type="dxa"/>
            <w:shd w:val="clear" w:color="auto" w:fill="FADBD1" w:themeFill="background2" w:themeFillTint="33"/>
          </w:tcPr>
          <w:p w14:paraId="78E5BCB0" w14:textId="77777777" w:rsidR="00205830" w:rsidRPr="00F55AD7" w:rsidRDefault="00205830" w:rsidP="00205830">
            <w:pPr>
              <w:pStyle w:val="Tabletext"/>
            </w:pPr>
            <w:r>
              <w:t>QUESTION.  Describe the damage?</w:t>
            </w:r>
          </w:p>
        </w:tc>
      </w:tr>
    </w:tbl>
    <w:p w14:paraId="0DE5E0EA" w14:textId="77777777" w:rsidR="00205830" w:rsidRPr="00F55AD7" w:rsidRDefault="00205830" w:rsidP="00205830">
      <w:pPr>
        <w:pStyle w:val="Heading3"/>
        <w:keepLines w:val="0"/>
        <w:tabs>
          <w:tab w:val="clear" w:pos="0"/>
          <w:tab w:val="num" w:pos="992"/>
        </w:tabs>
        <w:spacing w:line="240" w:lineRule="auto"/>
        <w:ind w:right="0"/>
      </w:pPr>
      <w:bookmarkStart w:id="297" w:name="_Toc40380934"/>
      <w:r>
        <w:t>LEADING QUESTIONS</w:t>
      </w:r>
      <w:bookmarkEnd w:id="297"/>
    </w:p>
    <w:p w14:paraId="44EF2E08" w14:textId="77777777" w:rsidR="003810E0" w:rsidRDefault="003810E0" w:rsidP="003810E0">
      <w:pPr>
        <w:pStyle w:val="BodyText"/>
        <w:rPr>
          <w:ins w:id="298" w:author="3070" w:date="2020-10-14T08:01:00Z"/>
        </w:rPr>
      </w:pPr>
      <w:ins w:id="299" w:author="3070" w:date="2020-10-14T08:01:00Z">
        <w:r>
          <w:t xml:space="preserve">The aim of </w:t>
        </w:r>
        <w:del w:id="300" w:author="Barry Goldman" w:date="2020-07-19T17:33:00Z">
          <w:r w:rsidRPr="00205830" w:rsidDel="00EC3160">
            <w:delText xml:space="preserve">Asking </w:delText>
          </w:r>
        </w:del>
        <w:r w:rsidRPr="00205830">
          <w:t>a leading question</w:t>
        </w:r>
        <w:r>
          <w:t xml:space="preserve"> is to </w:t>
        </w:r>
        <w:del w:id="301" w:author="Barry Goldman" w:date="2020-07-19T17:34:00Z">
          <w:r w:rsidRPr="00205830" w:rsidDel="00EC3160">
            <w:delText xml:space="preserve"> can </w:delText>
          </w:r>
        </w:del>
        <w:r w:rsidRPr="00205830">
          <w:t>influence the recipients answer</w:t>
        </w:r>
        <w:r>
          <w:t xml:space="preserve"> either by</w:t>
        </w:r>
        <w:del w:id="302" w:author="Barry Goldman" w:date="2020-07-19T17:35:00Z">
          <w:r w:rsidRPr="00205830" w:rsidDel="00EC3160">
            <w:delText>,</w:delText>
          </w:r>
        </w:del>
        <w:r w:rsidRPr="00205830">
          <w:t xml:space="preserve"> closing off undesirable alternatives </w:t>
        </w:r>
        <w:r>
          <w:t xml:space="preserve">or </w:t>
        </w:r>
        <w:del w:id="303" w:author="Barry Goldman" w:date="2020-07-19T17:35:00Z">
          <w:r w:rsidRPr="00205830" w:rsidDel="00EC3160">
            <w:delText xml:space="preserve">and </w:delText>
          </w:r>
        </w:del>
        <w:r w:rsidRPr="00205830">
          <w:t>guid</w:t>
        </w:r>
        <w:r>
          <w:t>ing</w:t>
        </w:r>
        <w:del w:id="304" w:author="Barry Goldman" w:date="2020-07-19T17:35:00Z">
          <w:r w:rsidRPr="00205830" w:rsidDel="00EC3160">
            <w:delText>es</w:delText>
          </w:r>
        </w:del>
        <w:r w:rsidRPr="00205830">
          <w:t xml:space="preserve"> the recipient in </w:t>
        </w:r>
        <w:del w:id="305" w:author="Barry Goldman" w:date="2020-07-19T17:35:00Z">
          <w:r w:rsidRPr="00205830" w:rsidDel="00EC3160">
            <w:delText xml:space="preserve">the </w:delText>
          </w:r>
        </w:del>
        <w:r>
          <w:t>a</w:t>
        </w:r>
        <w:r w:rsidRPr="00205830">
          <w:t xml:space="preserve"> desired direction.</w:t>
        </w:r>
        <w:r>
          <w:t xml:space="preserve">  However, this technique is often vague and imprecise and may lead to continued uncertainty; it is not generally recommended for VTS use and other techniques such as providing advice may be more appropriate. </w:t>
        </w:r>
      </w:ins>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3810E0" w:rsidRPr="00F55AD7" w14:paraId="6B5D3BF7" w14:textId="77777777" w:rsidTr="00705964">
        <w:trPr>
          <w:tblHeader/>
          <w:jc w:val="center"/>
          <w:ins w:id="306" w:author="3070" w:date="2020-10-14T08:01:00Z"/>
        </w:trPr>
        <w:tc>
          <w:tcPr>
            <w:tcW w:w="2541" w:type="dxa"/>
            <w:shd w:val="clear" w:color="auto" w:fill="FADBD1" w:themeFill="background2" w:themeFillTint="33"/>
          </w:tcPr>
          <w:p w14:paraId="1D75A1F5" w14:textId="77777777" w:rsidR="003810E0" w:rsidRPr="00C1400A" w:rsidRDefault="003810E0" w:rsidP="00705964">
            <w:pPr>
              <w:pStyle w:val="Tableheading"/>
              <w:rPr>
                <w:ins w:id="307" w:author="3070" w:date="2020-10-14T08:01:00Z"/>
              </w:rPr>
            </w:pPr>
            <w:ins w:id="308" w:author="3070" w:date="2020-10-14T08:01:00Z">
              <w:r>
                <w:t>VTS</w:t>
              </w:r>
            </w:ins>
          </w:p>
        </w:tc>
        <w:tc>
          <w:tcPr>
            <w:tcW w:w="6701" w:type="dxa"/>
            <w:shd w:val="clear" w:color="auto" w:fill="FADBD1" w:themeFill="background2" w:themeFillTint="33"/>
          </w:tcPr>
          <w:p w14:paraId="44D2F065" w14:textId="77777777" w:rsidR="003810E0" w:rsidRPr="00F55AD7" w:rsidRDefault="003810E0" w:rsidP="00705964">
            <w:pPr>
              <w:pStyle w:val="Tabletext"/>
              <w:rPr>
                <w:ins w:id="309" w:author="3070" w:date="2020-10-14T08:01:00Z"/>
              </w:rPr>
            </w:pPr>
            <w:ins w:id="310" w:author="3070" w:date="2020-10-14T08:01:00Z">
              <w:r w:rsidRPr="00205830">
                <w:t>QUESTION</w:t>
              </w:r>
              <w:commentRangeStart w:id="311"/>
              <w:r w:rsidRPr="00205830">
                <w:t>.  Is it your intention to pass to north of Buoy One?</w:t>
              </w:r>
              <w:commentRangeEnd w:id="311"/>
              <w:r>
                <w:rPr>
                  <w:rStyle w:val="CommentReference"/>
                  <w:color w:val="auto"/>
                </w:rPr>
                <w:commentReference w:id="311"/>
              </w:r>
            </w:ins>
          </w:p>
        </w:tc>
      </w:tr>
      <w:tr w:rsidR="00205830" w:rsidRPr="00F55AD7" w:rsidDel="003810E0" w14:paraId="0AFEBE8F" w14:textId="3F1D9DDF" w:rsidTr="00205830">
        <w:trPr>
          <w:tblHeader/>
          <w:jc w:val="center"/>
          <w:del w:id="312" w:author="3070" w:date="2020-10-14T08:01:00Z"/>
        </w:trPr>
        <w:tc>
          <w:tcPr>
            <w:tcW w:w="2541" w:type="dxa"/>
            <w:shd w:val="clear" w:color="auto" w:fill="FADBD1" w:themeFill="background2" w:themeFillTint="33"/>
          </w:tcPr>
          <w:p w14:paraId="515A8722" w14:textId="2EC08F9D" w:rsidR="00205830" w:rsidRPr="00C1400A" w:rsidDel="003810E0" w:rsidRDefault="00205830" w:rsidP="00205830">
            <w:pPr>
              <w:pStyle w:val="Tableheading"/>
              <w:rPr>
                <w:del w:id="313" w:author="3070" w:date="2020-10-14T08:01:00Z"/>
              </w:rPr>
            </w:pPr>
            <w:del w:id="314" w:author="3070" w:date="2020-10-14T08:01:00Z">
              <w:r w:rsidDel="003810E0">
                <w:delText>VTS</w:delText>
              </w:r>
            </w:del>
          </w:p>
        </w:tc>
        <w:tc>
          <w:tcPr>
            <w:tcW w:w="6701" w:type="dxa"/>
            <w:shd w:val="clear" w:color="auto" w:fill="FADBD1" w:themeFill="background2" w:themeFillTint="33"/>
          </w:tcPr>
          <w:p w14:paraId="18FF08BB" w14:textId="6CC79149" w:rsidR="00205830" w:rsidRPr="00F55AD7" w:rsidDel="003810E0" w:rsidRDefault="00205830" w:rsidP="00205830">
            <w:pPr>
              <w:pStyle w:val="Tabletext"/>
              <w:rPr>
                <w:del w:id="315" w:author="3070" w:date="2020-10-14T08:01:00Z"/>
              </w:rPr>
            </w:pPr>
            <w:del w:id="316" w:author="3070" w:date="2020-10-14T08:01:00Z">
              <w:r w:rsidRPr="00205830" w:rsidDel="003810E0">
                <w:delText>QUESTION.  Is it your intention to pass to north of Buoy One?</w:delText>
              </w:r>
            </w:del>
          </w:p>
        </w:tc>
      </w:tr>
    </w:tbl>
    <w:p w14:paraId="69E13882" w14:textId="77777777" w:rsidR="00205830" w:rsidRDefault="00205830" w:rsidP="00F06234">
      <w:pPr>
        <w:pStyle w:val="BodyText"/>
      </w:pPr>
      <w:bookmarkStart w:id="317" w:name="_Toc32584725"/>
      <w:bookmarkStart w:id="318" w:name="_Toc32584840"/>
      <w:bookmarkEnd w:id="317"/>
      <w:bookmarkEnd w:id="318"/>
    </w:p>
    <w:p w14:paraId="0041B4CA" w14:textId="77777777" w:rsidR="00F06234" w:rsidRPr="00F55AD7" w:rsidRDefault="00205830" w:rsidP="00F720BE">
      <w:pPr>
        <w:pStyle w:val="Heading2"/>
      </w:pPr>
      <w:bookmarkStart w:id="319" w:name="_Toc40380935"/>
      <w:r w:rsidRPr="00205830">
        <w:t>AMBIGUOUS TERMINOLOGY</w:t>
      </w:r>
      <w:bookmarkEnd w:id="319"/>
    </w:p>
    <w:p w14:paraId="73C14986" w14:textId="77777777" w:rsidR="00F06234" w:rsidRPr="00F55AD7" w:rsidRDefault="00F06234" w:rsidP="00F06234">
      <w:pPr>
        <w:pStyle w:val="Heading2separationline"/>
      </w:pPr>
    </w:p>
    <w:p w14:paraId="592E96F6" w14:textId="77777777" w:rsidR="00205830" w:rsidRDefault="00205830" w:rsidP="00205830">
      <w:pPr>
        <w:pStyle w:val="BodyText"/>
      </w:pPr>
      <w:r>
        <w:t>Some words in English have meanings depending on the context in which they appear.  Misunderstandings frequently occur, especially in VTS communications, and have resulted in accidents.</w:t>
      </w:r>
    </w:p>
    <w:p w14:paraId="6B623833" w14:textId="77777777" w:rsidR="00205830" w:rsidRDefault="00F23BC9" w:rsidP="00872744">
      <w:pPr>
        <w:pStyle w:val="BodyText"/>
      </w:pPr>
      <w:r>
        <w:t>T</w:t>
      </w:r>
      <w:r w:rsidR="00205830">
        <w:t>he use of local terminology should be avoided as this can lead to confusion.</w:t>
      </w:r>
      <w:r w:rsidR="00F06234">
        <w:t xml:space="preserve"> </w:t>
      </w:r>
      <w:r>
        <w:t xml:space="preserve"> For </w:t>
      </w:r>
      <w:r w:rsidR="00205830">
        <w:t>example:</w:t>
      </w:r>
    </w:p>
    <w:p w14:paraId="3212FEC1" w14:textId="77777777" w:rsidR="00205830" w:rsidRPr="00205830" w:rsidRDefault="00205830" w:rsidP="00872744">
      <w:pPr>
        <w:pStyle w:val="BodyText"/>
        <w:ind w:left="708"/>
        <w:rPr>
          <w:b/>
        </w:rPr>
      </w:pPr>
      <w:r w:rsidRPr="00205830">
        <w:rPr>
          <w:b/>
        </w:rPr>
        <w:t>MAY</w:t>
      </w:r>
    </w:p>
    <w:p w14:paraId="1DC40044" w14:textId="77777777" w:rsidR="00205830" w:rsidRDefault="00205830" w:rsidP="00872744">
      <w:pPr>
        <w:pStyle w:val="BodyText"/>
        <w:ind w:left="1416"/>
      </w:pPr>
      <w:r w:rsidRPr="00F23BC9">
        <w:rPr>
          <w:b/>
        </w:rPr>
        <w:t>Do not</w:t>
      </w:r>
      <w:r>
        <w:t xml:space="preserve"> say: “You may enter the fairway”</w:t>
      </w:r>
    </w:p>
    <w:p w14:paraId="034AF57E" w14:textId="77777777" w:rsidR="00205830" w:rsidRDefault="00205830" w:rsidP="00872744">
      <w:pPr>
        <w:pStyle w:val="BodyText"/>
        <w:ind w:left="1416"/>
      </w:pPr>
      <w:r>
        <w:t>Say: “ANSWER.  You have permission to enter the fairway”</w:t>
      </w:r>
    </w:p>
    <w:p w14:paraId="6DB88C82" w14:textId="77777777" w:rsidR="00205830" w:rsidRPr="00205830" w:rsidRDefault="00205830" w:rsidP="00872744">
      <w:pPr>
        <w:pStyle w:val="BodyText"/>
        <w:ind w:left="708"/>
        <w:rPr>
          <w:b/>
        </w:rPr>
      </w:pPr>
      <w:r w:rsidRPr="00205830">
        <w:rPr>
          <w:b/>
        </w:rPr>
        <w:t>MIGHT</w:t>
      </w:r>
    </w:p>
    <w:p w14:paraId="5BF337BC" w14:textId="77777777" w:rsidR="00205830" w:rsidRDefault="00205830" w:rsidP="00872744">
      <w:pPr>
        <w:pStyle w:val="BodyText"/>
        <w:ind w:left="1416"/>
      </w:pPr>
      <w:r w:rsidRPr="00F23BC9">
        <w:rPr>
          <w:b/>
        </w:rPr>
        <w:t>Do not</w:t>
      </w:r>
      <w:r>
        <w:t xml:space="preserve"> say: “You might have permission to depart if the swing basin is clear”</w:t>
      </w:r>
    </w:p>
    <w:p w14:paraId="1CAE166B" w14:textId="77777777" w:rsidR="00205830" w:rsidRDefault="00205830" w:rsidP="00872744">
      <w:pPr>
        <w:pStyle w:val="BodyText"/>
        <w:ind w:left="1416"/>
      </w:pPr>
      <w:r>
        <w:t>Say: “ADVICE. You have permission to depart when the swing basin is clear”</w:t>
      </w:r>
    </w:p>
    <w:p w14:paraId="5D9EC8A8" w14:textId="77777777" w:rsidR="00205830" w:rsidRPr="00205830" w:rsidRDefault="00205830" w:rsidP="00872744">
      <w:pPr>
        <w:pStyle w:val="BodyText"/>
        <w:ind w:left="708"/>
        <w:rPr>
          <w:b/>
        </w:rPr>
      </w:pPr>
      <w:r w:rsidRPr="00205830">
        <w:rPr>
          <w:b/>
        </w:rPr>
        <w:t>SHOULD</w:t>
      </w:r>
    </w:p>
    <w:p w14:paraId="2F84C14E" w14:textId="77777777" w:rsidR="00205830" w:rsidRDefault="00205830" w:rsidP="00872744">
      <w:pPr>
        <w:pStyle w:val="BodyText"/>
        <w:ind w:left="1416"/>
      </w:pPr>
      <w:r w:rsidRPr="00F23BC9">
        <w:rPr>
          <w:b/>
        </w:rPr>
        <w:t>Do not</w:t>
      </w:r>
      <w:r>
        <w:t xml:space="preserve"> Say: “You should anchor in anchorage Z4”</w:t>
      </w:r>
    </w:p>
    <w:p w14:paraId="12F892DF" w14:textId="77777777" w:rsidR="00205830" w:rsidRDefault="00205830" w:rsidP="00872744">
      <w:pPr>
        <w:pStyle w:val="BodyText"/>
        <w:ind w:left="1416"/>
      </w:pPr>
      <w:r>
        <w:t>Say: “ADVICE. Anchor in anchorage Z4”</w:t>
      </w:r>
    </w:p>
    <w:p w14:paraId="65273E11" w14:textId="77777777" w:rsidR="00205830" w:rsidRPr="00205830" w:rsidRDefault="00205830" w:rsidP="00872744">
      <w:pPr>
        <w:pStyle w:val="BodyText"/>
        <w:ind w:left="708"/>
        <w:rPr>
          <w:b/>
        </w:rPr>
      </w:pPr>
      <w:r w:rsidRPr="00205830">
        <w:rPr>
          <w:b/>
        </w:rPr>
        <w:t>COULD</w:t>
      </w:r>
    </w:p>
    <w:p w14:paraId="2D84EFD6" w14:textId="77777777" w:rsidR="00205830" w:rsidRDefault="00205830" w:rsidP="00872744">
      <w:pPr>
        <w:pStyle w:val="BodyText"/>
        <w:ind w:left="1416"/>
      </w:pPr>
      <w:r w:rsidRPr="00F23BC9">
        <w:rPr>
          <w:b/>
        </w:rPr>
        <w:t>Do not</w:t>
      </w:r>
      <w:r>
        <w:t xml:space="preserve"> say: “You could be running into danger”</w:t>
      </w:r>
    </w:p>
    <w:p w14:paraId="5FF1C087" w14:textId="77777777" w:rsidR="00205830" w:rsidRDefault="00205830" w:rsidP="00872744">
      <w:pPr>
        <w:pStyle w:val="BodyText"/>
        <w:ind w:left="1416"/>
      </w:pPr>
      <w:r>
        <w:t>Say: “WARNING.  You are running into danger”</w:t>
      </w:r>
    </w:p>
    <w:p w14:paraId="5873E870" w14:textId="77777777" w:rsidR="00205830" w:rsidRPr="00205830" w:rsidRDefault="00205830" w:rsidP="00872744">
      <w:pPr>
        <w:pStyle w:val="BodyText"/>
        <w:ind w:left="708"/>
        <w:rPr>
          <w:b/>
        </w:rPr>
      </w:pPr>
      <w:r w:rsidRPr="00205830">
        <w:rPr>
          <w:b/>
        </w:rPr>
        <w:t>CAN</w:t>
      </w:r>
    </w:p>
    <w:p w14:paraId="0CC3AD17" w14:textId="77777777" w:rsidR="003810E0" w:rsidRDefault="003810E0" w:rsidP="003810E0">
      <w:pPr>
        <w:pStyle w:val="BodyText"/>
        <w:ind w:left="1416"/>
        <w:rPr>
          <w:ins w:id="320" w:author="3070" w:date="2020-10-14T08:01:00Z"/>
        </w:rPr>
      </w:pPr>
      <w:ins w:id="321" w:author="3070" w:date="2020-10-14T08:01:00Z">
        <w:r>
          <w:t xml:space="preserve">The word “CAN” describes the possibility, or the capability of doing something.  </w:t>
        </w:r>
      </w:ins>
    </w:p>
    <w:p w14:paraId="49D410BD" w14:textId="77777777" w:rsidR="003810E0" w:rsidRDefault="003810E0" w:rsidP="003810E0">
      <w:pPr>
        <w:pStyle w:val="BodyText"/>
        <w:ind w:left="1416"/>
        <w:rPr>
          <w:ins w:id="322" w:author="3070" w:date="2020-10-14T08:01:00Z"/>
        </w:rPr>
      </w:pPr>
      <w:ins w:id="323" w:author="3070" w:date="2020-10-14T08:01:00Z">
        <w:r w:rsidRPr="00F23BC9">
          <w:rPr>
            <w:b/>
          </w:rPr>
          <w:t>Do not</w:t>
        </w:r>
        <w:r>
          <w:t xml:space="preserve"> say: “</w:t>
        </w:r>
        <w:commentRangeStart w:id="324"/>
        <w:r>
          <w:t xml:space="preserve">Can you </w:t>
        </w:r>
        <w:del w:id="325" w:author="Barry Goldman" w:date="2020-07-19T17:45:00Z">
          <w:r w:rsidDel="00367111">
            <w:delText>pass North of Prince’s Inner buoy</w:delText>
          </w:r>
        </w:del>
        <w:r>
          <w:t>advance your ETS at the berth by 20 minutes</w:t>
        </w:r>
        <w:commentRangeEnd w:id="324"/>
        <w:r>
          <w:rPr>
            <w:rStyle w:val="CommentReference"/>
          </w:rPr>
          <w:commentReference w:id="324"/>
        </w:r>
        <w:r>
          <w:t>?”</w:t>
        </w:r>
      </w:ins>
    </w:p>
    <w:p w14:paraId="67930424" w14:textId="77777777" w:rsidR="003810E0" w:rsidRDefault="003810E0" w:rsidP="003810E0">
      <w:pPr>
        <w:pStyle w:val="BodyText"/>
        <w:ind w:left="1416"/>
        <w:rPr>
          <w:ins w:id="326" w:author="3070" w:date="2020-10-14T08:01:00Z"/>
        </w:rPr>
      </w:pPr>
      <w:ins w:id="327" w:author="3070" w:date="2020-10-14T08:01:00Z">
        <w:r>
          <w:t>Say: “QUESTION.  Are you able to</w:t>
        </w:r>
        <w:r w:rsidRPr="00367111">
          <w:t xml:space="preserve"> advance your ETS at the berth by 20 minutes</w:t>
        </w:r>
        <w:r w:rsidRPr="00367111" w:rsidDel="00367111">
          <w:t xml:space="preserve"> </w:t>
        </w:r>
        <w:commentRangeStart w:id="328"/>
        <w:del w:id="329" w:author="Barry Goldman" w:date="2020-07-19T17:46:00Z">
          <w:r w:rsidDel="00367111">
            <w:delText>Is it your intention to pass North of Princes Inner buoy</w:delText>
          </w:r>
          <w:commentRangeEnd w:id="328"/>
          <w:r w:rsidDel="00367111">
            <w:rPr>
              <w:rStyle w:val="CommentReference"/>
            </w:rPr>
            <w:commentReference w:id="328"/>
          </w:r>
        </w:del>
        <w:r>
          <w:t xml:space="preserve">?”  </w:t>
        </w:r>
      </w:ins>
    </w:p>
    <w:p w14:paraId="71A8F204" w14:textId="54D9864A" w:rsidR="00205830" w:rsidDel="003810E0" w:rsidRDefault="00205830" w:rsidP="00872744">
      <w:pPr>
        <w:pStyle w:val="BodyText"/>
        <w:ind w:left="1416"/>
        <w:rPr>
          <w:del w:id="330" w:author="3070" w:date="2020-10-14T08:01:00Z"/>
        </w:rPr>
      </w:pPr>
      <w:del w:id="331" w:author="3070" w:date="2020-10-14T08:01:00Z">
        <w:r w:rsidDel="003810E0">
          <w:delText xml:space="preserve">The word “CAN” describes the possibility, or the capability of doing something.  </w:delText>
        </w:r>
      </w:del>
    </w:p>
    <w:p w14:paraId="795981C7" w14:textId="21418F01" w:rsidR="00205830" w:rsidDel="003810E0" w:rsidRDefault="00205830" w:rsidP="00872744">
      <w:pPr>
        <w:pStyle w:val="BodyText"/>
        <w:ind w:left="1416"/>
        <w:rPr>
          <w:del w:id="332" w:author="3070" w:date="2020-10-14T08:01:00Z"/>
        </w:rPr>
      </w:pPr>
      <w:del w:id="333" w:author="3070" w:date="2020-10-14T08:01:00Z">
        <w:r w:rsidRPr="00F23BC9" w:rsidDel="003810E0">
          <w:rPr>
            <w:b/>
          </w:rPr>
          <w:delText>Do not</w:delText>
        </w:r>
        <w:r w:rsidDel="003810E0">
          <w:delText xml:space="preserve"> say: “Can you pass North of Prince’s Inner buoy?”</w:delText>
        </w:r>
      </w:del>
    </w:p>
    <w:p w14:paraId="79D4B915" w14:textId="0CB81328" w:rsidR="00205830" w:rsidDel="003810E0" w:rsidRDefault="00205830" w:rsidP="00872744">
      <w:pPr>
        <w:pStyle w:val="BodyText"/>
        <w:ind w:left="1416"/>
        <w:rPr>
          <w:del w:id="334" w:author="3070" w:date="2020-10-14T08:01:00Z"/>
        </w:rPr>
      </w:pPr>
      <w:del w:id="335" w:author="3070" w:date="2020-10-14T08:01:00Z">
        <w:r w:rsidDel="003810E0">
          <w:delText xml:space="preserve">Say: “QUESTION.  Is it your intention to pass North of Princes Inner buoy?”  </w:delText>
        </w:r>
      </w:del>
    </w:p>
    <w:p w14:paraId="70CD5C54" w14:textId="77777777" w:rsidR="00205830" w:rsidRPr="00F55AD7" w:rsidRDefault="003426D3" w:rsidP="00F720BE">
      <w:pPr>
        <w:pStyle w:val="Heading2"/>
      </w:pPr>
      <w:bookmarkStart w:id="336" w:name="_Toc40380936"/>
      <w:r>
        <w:t>RESPONSES</w:t>
      </w:r>
      <w:bookmarkEnd w:id="336"/>
    </w:p>
    <w:p w14:paraId="115BEC8B" w14:textId="77777777" w:rsidR="00205830" w:rsidRPr="00F55AD7" w:rsidRDefault="00205830" w:rsidP="00205830">
      <w:pPr>
        <w:pStyle w:val="Heading2separationline"/>
      </w:pPr>
    </w:p>
    <w:p w14:paraId="0E8E44E0" w14:textId="77777777" w:rsidR="003426D3" w:rsidRDefault="003426D3" w:rsidP="003426D3">
      <w:pPr>
        <w:pStyle w:val="BodyText"/>
      </w:pPr>
      <w:r>
        <w:t xml:space="preserve">When the answer to a </w:t>
      </w:r>
      <w:r w:rsidR="000B5A93">
        <w:t xml:space="preserve">closed </w:t>
      </w:r>
      <w:r>
        <w:t>question is in the affirmative</w:t>
      </w:r>
      <w:r w:rsidR="008D72DB">
        <w:t xml:space="preserve"> or negative</w:t>
      </w:r>
      <w:r>
        <w:t xml:space="preserve">, </w:t>
      </w:r>
      <w:r w:rsidR="008D72DB">
        <w:t>consider the need to repeat the appropriate phrase or add an explanation in the response.</w:t>
      </w:r>
    </w:p>
    <w:p w14:paraId="02F4F795" w14:textId="77777777" w:rsidR="003426D3" w:rsidRPr="003426D3" w:rsidRDefault="008D72DB" w:rsidP="00F23BC9">
      <w:pPr>
        <w:pStyle w:val="BodyText"/>
        <w:rPr>
          <w:i/>
        </w:rPr>
      </w:pPr>
      <w:r>
        <w:t xml:space="preserve">If </w:t>
      </w:r>
      <w:r w:rsidR="003426D3">
        <w:t xml:space="preserve">information requested is not immediately available, </w:t>
      </w:r>
      <w:r>
        <w:t xml:space="preserve">advise the caller to </w:t>
      </w:r>
      <w:r w:rsidR="003426D3" w:rsidRPr="003426D3">
        <w:rPr>
          <w:i/>
        </w:rPr>
        <w:t>“Stand by”</w:t>
      </w:r>
      <w:r>
        <w:rPr>
          <w:i/>
        </w:rPr>
        <w:t xml:space="preserve"> and consider the need to indicate </w:t>
      </w:r>
      <w:r w:rsidR="003426D3" w:rsidRPr="003426D3">
        <w:rPr>
          <w:i/>
        </w:rPr>
        <w:t>the time interval within which the information will be available.</w:t>
      </w:r>
    </w:p>
    <w:p w14:paraId="0ACAB712" w14:textId="77777777" w:rsidR="003426D3" w:rsidRPr="00F55AD7" w:rsidRDefault="003426D3" w:rsidP="00F720BE">
      <w:pPr>
        <w:pStyle w:val="Heading2"/>
      </w:pPr>
      <w:bookmarkStart w:id="337" w:name="_Toc40380937"/>
      <w:r>
        <w:t>CORRECTIONS</w:t>
      </w:r>
      <w:bookmarkEnd w:id="337"/>
    </w:p>
    <w:p w14:paraId="1DDDD9E7" w14:textId="77777777" w:rsidR="003426D3" w:rsidRPr="00F55AD7" w:rsidRDefault="003426D3" w:rsidP="003426D3">
      <w:pPr>
        <w:pStyle w:val="Heading2separationline"/>
      </w:pPr>
    </w:p>
    <w:p w14:paraId="62FD2B67" w14:textId="77777777" w:rsidR="003426D3" w:rsidRDefault="003426D3" w:rsidP="003426D3">
      <w:pPr>
        <w:pStyle w:val="BodyText"/>
      </w:pPr>
      <w:r>
        <w:t>When an error is made in a message, say:</w:t>
      </w:r>
    </w:p>
    <w:p w14:paraId="2576FDBA" w14:textId="77777777" w:rsidR="003426D3" w:rsidRDefault="003426D3" w:rsidP="003426D3">
      <w:pPr>
        <w:pStyle w:val="BodyText"/>
        <w:ind w:left="708"/>
        <w:rPr>
          <w:i/>
        </w:rPr>
      </w:pPr>
      <w:r w:rsidRPr="003426D3">
        <w:rPr>
          <w:i/>
        </w:rPr>
        <w:t xml:space="preserve"> “Correction” plus the corrected part of the message.</w:t>
      </w:r>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3426D3" w:rsidRPr="00F55AD7" w14:paraId="107559B3" w14:textId="77777777" w:rsidTr="001741C0">
        <w:trPr>
          <w:tblHeader/>
          <w:jc w:val="center"/>
        </w:trPr>
        <w:tc>
          <w:tcPr>
            <w:tcW w:w="2541" w:type="dxa"/>
            <w:shd w:val="clear" w:color="auto" w:fill="FADBD1" w:themeFill="background2" w:themeFillTint="33"/>
          </w:tcPr>
          <w:p w14:paraId="60F0888F" w14:textId="77777777" w:rsidR="003426D3" w:rsidRPr="00C1400A" w:rsidRDefault="003426D3" w:rsidP="001741C0">
            <w:pPr>
              <w:pStyle w:val="Tableheading"/>
            </w:pPr>
            <w:r>
              <w:t>VTS</w:t>
            </w:r>
          </w:p>
        </w:tc>
        <w:tc>
          <w:tcPr>
            <w:tcW w:w="6701" w:type="dxa"/>
            <w:shd w:val="clear" w:color="auto" w:fill="FADBD1" w:themeFill="background2" w:themeFillTint="33"/>
          </w:tcPr>
          <w:p w14:paraId="06B3B470" w14:textId="77777777" w:rsidR="003426D3" w:rsidRDefault="003426D3" w:rsidP="003426D3">
            <w:pPr>
              <w:pStyle w:val="Tabletext"/>
            </w:pPr>
            <w:r>
              <w:t>Your Pilot will board you in 20</w:t>
            </w:r>
          </w:p>
          <w:p w14:paraId="371DE20A" w14:textId="77777777" w:rsidR="003426D3" w:rsidRPr="00F55AD7" w:rsidRDefault="003426D3" w:rsidP="00F23BC9">
            <w:pPr>
              <w:pStyle w:val="Tabletext"/>
            </w:pPr>
            <w:r>
              <w:t>CORRECTION - Your Pilot will board you in 30, three zero, minutes.</w:t>
            </w:r>
          </w:p>
        </w:tc>
      </w:tr>
    </w:tbl>
    <w:p w14:paraId="00FEE71F" w14:textId="77777777" w:rsidR="003426D3" w:rsidRDefault="003426D3" w:rsidP="003426D3">
      <w:pPr>
        <w:pStyle w:val="BodyText"/>
        <w:ind w:left="708"/>
      </w:pPr>
    </w:p>
    <w:p w14:paraId="4DF5417D" w14:textId="77777777" w:rsidR="00A61735" w:rsidRDefault="00A61735" w:rsidP="003426D3">
      <w:pPr>
        <w:pStyle w:val="BodyText"/>
        <w:ind w:left="708"/>
      </w:pPr>
    </w:p>
    <w:p w14:paraId="54DE3F36" w14:textId="77777777" w:rsidR="00A61735" w:rsidRDefault="00A61735" w:rsidP="003426D3">
      <w:pPr>
        <w:pStyle w:val="BodyText"/>
        <w:ind w:left="708"/>
      </w:pPr>
    </w:p>
    <w:p w14:paraId="6D2BE803" w14:textId="77777777" w:rsidR="00A61735" w:rsidRPr="003426D3" w:rsidRDefault="00A61735" w:rsidP="003426D3">
      <w:pPr>
        <w:pStyle w:val="BodyText"/>
        <w:ind w:left="708"/>
      </w:pPr>
    </w:p>
    <w:p w14:paraId="48709C6C" w14:textId="77777777" w:rsidR="003426D3" w:rsidRPr="00F55AD7" w:rsidRDefault="003426D3" w:rsidP="00F720BE">
      <w:pPr>
        <w:pStyle w:val="Heading2"/>
      </w:pPr>
      <w:bookmarkStart w:id="338" w:name="_Toc40380938"/>
      <w:r>
        <w:t>REPETITION</w:t>
      </w:r>
      <w:bookmarkEnd w:id="338"/>
    </w:p>
    <w:p w14:paraId="232DB347" w14:textId="77777777" w:rsidR="003426D3" w:rsidRPr="00F55AD7" w:rsidRDefault="003426D3" w:rsidP="003426D3">
      <w:pPr>
        <w:pStyle w:val="Heading2separationline"/>
      </w:pPr>
    </w:p>
    <w:p w14:paraId="54F9D26A" w14:textId="3A857EA4" w:rsidR="003426D3" w:rsidRPr="00A27E72" w:rsidRDefault="001C35C1" w:rsidP="001C35C1">
      <w:pPr>
        <w:pStyle w:val="BodyText"/>
      </w:pPr>
      <w:r w:rsidRPr="00A27E72">
        <w:t>When communication is difficult phrases</w:t>
      </w:r>
      <w:r w:rsidR="00D63ADC" w:rsidRPr="00A27E72">
        <w:t xml:space="preserve"> or</w:t>
      </w:r>
      <w:r w:rsidRPr="00A27E72">
        <w:t xml:space="preserve"> words may be transmitted twice. If any part of a message is considered sufficiently important, the </w:t>
      </w:r>
      <w:r w:rsidR="00D63ADC" w:rsidRPr="00A27E72">
        <w:t xml:space="preserve">message </w:t>
      </w:r>
      <w:r w:rsidRPr="00A27E72">
        <w:t>should repeat</w:t>
      </w:r>
      <w:r w:rsidR="00D63ADC" w:rsidRPr="00A27E72">
        <w:t>ed</w:t>
      </w:r>
      <w:r w:rsidRPr="00A27E72">
        <w:t xml:space="preserve"> using the appropriate phrase</w:t>
      </w:r>
      <w:r w:rsidR="003426D3" w:rsidRPr="00A27E72">
        <w:t>:</w:t>
      </w:r>
    </w:p>
    <w:p w14:paraId="0F0A181C" w14:textId="77777777" w:rsidR="003426D3" w:rsidRPr="003426D3" w:rsidRDefault="003426D3" w:rsidP="003426D3">
      <w:pPr>
        <w:pStyle w:val="BodyText"/>
        <w:ind w:left="708"/>
        <w:rPr>
          <w:i/>
        </w:rPr>
      </w:pPr>
      <w:r w:rsidRPr="003426D3">
        <w:rPr>
          <w:i/>
        </w:rPr>
        <w:t>“Repeat” followed by the corresponding part of the message.</w:t>
      </w:r>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3426D3" w:rsidRPr="00F55AD7" w14:paraId="6298AECF" w14:textId="77777777" w:rsidTr="001741C0">
        <w:trPr>
          <w:tblHeader/>
          <w:jc w:val="center"/>
        </w:trPr>
        <w:tc>
          <w:tcPr>
            <w:tcW w:w="2541" w:type="dxa"/>
            <w:shd w:val="clear" w:color="auto" w:fill="FADBD1" w:themeFill="background2" w:themeFillTint="33"/>
          </w:tcPr>
          <w:p w14:paraId="114B975B" w14:textId="77777777" w:rsidR="003426D3" w:rsidRPr="00C1400A" w:rsidRDefault="003426D3" w:rsidP="001741C0">
            <w:pPr>
              <w:pStyle w:val="Tableheading"/>
            </w:pPr>
            <w:r>
              <w:t>VTS</w:t>
            </w:r>
          </w:p>
        </w:tc>
        <w:tc>
          <w:tcPr>
            <w:tcW w:w="6701" w:type="dxa"/>
            <w:shd w:val="clear" w:color="auto" w:fill="FADBD1" w:themeFill="background2" w:themeFillTint="33"/>
          </w:tcPr>
          <w:p w14:paraId="1BFA45D8" w14:textId="77777777" w:rsidR="003426D3" w:rsidRDefault="003426D3" w:rsidP="003426D3">
            <w:pPr>
              <w:pStyle w:val="Tabletext"/>
            </w:pPr>
            <w:r w:rsidRPr="0063013F">
              <w:t xml:space="preserve">Do not overtake - REPEAT – do not overtake. </w:t>
            </w:r>
          </w:p>
          <w:p w14:paraId="6B562364" w14:textId="77777777" w:rsidR="003426D3" w:rsidRPr="00F55AD7" w:rsidRDefault="003426D3" w:rsidP="003426D3">
            <w:pPr>
              <w:pStyle w:val="Tabletext"/>
            </w:pPr>
            <w:r w:rsidRPr="0063013F">
              <w:t>The tide is 1.2m – REPEAT – one decimal two meters.</w:t>
            </w:r>
          </w:p>
        </w:tc>
      </w:tr>
    </w:tbl>
    <w:p w14:paraId="1677223A" w14:textId="77777777" w:rsidR="003426D3" w:rsidRDefault="003426D3" w:rsidP="003426D3">
      <w:pPr>
        <w:pStyle w:val="BodyText"/>
      </w:pPr>
      <w:r>
        <w:t>When the message is not properly heard, say:</w:t>
      </w:r>
    </w:p>
    <w:p w14:paraId="7368DB8A" w14:textId="77777777" w:rsidR="003426D3" w:rsidRDefault="003426D3" w:rsidP="003426D3">
      <w:pPr>
        <w:pStyle w:val="BodyText"/>
        <w:ind w:left="708"/>
        <w:rPr>
          <w:i/>
        </w:rPr>
      </w:pPr>
      <w:r w:rsidRPr="003426D3">
        <w:rPr>
          <w:i/>
        </w:rPr>
        <w:t>“Say again” or “Repeat”</w:t>
      </w:r>
    </w:p>
    <w:p w14:paraId="62A5988E" w14:textId="77777777" w:rsidR="0017129F" w:rsidRPr="00D7196E" w:rsidRDefault="0017129F" w:rsidP="0017129F">
      <w:pPr>
        <w:pStyle w:val="Heading1"/>
      </w:pPr>
      <w:bookmarkStart w:id="339" w:name="_Toc40380939"/>
      <w:r w:rsidRPr="00D7196E">
        <w:t>HOW TO INTERPRET A MESSAGE</w:t>
      </w:r>
      <w:bookmarkEnd w:id="339"/>
    </w:p>
    <w:p w14:paraId="05DA72AE" w14:textId="77777777" w:rsidR="00980EC0" w:rsidRPr="00980EC0" w:rsidRDefault="00980EC0" w:rsidP="00980EC0">
      <w:pPr>
        <w:pStyle w:val="Heading1separatationline"/>
      </w:pPr>
    </w:p>
    <w:p w14:paraId="264EA19C" w14:textId="1A673F24" w:rsidR="0017129F" w:rsidRPr="00A27E72" w:rsidRDefault="0017129F" w:rsidP="0017129F">
      <w:pPr>
        <w:pStyle w:val="BodyText"/>
      </w:pPr>
      <w:r w:rsidRPr="00A27E72">
        <w:t>Interpretation of the message requires skills such as encoding</w:t>
      </w:r>
      <w:r w:rsidR="00D63ADC" w:rsidRPr="00A27E72">
        <w:t xml:space="preserve"> in order to achieve effective communications</w:t>
      </w:r>
      <w:r w:rsidRPr="00A27E72">
        <w:t>. Just as confusion can arise from errors in encoding, it can also arise from decoding especially during emergency situations. There could be a number of reasons (internal/external factors) that influence the decoding procedures</w:t>
      </w:r>
      <w:r w:rsidR="00D63ADC" w:rsidRPr="00A27E72">
        <w:t xml:space="preserve"> which should be considered</w:t>
      </w:r>
      <w:r w:rsidR="00B1439F" w:rsidRPr="00A27E72">
        <w:t>, see</w:t>
      </w:r>
      <w:r w:rsidR="00D63ADC" w:rsidRPr="00A27E72">
        <w:t xml:space="preserve"> figure 1 below</w:t>
      </w:r>
      <w:r w:rsidRPr="00A27E72">
        <w:t xml:space="preserve">. </w:t>
      </w:r>
    </w:p>
    <w:p w14:paraId="319AB710" w14:textId="77777777" w:rsidR="0017129F" w:rsidRPr="00A27E72" w:rsidRDefault="0017129F" w:rsidP="0017129F">
      <w:pPr>
        <w:pStyle w:val="BodyText"/>
        <w:jc w:val="center"/>
      </w:pPr>
      <w:r w:rsidRPr="00A27E72">
        <w:rPr>
          <w:rFonts w:ascii="Calibri" w:eastAsia="Calibri" w:hAnsi="Calibri" w:cs="Calibri"/>
          <w:noProof/>
          <w:sz w:val="20"/>
          <w:szCs w:val="20"/>
          <w:highlight w:val="yellow"/>
          <w:lang w:val="it-IT" w:eastAsia="it-IT"/>
        </w:rPr>
        <w:drawing>
          <wp:inline distT="0" distB="0" distL="0" distR="0" wp14:anchorId="21DF321A" wp14:editId="0A91D150">
            <wp:extent cx="4530399" cy="2786062"/>
            <wp:effectExtent l="0" t="0" r="0" b="0"/>
            <wp:docPr id="3"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6.jpeg"/>
                    <pic:cNvPicPr/>
                  </pic:nvPicPr>
                  <pic:blipFill>
                    <a:blip r:embed="rId28" cstate="print"/>
                    <a:stretch>
                      <a:fillRect/>
                    </a:stretch>
                  </pic:blipFill>
                  <pic:spPr>
                    <a:xfrm>
                      <a:off x="0" y="0"/>
                      <a:ext cx="4530399" cy="2786062"/>
                    </a:xfrm>
                    <a:prstGeom prst="rect">
                      <a:avLst/>
                    </a:prstGeom>
                  </pic:spPr>
                </pic:pic>
              </a:graphicData>
            </a:graphic>
          </wp:inline>
        </w:drawing>
      </w:r>
    </w:p>
    <w:p w14:paraId="176DAF0A" w14:textId="77777777" w:rsidR="0017129F" w:rsidRPr="00A27E72" w:rsidRDefault="0017129F" w:rsidP="0017129F">
      <w:pPr>
        <w:pStyle w:val="BodyText"/>
        <w:jc w:val="center"/>
      </w:pPr>
      <w:r w:rsidRPr="00A27E72">
        <w:t>Figure 1</w:t>
      </w:r>
      <w:r w:rsidRPr="00A27E72">
        <w:tab/>
        <w:t>Communication process</w:t>
      </w:r>
    </w:p>
    <w:p w14:paraId="65E0DE62" w14:textId="77777777" w:rsidR="0017129F" w:rsidRPr="00A27E72" w:rsidRDefault="0017129F" w:rsidP="00F720BE">
      <w:pPr>
        <w:pStyle w:val="Heading2"/>
      </w:pPr>
      <w:bookmarkStart w:id="340" w:name="_Toc40380940"/>
      <w:r w:rsidRPr="00A27E72">
        <w:t>EFFECTIVE LISTENING SKILLS</w:t>
      </w:r>
      <w:bookmarkEnd w:id="340"/>
    </w:p>
    <w:p w14:paraId="7EC047F0" w14:textId="77777777" w:rsidR="00980EC0" w:rsidRPr="00980EC0" w:rsidRDefault="00980EC0" w:rsidP="00980EC0">
      <w:pPr>
        <w:pStyle w:val="Heading2separationline"/>
      </w:pPr>
    </w:p>
    <w:p w14:paraId="3194C96F" w14:textId="77777777" w:rsidR="0017129F" w:rsidRPr="00A27E72" w:rsidRDefault="0017129F" w:rsidP="0017129F">
      <w:pPr>
        <w:pStyle w:val="BodyText"/>
      </w:pPr>
      <w:r w:rsidRPr="00A27E72">
        <w:t>Effective listening skills are used to actively understand information provided by the speaker and it can be categorised into the following steps:</w:t>
      </w:r>
    </w:p>
    <w:p w14:paraId="34007BEB" w14:textId="77777777" w:rsidR="0017129F" w:rsidRPr="00A27E72" w:rsidRDefault="0017129F" w:rsidP="0017129F">
      <w:pPr>
        <w:pStyle w:val="BodyText"/>
        <w:rPr>
          <w:b/>
        </w:rPr>
      </w:pPr>
      <w:r w:rsidRPr="00A27E72">
        <w:rPr>
          <w:b/>
        </w:rPr>
        <w:t>Hearing</w:t>
      </w:r>
    </w:p>
    <w:p w14:paraId="119EC2FC" w14:textId="77777777" w:rsidR="0017129F" w:rsidRPr="00A27E72" w:rsidRDefault="0017129F" w:rsidP="0017129F">
      <w:pPr>
        <w:pStyle w:val="BodyText"/>
      </w:pPr>
      <w:r w:rsidRPr="00A27E72">
        <w:t>Hearing involves the reception of sounds from the sender by:</w:t>
      </w:r>
    </w:p>
    <w:p w14:paraId="12AB0482" w14:textId="77777777" w:rsidR="0017129F" w:rsidRPr="00A27E72" w:rsidRDefault="0017129F" w:rsidP="0017129F">
      <w:pPr>
        <w:pStyle w:val="Bullet1"/>
        <w:rPr>
          <w:color w:val="auto"/>
        </w:rPr>
      </w:pPr>
      <w:r w:rsidRPr="00A27E72">
        <w:rPr>
          <w:color w:val="auto"/>
        </w:rPr>
        <w:t>Avoiding interruptions.</w:t>
      </w:r>
    </w:p>
    <w:p w14:paraId="45D8A33A" w14:textId="77777777" w:rsidR="0017129F" w:rsidRPr="00A27E72" w:rsidRDefault="0017129F" w:rsidP="0017129F">
      <w:pPr>
        <w:pStyle w:val="Bullet1"/>
        <w:rPr>
          <w:color w:val="auto"/>
        </w:rPr>
      </w:pPr>
      <w:r w:rsidRPr="00A27E72">
        <w:rPr>
          <w:color w:val="auto"/>
        </w:rPr>
        <w:t>Clear one's mind of distractions.</w:t>
      </w:r>
    </w:p>
    <w:p w14:paraId="22FAC429" w14:textId="77777777" w:rsidR="0017129F" w:rsidRPr="00A27E72" w:rsidRDefault="0017129F" w:rsidP="0017129F">
      <w:pPr>
        <w:pStyle w:val="Bullet1"/>
        <w:rPr>
          <w:color w:val="auto"/>
        </w:rPr>
      </w:pPr>
      <w:r w:rsidRPr="00A27E72">
        <w:rPr>
          <w:color w:val="auto"/>
        </w:rPr>
        <w:t>Focus on the speaker.</w:t>
      </w:r>
    </w:p>
    <w:p w14:paraId="7A2B405C" w14:textId="77777777" w:rsidR="00A27E72" w:rsidRDefault="00A27E72" w:rsidP="0017129F">
      <w:pPr>
        <w:pStyle w:val="BodyText"/>
        <w:rPr>
          <w:b/>
        </w:rPr>
      </w:pPr>
    </w:p>
    <w:p w14:paraId="09441571" w14:textId="59E325BA" w:rsidR="0017129F" w:rsidRPr="00A27E72" w:rsidRDefault="0017129F" w:rsidP="0017129F">
      <w:pPr>
        <w:pStyle w:val="BodyText"/>
        <w:rPr>
          <w:b/>
        </w:rPr>
      </w:pPr>
      <w:r w:rsidRPr="00A27E72">
        <w:rPr>
          <w:b/>
        </w:rPr>
        <w:t>Clarity</w:t>
      </w:r>
    </w:p>
    <w:p w14:paraId="13F73A8A" w14:textId="77777777" w:rsidR="0017129F" w:rsidRPr="00A27E72" w:rsidRDefault="0017129F" w:rsidP="0017129F">
      <w:pPr>
        <w:pStyle w:val="BodyText"/>
      </w:pPr>
      <w:r w:rsidRPr="00A27E72">
        <w:t>The sender and receiver both have a responsibility to ensure that what is said is understood:</w:t>
      </w:r>
    </w:p>
    <w:p w14:paraId="0E8D733D" w14:textId="77777777" w:rsidR="0017129F" w:rsidRPr="00A27E72" w:rsidRDefault="0017129F" w:rsidP="0017129F">
      <w:pPr>
        <w:pStyle w:val="Bullet1"/>
        <w:rPr>
          <w:color w:val="auto"/>
        </w:rPr>
      </w:pPr>
      <w:r w:rsidRPr="00A27E72">
        <w:rPr>
          <w:color w:val="auto"/>
        </w:rPr>
        <w:t>Ask open questions to probe for further detail if required.</w:t>
      </w:r>
    </w:p>
    <w:p w14:paraId="638A99FD" w14:textId="77777777" w:rsidR="0017129F" w:rsidRPr="00A27E72" w:rsidRDefault="0017129F" w:rsidP="0017129F">
      <w:pPr>
        <w:pStyle w:val="Bullet1"/>
        <w:rPr>
          <w:color w:val="auto"/>
        </w:rPr>
      </w:pPr>
      <w:r w:rsidRPr="00A27E72">
        <w:rPr>
          <w:color w:val="auto"/>
        </w:rPr>
        <w:t>Avoid asking leading questions.</w:t>
      </w:r>
    </w:p>
    <w:p w14:paraId="57426CE7" w14:textId="77777777" w:rsidR="0017129F" w:rsidRPr="00A27E72" w:rsidRDefault="0017129F" w:rsidP="0017129F">
      <w:pPr>
        <w:pStyle w:val="Bullet1"/>
        <w:rPr>
          <w:color w:val="auto"/>
        </w:rPr>
      </w:pPr>
      <w:r w:rsidRPr="00A27E72">
        <w:rPr>
          <w:color w:val="auto"/>
        </w:rPr>
        <w:t>Avoid coming to conclusions before the sender finishes.</w:t>
      </w:r>
    </w:p>
    <w:p w14:paraId="2A58CCA3" w14:textId="77777777" w:rsidR="0017129F" w:rsidRPr="00A27E72" w:rsidRDefault="0017129F" w:rsidP="0017129F">
      <w:pPr>
        <w:pStyle w:val="Bullet1"/>
        <w:rPr>
          <w:color w:val="auto"/>
        </w:rPr>
      </w:pPr>
      <w:r w:rsidRPr="00A27E72">
        <w:rPr>
          <w:color w:val="auto"/>
        </w:rPr>
        <w:t>Be aware of the sender’s choice and application of words.</w:t>
      </w:r>
    </w:p>
    <w:p w14:paraId="2BAF4037" w14:textId="77777777" w:rsidR="0017129F" w:rsidRPr="00A27E72" w:rsidRDefault="0017129F" w:rsidP="0017129F">
      <w:pPr>
        <w:pStyle w:val="Bullet1"/>
        <w:rPr>
          <w:color w:val="auto"/>
        </w:rPr>
      </w:pPr>
      <w:r w:rsidRPr="00A27E72">
        <w:rPr>
          <w:color w:val="auto"/>
        </w:rPr>
        <w:t>Encourage feedback through questioning.</w:t>
      </w:r>
    </w:p>
    <w:p w14:paraId="7D3F3DE4" w14:textId="77777777" w:rsidR="0017129F" w:rsidRPr="00A27E72" w:rsidRDefault="0017129F" w:rsidP="0017129F">
      <w:pPr>
        <w:pStyle w:val="BodyText"/>
        <w:rPr>
          <w:b/>
        </w:rPr>
      </w:pPr>
      <w:r w:rsidRPr="00A27E72">
        <w:rPr>
          <w:b/>
        </w:rPr>
        <w:t>Interpretation</w:t>
      </w:r>
    </w:p>
    <w:p w14:paraId="7E3651B4" w14:textId="77777777" w:rsidR="0017129F" w:rsidRPr="00A27E72" w:rsidRDefault="0017129F" w:rsidP="0017129F">
      <w:pPr>
        <w:pStyle w:val="BodyText"/>
      </w:pPr>
      <w:r w:rsidRPr="00A27E72">
        <w:t>Interpretation not only requires verification of what the sender has said, but also the understanding of the information given.</w:t>
      </w:r>
    </w:p>
    <w:p w14:paraId="04E96C97" w14:textId="77777777" w:rsidR="0017129F" w:rsidRPr="00A27E72" w:rsidRDefault="0017129F" w:rsidP="0017129F">
      <w:pPr>
        <w:pStyle w:val="BodyText"/>
      </w:pPr>
      <w:r w:rsidRPr="00A27E72">
        <w:t>Steps to ensure understanding are:</w:t>
      </w:r>
    </w:p>
    <w:p w14:paraId="09F79CA0" w14:textId="77777777" w:rsidR="0017129F" w:rsidRPr="00A27E72" w:rsidRDefault="0017129F" w:rsidP="0017129F">
      <w:pPr>
        <w:pStyle w:val="Bullet1"/>
        <w:rPr>
          <w:color w:val="auto"/>
        </w:rPr>
      </w:pPr>
      <w:r w:rsidRPr="00A27E72">
        <w:rPr>
          <w:color w:val="auto"/>
        </w:rPr>
        <w:t>Communicate your interpretation and verify its accuracy.</w:t>
      </w:r>
    </w:p>
    <w:p w14:paraId="7B404957" w14:textId="77777777" w:rsidR="0017129F" w:rsidRPr="00A27E72" w:rsidRDefault="0017129F" w:rsidP="0017129F">
      <w:pPr>
        <w:pStyle w:val="Bullet1"/>
        <w:rPr>
          <w:color w:val="auto"/>
        </w:rPr>
      </w:pPr>
      <w:r w:rsidRPr="00A27E72">
        <w:rPr>
          <w:color w:val="auto"/>
        </w:rPr>
        <w:t>Identify the main issues.</w:t>
      </w:r>
    </w:p>
    <w:p w14:paraId="6C4A76AE" w14:textId="77777777" w:rsidR="0017129F" w:rsidRPr="00A27E72" w:rsidRDefault="0017129F" w:rsidP="0017129F">
      <w:pPr>
        <w:pStyle w:val="Bullet1"/>
        <w:rPr>
          <w:color w:val="auto"/>
        </w:rPr>
      </w:pPr>
      <w:r w:rsidRPr="00A27E72">
        <w:rPr>
          <w:color w:val="auto"/>
        </w:rPr>
        <w:t>Do not assume what the sender will say, particularly when receiving routine communications.</w:t>
      </w:r>
    </w:p>
    <w:p w14:paraId="7FB7D696" w14:textId="77777777" w:rsidR="0017129F" w:rsidRPr="00F55AD7" w:rsidRDefault="0017129F" w:rsidP="00F720BE">
      <w:pPr>
        <w:pStyle w:val="Heading2"/>
      </w:pPr>
      <w:bookmarkStart w:id="341" w:name="_Toc40380941"/>
      <w:r w:rsidRPr="00205830">
        <w:t>CLOSED LOOP COMMUNICATIONS [READ-BACK]</w:t>
      </w:r>
      <w:bookmarkEnd w:id="341"/>
    </w:p>
    <w:p w14:paraId="4AB02F8E" w14:textId="77777777" w:rsidR="0017129F" w:rsidRPr="00F55AD7" w:rsidRDefault="0017129F" w:rsidP="0017129F">
      <w:pPr>
        <w:pStyle w:val="Heading2separationline"/>
      </w:pPr>
    </w:p>
    <w:p w14:paraId="641D2630" w14:textId="77777777" w:rsidR="0017129F" w:rsidRDefault="0017129F" w:rsidP="0017129F">
      <w:pPr>
        <w:pStyle w:val="BodyText"/>
      </w:pPr>
      <w:r>
        <w:t>Misunderstandings in messages received may include half-heard words or guessed-at numbers. The potential for misunderstanding increases with the complexity of messages and may cause the bridge team to:</w:t>
      </w:r>
    </w:p>
    <w:p w14:paraId="4D4EE3D7" w14:textId="77777777" w:rsidR="0017129F" w:rsidRDefault="0017129F" w:rsidP="0017129F">
      <w:pPr>
        <w:pStyle w:val="Bullet1"/>
      </w:pPr>
      <w:r>
        <w:t>Accept inadequate information received; or</w:t>
      </w:r>
    </w:p>
    <w:p w14:paraId="6687983A" w14:textId="77777777" w:rsidR="0017129F" w:rsidRDefault="0017129F" w:rsidP="0017129F">
      <w:pPr>
        <w:pStyle w:val="Bullet1"/>
      </w:pPr>
      <w:r>
        <w:t xml:space="preserve">Determine for themselves the most probable interpretation. </w:t>
      </w:r>
    </w:p>
    <w:p w14:paraId="7AE7E333" w14:textId="77777777" w:rsidR="0017129F" w:rsidRDefault="0017129F" w:rsidP="0017129F">
      <w:pPr>
        <w:pStyle w:val="BodyText"/>
      </w:pPr>
      <w:r>
        <w:t xml:space="preserve">Closed-loop communication is a technique used to avoid misunderstandings whereby when the sender gives a message, the receiver repeats a received message, or an appropriate part thereof, back to the sender to obtain confirmation of correct reception. The sender then confirms the message; by using the word “yes”.  </w:t>
      </w:r>
    </w:p>
    <w:p w14:paraId="2D041E94" w14:textId="348D6222" w:rsidR="0017129F" w:rsidRDefault="0017129F" w:rsidP="0017129F">
      <w:pPr>
        <w:pStyle w:val="BodyText"/>
      </w:pPr>
      <w:r>
        <w:t>When the receiver incorrectly repeats the message back, the sender will say “</w:t>
      </w:r>
      <w:del w:id="342" w:author="3070" w:date="2020-10-14T08:02:00Z">
        <w:r w:rsidDel="003810E0">
          <w:delText>negative</w:delText>
        </w:r>
      </w:del>
      <w:ins w:id="343" w:author="3070" w:date="2020-10-14T08:02:00Z">
        <w:r w:rsidR="003810E0">
          <w:t>no</w:t>
        </w:r>
      </w:ins>
      <w:r>
        <w:t>” (or something similar) and then repeat the correct message. If the sender, the person giving the message, does not get a reply back, he must repeat it until the receiver starts closing the loop.</w:t>
      </w:r>
    </w:p>
    <w:p w14:paraId="1215E1C5" w14:textId="05EE0EF7" w:rsidR="0017129F" w:rsidRDefault="00B1439F" w:rsidP="0017129F">
      <w:pPr>
        <w:pStyle w:val="BodyText"/>
      </w:pPr>
      <w:r>
        <w:t xml:space="preserve">Closed-loop communication </w:t>
      </w:r>
      <w:r w:rsidR="0017129F">
        <w:t>should be used to confirm that messages from VTS operators sent under message markers ‘INSTRUCTION, ADVICE or WARNING’ are correctly received and understood.  This can be achieved through the following steps:</w:t>
      </w:r>
    </w:p>
    <w:p w14:paraId="6C82F969" w14:textId="77777777" w:rsidR="0017129F" w:rsidRDefault="0017129F" w:rsidP="0017129F">
      <w:pPr>
        <w:pStyle w:val="Bullet1"/>
      </w:pPr>
      <w:r>
        <w:t>The VTS operator requesting the recipient to repeat back important information. (For example, repeat advice, repeat instruction, repeat back, or Question – do you understand?)</w:t>
      </w:r>
    </w:p>
    <w:p w14:paraId="77A72FD8" w14:textId="77777777" w:rsidR="0017129F" w:rsidRDefault="0017129F" w:rsidP="0017129F">
      <w:pPr>
        <w:pStyle w:val="Bullet1"/>
      </w:pPr>
      <w:r>
        <w:t xml:space="preserve">The recipient reading back or acknowledging in a manner to clearly indicate they have understood the message and will take appropriate action. </w:t>
      </w:r>
    </w:p>
    <w:p w14:paraId="63E377AA" w14:textId="77777777" w:rsidR="0017129F" w:rsidRDefault="0017129F" w:rsidP="0017129F">
      <w:pPr>
        <w:pStyle w:val="Bullet1"/>
      </w:pPr>
      <w:r>
        <w:t>The VTS operator listening to the read-back to ascertain that the message has been correctly acknowledged and take immediate action to correct any discrepancies revealed by the read-back.</w:t>
      </w:r>
    </w:p>
    <w:p w14:paraId="28729AE3" w14:textId="18C0C6C4" w:rsidR="0017129F" w:rsidRDefault="00B1439F" w:rsidP="0017129F">
      <w:pPr>
        <w:pStyle w:val="BodyText"/>
      </w:pPr>
      <w:r>
        <w:t xml:space="preserve">Closed-loop communication </w:t>
      </w:r>
      <w:r w:rsidR="0017129F">
        <w:t>should not be replaced by the use of terms such as “Roger” or “Copied”.</w:t>
      </w:r>
    </w:p>
    <w:p w14:paraId="4FCA91BD" w14:textId="77777777" w:rsidR="00A27E72" w:rsidRDefault="00A27E72">
      <w:pPr>
        <w:spacing w:after="200" w:line="276" w:lineRule="auto"/>
        <w:rPr>
          <w:rFonts w:asciiTheme="majorHAnsi" w:eastAsiaTheme="majorEastAsia" w:hAnsiTheme="majorHAnsi" w:cstheme="majorBidi"/>
          <w:b/>
          <w:bCs/>
          <w:color w:val="026699"/>
          <w:sz w:val="24"/>
          <w:szCs w:val="24"/>
        </w:rPr>
      </w:pPr>
      <w:bookmarkStart w:id="344" w:name="_Toc32576227"/>
      <w:bookmarkStart w:id="345" w:name="_Toc32584734"/>
      <w:bookmarkStart w:id="346" w:name="_Toc32584849"/>
      <w:bookmarkStart w:id="347" w:name="_Toc33609188"/>
      <w:bookmarkStart w:id="348" w:name="_Toc32576228"/>
      <w:bookmarkStart w:id="349" w:name="_Toc32584735"/>
      <w:bookmarkStart w:id="350" w:name="_Toc32584850"/>
      <w:bookmarkStart w:id="351" w:name="_Toc33609189"/>
      <w:bookmarkStart w:id="352" w:name="_Toc32576229"/>
      <w:bookmarkStart w:id="353" w:name="_Toc32584736"/>
      <w:bookmarkStart w:id="354" w:name="_Toc32584851"/>
      <w:bookmarkStart w:id="355" w:name="_Toc33609190"/>
      <w:bookmarkEnd w:id="344"/>
      <w:bookmarkEnd w:id="345"/>
      <w:bookmarkEnd w:id="346"/>
      <w:bookmarkEnd w:id="347"/>
      <w:bookmarkEnd w:id="348"/>
      <w:bookmarkEnd w:id="349"/>
      <w:bookmarkEnd w:id="350"/>
      <w:bookmarkEnd w:id="351"/>
      <w:bookmarkEnd w:id="352"/>
      <w:bookmarkEnd w:id="353"/>
      <w:bookmarkEnd w:id="354"/>
      <w:bookmarkEnd w:id="355"/>
      <w:r>
        <w:br w:type="page"/>
      </w:r>
    </w:p>
    <w:p w14:paraId="572B281B" w14:textId="0ACC0438" w:rsidR="0017129F" w:rsidRPr="00A27E72" w:rsidRDefault="0017129F" w:rsidP="00F720BE">
      <w:pPr>
        <w:pStyle w:val="Heading2"/>
      </w:pPr>
      <w:bookmarkStart w:id="356" w:name="_Toc40380942"/>
      <w:r w:rsidRPr="00A27E72">
        <w:t>INFLUENCE OF INTERNAL AND EXTERNAL FACTORS</w:t>
      </w:r>
      <w:bookmarkEnd w:id="356"/>
    </w:p>
    <w:p w14:paraId="2DAE7B96" w14:textId="77777777" w:rsidR="00980EC0" w:rsidRPr="00980EC0" w:rsidRDefault="00980EC0" w:rsidP="00980EC0">
      <w:pPr>
        <w:pStyle w:val="Heading2separationline"/>
      </w:pPr>
    </w:p>
    <w:p w14:paraId="19C7F2ED" w14:textId="77777777" w:rsidR="0017129F" w:rsidRPr="00A27E72" w:rsidRDefault="0017129F" w:rsidP="0017129F">
      <w:pPr>
        <w:pStyle w:val="BodyText"/>
      </w:pPr>
      <w:r w:rsidRPr="00A27E72">
        <w:t>Some factors such as mental and emotional state, health, culture, working environment, distractions etc. can influence the interpretation of communications. Efforts should be made to minimise their negative effects on communications.</w:t>
      </w:r>
    </w:p>
    <w:p w14:paraId="2BABCF61" w14:textId="77777777" w:rsidR="00F720BE" w:rsidRDefault="00F720BE">
      <w:pPr>
        <w:spacing w:after="200" w:line="276" w:lineRule="auto"/>
        <w:rPr>
          <w:ins w:id="357" w:author="LANDI Michele (C.C.)" w:date="2020-10-05T12:05:00Z"/>
        </w:rPr>
      </w:pPr>
    </w:p>
    <w:p w14:paraId="3AAF0500" w14:textId="204FB48A" w:rsidR="00F720BE" w:rsidRPr="00F720BE" w:rsidRDefault="00F720BE">
      <w:pPr>
        <w:spacing w:after="200" w:line="276" w:lineRule="auto"/>
        <w:rPr>
          <w:ins w:id="358" w:author="LANDI Michele (C.C.)" w:date="2020-10-05T12:05:00Z"/>
          <w:sz w:val="24"/>
          <w:rPrChange w:id="359" w:author="LANDI Michele (C.C.)" w:date="2020-10-05T12:06:00Z">
            <w:rPr>
              <w:ins w:id="360" w:author="LANDI Michele (C.C.)" w:date="2020-10-05T12:05:00Z"/>
            </w:rPr>
          </w:rPrChange>
        </w:rPr>
      </w:pPr>
      <w:ins w:id="361" w:author="LANDI Michele (C.C.)" w:date="2020-10-05T12:05:00Z">
        <w:r w:rsidRPr="00F720BE">
          <w:rPr>
            <w:sz w:val="24"/>
            <w:highlight w:val="red"/>
            <w:rPrChange w:id="362" w:author="LANDI Michele (C.C.)" w:date="2020-10-05T12:06:00Z">
              <w:rPr/>
            </w:rPrChange>
          </w:rPr>
          <w:t xml:space="preserve">EMERGENCY </w:t>
        </w:r>
      </w:ins>
      <w:ins w:id="363" w:author="LANDI Michele (C.C.)" w:date="2020-10-05T12:06:00Z">
        <w:r w:rsidRPr="00F720BE">
          <w:rPr>
            <w:sz w:val="24"/>
            <w:highlight w:val="red"/>
            <w:rPrChange w:id="364" w:author="LANDI Michele (C.C.)" w:date="2020-10-05T12:06:00Z">
              <w:rPr/>
            </w:rPrChange>
          </w:rPr>
          <w:t>PROCEDURES</w:t>
        </w:r>
      </w:ins>
    </w:p>
    <w:p w14:paraId="606D9EB2" w14:textId="77777777" w:rsidR="00F720BE" w:rsidRDefault="00F720BE" w:rsidP="00F720BE">
      <w:pPr>
        <w:pStyle w:val="BodyText"/>
        <w:rPr>
          <w:moveTo w:id="365" w:author="LANDI Michele (C.C.)" w:date="2020-10-05T12:05:00Z"/>
        </w:rPr>
      </w:pPr>
      <w:moveToRangeStart w:id="366" w:author="LANDI Michele (C.C.)" w:date="2020-10-05T12:05:00Z" w:name="move52791962"/>
      <w:moveTo w:id="367" w:author="LANDI Michele (C.C.)" w:date="2020-10-05T12:05:00Z">
        <w:r>
          <w:t xml:space="preserve">No two emergencies will ever be the same. The same situation can develop and be resolved in an entirely different way as there are so many variables that can affect the eventual outcome. It is possible that the vessel may give certain pieces of information normally associated with an emergency but may not prefix the message with “MAYDAY” or “PAN PAN”. It may be sometime after before an emergency is declared. </w:t>
        </w:r>
      </w:moveTo>
    </w:p>
    <w:p w14:paraId="686DEA41" w14:textId="77777777" w:rsidR="00F720BE" w:rsidRDefault="00F720BE" w:rsidP="00F720BE">
      <w:pPr>
        <w:pStyle w:val="BodyText"/>
        <w:rPr>
          <w:moveTo w:id="368" w:author="LANDI Michele (C.C.)" w:date="2020-10-05T12:05:00Z"/>
        </w:rPr>
      </w:pPr>
      <w:moveTo w:id="369" w:author="LANDI Michele (C.C.)" w:date="2020-10-05T12:05:00Z">
        <w:r>
          <w:t>Indications of a potential emergency situation:</w:t>
        </w:r>
      </w:moveTo>
    </w:p>
    <w:p w14:paraId="5BC0A66A" w14:textId="77777777" w:rsidR="00F720BE" w:rsidRDefault="00F720BE" w:rsidP="00F720BE">
      <w:pPr>
        <w:pStyle w:val="Bullet1"/>
        <w:rPr>
          <w:moveTo w:id="370" w:author="LANDI Michele (C.C.)" w:date="2020-10-05T12:05:00Z"/>
        </w:rPr>
      </w:pPr>
      <w:moveTo w:id="371" w:author="LANDI Michele (C.C.)" w:date="2020-10-05T12:05:00Z">
        <w:r>
          <w:t xml:space="preserve">Emergency situations start with a statement of a problem and will often follow with a request for ‘STANDBY’.  The request for ‘STANDBY’ could indicate a problem. </w:t>
        </w:r>
      </w:moveTo>
    </w:p>
    <w:p w14:paraId="08BD1271" w14:textId="77777777" w:rsidR="00F720BE" w:rsidRDefault="00F720BE" w:rsidP="00F720BE">
      <w:pPr>
        <w:pStyle w:val="Bullet1"/>
        <w:rPr>
          <w:moveTo w:id="372" w:author="LANDI Michele (C.C.)" w:date="2020-10-05T12:05:00Z"/>
        </w:rPr>
      </w:pPr>
      <w:moveTo w:id="373" w:author="LANDI Michele (C.C.)" w:date="2020-10-05T12:05:00Z">
        <w:r>
          <w:t>Where the vessel is not responding to transmissions, this may indicate they are pre-occupied trying to diagnose and confirm the situation.</w:t>
        </w:r>
      </w:moveTo>
    </w:p>
    <w:p w14:paraId="58793C09" w14:textId="77777777" w:rsidR="00F720BE" w:rsidRDefault="00F720BE" w:rsidP="00F720BE">
      <w:pPr>
        <w:pStyle w:val="Bullet1"/>
        <w:rPr>
          <w:moveTo w:id="374" w:author="LANDI Michele (C.C.)" w:date="2020-10-05T12:05:00Z"/>
        </w:rPr>
      </w:pPr>
      <w:moveTo w:id="375" w:author="LANDI Michele (C.C.)" w:date="2020-10-05T12:05:00Z">
        <w:r>
          <w:t xml:space="preserve">Once the situation and its implications are understood, then a “MAYDAY” or “PAN PAN” may be issued.  However, there may be a reluctance to acknowledge the extent of the problem and declare the appropriate emergency. </w:t>
        </w:r>
      </w:moveTo>
    </w:p>
    <w:p w14:paraId="3E010DF2" w14:textId="77777777" w:rsidR="00F720BE" w:rsidRDefault="00F720BE" w:rsidP="00F720BE">
      <w:pPr>
        <w:pStyle w:val="BodyText"/>
        <w:rPr>
          <w:moveTo w:id="376" w:author="LANDI Michele (C.C.)" w:date="2020-10-05T12:05:00Z"/>
        </w:rPr>
      </w:pPr>
      <w:moveTo w:id="377" w:author="LANDI Michele (C.C.)" w:date="2020-10-05T12:05:00Z">
        <w:r>
          <w:t xml:space="preserve">The pitch/tone of the communications may not necessarily reflect the seriousness of the situation.  Further, language and communication difficulties may be experienced as these are often exacerbated when under stress. </w:t>
        </w:r>
      </w:moveTo>
    </w:p>
    <w:p w14:paraId="4980CD3D" w14:textId="77777777" w:rsidR="00F720BE" w:rsidRDefault="00F720BE" w:rsidP="00F720BE">
      <w:pPr>
        <w:pStyle w:val="BodyText"/>
        <w:rPr>
          <w:moveTo w:id="378" w:author="LANDI Michele (C.C.)" w:date="2020-10-05T12:05:00Z"/>
        </w:rPr>
      </w:pPr>
      <w:moveTo w:id="379" w:author="LANDI Michele (C.C.)" w:date="2020-10-05T12:05:00Z">
        <w:r>
          <w:t xml:space="preserve">Resist the urge to ‘throw information’ at the vessel.  A common response in the need to ‘do something’ is to pass on as much information as possible.  This can have the effect of overloading at a time when they have other priorities.  Anticipate this urge and take a few seconds to consider the amount, relevance and timing of the information to determine what is really useful before transmitting. Keep additional information on hand and ready in case the vessel requests it or circumstances change. </w:t>
        </w:r>
      </w:moveTo>
    </w:p>
    <w:p w14:paraId="6D4E6C35" w14:textId="77777777" w:rsidR="00F720BE" w:rsidRPr="00AC49FA" w:rsidRDefault="00F720BE" w:rsidP="00F720BE">
      <w:pPr>
        <w:pStyle w:val="BodyText"/>
        <w:rPr>
          <w:moveTo w:id="380" w:author="LANDI Michele (C.C.)" w:date="2020-10-05T12:05:00Z"/>
        </w:rPr>
      </w:pPr>
      <w:moveTo w:id="381" w:author="LANDI Michele (C.C.)" w:date="2020-10-05T12:05:00Z">
        <w:r>
          <w:t xml:space="preserve">Time distortion – the VTS operators perception of time is expanded so that it appears more time has elapsed between communications than is actually the case.  Jot down the times of communications to keep this in check. </w:t>
        </w:r>
      </w:moveTo>
    </w:p>
    <w:p w14:paraId="749A1F4B" w14:textId="77777777" w:rsidR="00F720BE" w:rsidRDefault="00F720BE" w:rsidP="00F720BE">
      <w:pPr>
        <w:spacing w:after="200" w:line="276" w:lineRule="auto"/>
        <w:rPr>
          <w:moveTo w:id="382" w:author="LANDI Michele (C.C.)" w:date="2020-10-05T12:05:00Z"/>
          <w:rFonts w:asciiTheme="majorHAnsi" w:eastAsiaTheme="majorEastAsia" w:hAnsiTheme="majorHAnsi" w:cstheme="majorBidi"/>
          <w:b/>
          <w:bCs/>
          <w:smallCaps/>
          <w:sz w:val="22"/>
        </w:rPr>
      </w:pPr>
      <w:moveTo w:id="383" w:author="LANDI Michele (C.C.)" w:date="2020-10-05T12:05:00Z">
        <w:r>
          <w:br w:type="page"/>
        </w:r>
      </w:moveTo>
    </w:p>
    <w:p w14:paraId="57AF6BC4" w14:textId="77777777" w:rsidR="00F720BE" w:rsidRPr="001741C0" w:rsidRDefault="00F720BE" w:rsidP="00F720BE">
      <w:pPr>
        <w:pStyle w:val="Heading3"/>
        <w:ind w:left="993"/>
        <w:rPr>
          <w:moveTo w:id="384" w:author="LANDI Michele (C.C.)" w:date="2020-10-05T12:05:00Z"/>
        </w:rPr>
      </w:pPr>
      <w:moveTo w:id="385" w:author="LANDI Michele (C.C.)" w:date="2020-10-05T12:05:00Z">
        <w:r w:rsidRPr="001741C0">
          <w:t>Types of emergency messages a vessel may provide</w:t>
        </w:r>
      </w:moveTo>
    </w:p>
    <w:p w14:paraId="7FC63137" w14:textId="77777777" w:rsidR="00F720BE" w:rsidRDefault="00F720BE" w:rsidP="00F720BE">
      <w:pPr>
        <w:pStyle w:val="BodyText"/>
        <w:rPr>
          <w:moveTo w:id="386" w:author="LANDI Michele (C.C.)" w:date="2020-10-05T12:05:00Z"/>
        </w:rPr>
      </w:pPr>
      <w:moveTo w:id="387" w:author="LANDI Michele (C.C.)" w:date="2020-10-05T12:05:00Z">
        <w:r>
          <w:t>There are two classes of emergency messages:</w:t>
        </w:r>
      </w:moveTo>
    </w:p>
    <w:p w14:paraId="715B0436" w14:textId="77777777" w:rsidR="00F720BE" w:rsidRPr="00280376" w:rsidRDefault="00F720BE" w:rsidP="00F720BE">
      <w:pPr>
        <w:pStyle w:val="Bullet1"/>
        <w:rPr>
          <w:moveTo w:id="388" w:author="LANDI Michele (C.C.)" w:date="2020-10-05T12:05:00Z"/>
        </w:rPr>
      </w:pPr>
      <w:moveTo w:id="389" w:author="LANDI Michele (C.C.)" w:date="2020-10-05T12:05:00Z">
        <w:r w:rsidRPr="00280376">
          <w:rPr>
            <w:b/>
          </w:rPr>
          <w:t>DISTRESS</w:t>
        </w:r>
        <w:r>
          <w:t xml:space="preserve"> –</w:t>
        </w:r>
        <w:r w:rsidRPr="00280376">
          <w:t xml:space="preserve"> ‘M</w:t>
        </w:r>
        <w:r>
          <w:t>AYDAY</w:t>
        </w:r>
        <w:r w:rsidRPr="00280376">
          <w:t>’ is used to indicate the vessel is in grave and imminent danger to life or the vessel, and require immediate assistance.</w:t>
        </w:r>
        <w:r>
          <w:t xml:space="preserve"> </w:t>
        </w:r>
        <w:r w:rsidRPr="00280376">
          <w:t>Upon receipt of a M</w:t>
        </w:r>
        <w:r>
          <w:t>AYDAY</w:t>
        </w:r>
        <w:r w:rsidRPr="00280376">
          <w:t>, the VTS</w:t>
        </w:r>
        <w:r>
          <w:t xml:space="preserve"> operator</w:t>
        </w:r>
        <w:r w:rsidRPr="00280376">
          <w:t xml:space="preserve"> should acknowledge the distress message with the vessel concerned.</w:t>
        </w:r>
      </w:moveTo>
    </w:p>
    <w:p w14:paraId="4BBD87EC" w14:textId="77777777" w:rsidR="00F720BE" w:rsidRDefault="00F720BE" w:rsidP="00F720BE">
      <w:pPr>
        <w:pStyle w:val="Bullet1"/>
        <w:rPr>
          <w:ins w:id="390" w:author="3070" w:date="2020-10-08T12:31:00Z"/>
        </w:rPr>
      </w:pPr>
      <w:moveTo w:id="391" w:author="LANDI Michele (C.C.)" w:date="2020-10-05T12:05:00Z">
        <w:r w:rsidRPr="00280376">
          <w:rPr>
            <w:b/>
          </w:rPr>
          <w:t>URGENCY</w:t>
        </w:r>
        <w:r>
          <w:t xml:space="preserve"> - </w:t>
        </w:r>
        <w:r w:rsidRPr="00280376">
          <w:t>‘PAN PAN’ indicates the vessel is not in grave and imminent danger, but requires urgent assistance.  All urgency messages should be broadcast to all stations or a specific station.</w:t>
        </w:r>
      </w:moveTo>
    </w:p>
    <w:p w14:paraId="4CB4C026" w14:textId="59BBB965" w:rsidR="002E496D" w:rsidRPr="002E496D" w:rsidRDefault="002E496D">
      <w:pPr>
        <w:pStyle w:val="Bullet1"/>
        <w:rPr>
          <w:ins w:id="392" w:author="3070" w:date="2020-10-08T12:32:00Z"/>
          <w:highlight w:val="yellow"/>
          <w:rPrChange w:id="393" w:author="3070" w:date="2020-10-08T12:33:00Z">
            <w:rPr>
              <w:ins w:id="394" w:author="3070" w:date="2020-10-08T12:32:00Z"/>
            </w:rPr>
          </w:rPrChange>
        </w:rPr>
        <w:pPrChange w:id="395" w:author="3070" w:date="2020-10-08T12:32:00Z">
          <w:pPr>
            <w:pStyle w:val="BodyText"/>
          </w:pPr>
        </w:pPrChange>
      </w:pPr>
      <w:ins w:id="396" w:author="3070" w:date="2020-10-08T12:33:00Z">
        <w:r w:rsidRPr="002E496D">
          <w:rPr>
            <w:b/>
            <w:highlight w:val="yellow"/>
            <w:rPrChange w:id="397" w:author="3070" w:date="2020-10-08T12:33:00Z">
              <w:rPr>
                <w:b/>
              </w:rPr>
            </w:rPrChange>
          </w:rPr>
          <w:t xml:space="preserve">SAFETY </w:t>
        </w:r>
      </w:ins>
      <w:ins w:id="398" w:author="3070" w:date="2020-10-08T12:32:00Z">
        <w:r w:rsidRPr="002E496D">
          <w:rPr>
            <w:highlight w:val="yellow"/>
            <w:rPrChange w:id="399" w:author="3070" w:date="2020-10-08T12:33:00Z">
              <w:rPr>
                <w:b/>
                <w:highlight w:val="yellow"/>
              </w:rPr>
            </w:rPrChange>
          </w:rPr>
          <w:t xml:space="preserve"> - </w:t>
        </w:r>
        <w:r w:rsidRPr="002E496D">
          <w:rPr>
            <w:highlight w:val="yellow"/>
            <w:rPrChange w:id="400" w:author="3070" w:date="2020-10-08T12:33:00Z">
              <w:rPr/>
            </w:rPrChange>
          </w:rPr>
          <w:t>The call ‘</w:t>
        </w:r>
        <w:r w:rsidRPr="00291A19">
          <w:rPr>
            <w:highlight w:val="yellow"/>
          </w:rPr>
          <w:t xml:space="preserve">SECURITE’ </w:t>
        </w:r>
        <w:r w:rsidRPr="002E496D">
          <w:rPr>
            <w:highlight w:val="yellow"/>
            <w:rPrChange w:id="401" w:author="3070" w:date="2020-10-08T12:33:00Z">
              <w:rPr/>
            </w:rPrChange>
          </w:rPr>
          <w:t>indicates there is an important message regarding navigational warnings or serious weather reports.  All safety messages should be broadcast to all stations or a specific station.</w:t>
        </w:r>
      </w:ins>
    </w:p>
    <w:p w14:paraId="31113F61" w14:textId="4332C2CA" w:rsidR="002E496D" w:rsidRPr="002E496D" w:rsidDel="002E496D" w:rsidRDefault="002E496D">
      <w:pPr>
        <w:pStyle w:val="Bullet1"/>
        <w:numPr>
          <w:ilvl w:val="0"/>
          <w:numId w:val="0"/>
        </w:numPr>
        <w:ind w:left="425"/>
        <w:rPr>
          <w:del w:id="402" w:author="3070" w:date="2020-10-08T12:33:00Z"/>
          <w:moveTo w:id="403" w:author="LANDI Michele (C.C.)" w:date="2020-10-05T12:05:00Z"/>
          <w:highlight w:val="yellow"/>
          <w:rPrChange w:id="404" w:author="3070" w:date="2020-10-08T12:31:00Z">
            <w:rPr>
              <w:del w:id="405" w:author="3070" w:date="2020-10-08T12:33:00Z"/>
              <w:moveTo w:id="406" w:author="LANDI Michele (C.C.)" w:date="2020-10-05T12:05:00Z"/>
            </w:rPr>
          </w:rPrChange>
        </w:rPr>
        <w:pPrChange w:id="407" w:author="3070" w:date="2020-10-08T12:33:00Z">
          <w:pPr>
            <w:pStyle w:val="Bullet1"/>
          </w:pPr>
        </w:pPrChange>
      </w:pPr>
    </w:p>
    <w:p w14:paraId="41144FC3" w14:textId="77777777" w:rsidR="00F720BE" w:rsidRPr="00280376" w:rsidRDefault="00F720BE" w:rsidP="00F720BE">
      <w:pPr>
        <w:pStyle w:val="BodyText"/>
        <w:spacing w:before="240"/>
        <w:rPr>
          <w:moveTo w:id="408" w:author="LANDI Michele (C.C.)" w:date="2020-10-05T12:05:00Z"/>
        </w:rPr>
      </w:pPr>
      <w:moveTo w:id="409" w:author="LANDI Michele (C.C.)" w:date="2020-10-05T12:05:00Z">
        <w:r>
          <w:t xml:space="preserve">The vessel may </w:t>
        </w:r>
        <w:r w:rsidRPr="00280376">
          <w:t xml:space="preserve">upgrade from </w:t>
        </w:r>
        <w:r>
          <w:t>‘</w:t>
        </w:r>
        <w:r w:rsidRPr="00280376">
          <w:t>Urgency</w:t>
        </w:r>
        <w:r>
          <w:t>’</w:t>
        </w:r>
        <w:r w:rsidRPr="00280376">
          <w:t xml:space="preserve"> to </w:t>
        </w:r>
        <w:r>
          <w:t>‘</w:t>
        </w:r>
        <w:r w:rsidRPr="00280376">
          <w:t>Distress</w:t>
        </w:r>
        <w:r>
          <w:t>’</w:t>
        </w:r>
        <w:r w:rsidRPr="00280376">
          <w:t>, when:</w:t>
        </w:r>
      </w:moveTo>
    </w:p>
    <w:p w14:paraId="4344BC50" w14:textId="77777777" w:rsidR="00F720BE" w:rsidRPr="00280376" w:rsidRDefault="00F720BE" w:rsidP="00F720BE">
      <w:pPr>
        <w:pStyle w:val="Bullet1"/>
        <w:rPr>
          <w:moveTo w:id="410" w:author="LANDI Michele (C.C.)" w:date="2020-10-05T12:05:00Z"/>
        </w:rPr>
      </w:pPr>
      <w:moveTo w:id="411" w:author="LANDI Michele (C.C.)" w:date="2020-10-05T12:05:00Z">
        <w:r w:rsidRPr="00280376">
          <w:t>The situation of a vessel deteriorate from a threat to grave and imminent danger requiring immediate assistance.</w:t>
        </w:r>
      </w:moveTo>
    </w:p>
    <w:p w14:paraId="3EF9260D" w14:textId="77777777" w:rsidR="00F720BE" w:rsidRDefault="00F720BE" w:rsidP="00F720BE">
      <w:pPr>
        <w:pStyle w:val="Bullet1"/>
        <w:rPr>
          <w:moveTo w:id="412" w:author="LANDI Michele (C.C.)" w:date="2020-10-05T12:05:00Z"/>
        </w:rPr>
      </w:pPr>
      <w:moveTo w:id="413" w:author="LANDI Michele (C.C.)" w:date="2020-10-05T12:05:00Z">
        <w:r w:rsidRPr="00280376">
          <w:t>The incident is considered to be major in nature</w:t>
        </w:r>
      </w:moveTo>
    </w:p>
    <w:p w14:paraId="77358428" w14:textId="77777777" w:rsidR="00F720BE" w:rsidRPr="001741C0" w:rsidRDefault="00F720BE" w:rsidP="00F720BE">
      <w:pPr>
        <w:pStyle w:val="Heading3"/>
        <w:ind w:left="993"/>
        <w:rPr>
          <w:moveTo w:id="414" w:author="LANDI Michele (C.C.)" w:date="2020-10-05T12:05:00Z"/>
        </w:rPr>
      </w:pPr>
      <w:moveTo w:id="415" w:author="LANDI Michele (C.C.)" w:date="2020-10-05T12:05:00Z">
        <w:r>
          <w:t>C</w:t>
        </w:r>
        <w:r w:rsidRPr="001741C0">
          <w:t>onsiderations</w:t>
        </w:r>
        <w:r>
          <w:t xml:space="preserve"> when responding to an emergency situation</w:t>
        </w:r>
      </w:moveTo>
    </w:p>
    <w:p w14:paraId="5B1BDEA7" w14:textId="77777777" w:rsidR="00F720BE" w:rsidRDefault="00F720BE" w:rsidP="00F720BE">
      <w:pPr>
        <w:pStyle w:val="BodyText"/>
        <w:rPr>
          <w:moveTo w:id="416" w:author="LANDI Michele (C.C.)" w:date="2020-10-05T12:05:00Z"/>
        </w:rPr>
      </w:pPr>
      <w:moveTo w:id="417" w:author="LANDI Michele (C.C.)" w:date="2020-10-05T12:05:00Z">
        <w:r>
          <w:t>Considerations when handling an emergency situation:</w:t>
        </w:r>
      </w:moveTo>
    </w:p>
    <w:p w14:paraId="57398AB4" w14:textId="77777777" w:rsidR="00F720BE" w:rsidRDefault="00F720BE" w:rsidP="00F720BE">
      <w:pPr>
        <w:pStyle w:val="BodyText"/>
        <w:rPr>
          <w:moveTo w:id="418" w:author="LANDI Michele (C.C.)" w:date="2020-10-05T12:05:00Z"/>
        </w:rPr>
      </w:pPr>
      <w:moveTo w:id="419" w:author="LANDI Michele (C.C.)" w:date="2020-10-05T12:05:00Z">
        <w:r>
          <w:rPr>
            <w:b/>
            <w:u w:val="single"/>
          </w:rPr>
          <w:t>Initial Actions</w:t>
        </w:r>
      </w:moveTo>
    </w:p>
    <w:p w14:paraId="558AF3A8" w14:textId="77777777" w:rsidR="00F720BE" w:rsidRDefault="00F720BE" w:rsidP="00F720BE">
      <w:pPr>
        <w:pStyle w:val="Bullet1"/>
        <w:rPr>
          <w:moveTo w:id="420" w:author="LANDI Michele (C.C.)" w:date="2020-10-05T12:05:00Z"/>
        </w:rPr>
      </w:pPr>
      <w:moveTo w:id="421" w:author="LANDI Michele (C.C.)" w:date="2020-10-05T12:05:00Z">
        <w:r>
          <w:t>Acknowledge the call and understand the nature of the emergency. Observe any request for standby</w:t>
        </w:r>
      </w:moveTo>
    </w:p>
    <w:p w14:paraId="4EB24CD2" w14:textId="77777777" w:rsidR="00F720BE" w:rsidRDefault="00F720BE" w:rsidP="00F720BE">
      <w:pPr>
        <w:pStyle w:val="Bullet1"/>
        <w:rPr>
          <w:moveTo w:id="422" w:author="LANDI Michele (C.C.)" w:date="2020-10-05T12:05:00Z"/>
        </w:rPr>
      </w:pPr>
      <w:moveTo w:id="423" w:author="LANDI Michele (C.C.)" w:date="2020-10-05T12:05:00Z">
        <w:r>
          <w:t>Consider the local area. For example, t</w:t>
        </w:r>
        <w:r w:rsidRPr="00FF3508">
          <w:t>raffic in area, other dangers, anchorage areas etc</w:t>
        </w:r>
      </w:moveTo>
    </w:p>
    <w:p w14:paraId="2939F77F" w14:textId="77777777" w:rsidR="00F720BE" w:rsidRDefault="00F720BE" w:rsidP="00F720BE">
      <w:pPr>
        <w:pStyle w:val="Bullet1"/>
        <w:rPr>
          <w:moveTo w:id="424" w:author="LANDI Michele (C.C.)" w:date="2020-10-05T12:05:00Z"/>
        </w:rPr>
      </w:pPr>
      <w:moveTo w:id="425" w:author="LANDI Michele (C.C.)" w:date="2020-10-05T12:05:00Z">
        <w:r>
          <w:t>Reduce workload as much as possible:</w:t>
        </w:r>
      </w:moveTo>
    </w:p>
    <w:p w14:paraId="2FD8897F" w14:textId="77777777" w:rsidR="00F720BE" w:rsidRDefault="00F720BE" w:rsidP="00F720BE">
      <w:pPr>
        <w:pStyle w:val="Bullet1"/>
        <w:numPr>
          <w:ilvl w:val="1"/>
          <w:numId w:val="1"/>
        </w:numPr>
        <w:rPr>
          <w:moveTo w:id="426" w:author="LANDI Michele (C.C.)" w:date="2020-10-05T12:05:00Z"/>
        </w:rPr>
      </w:pPr>
      <w:moveTo w:id="427" w:author="LANDI Michele (C.C.)" w:date="2020-10-05T12:05:00Z">
        <w:r>
          <w:t>Call for help – alert supervisors/managers, and/or colleagues</w:t>
        </w:r>
      </w:moveTo>
    </w:p>
    <w:p w14:paraId="211F961E" w14:textId="77777777" w:rsidR="00F720BE" w:rsidRDefault="00F720BE" w:rsidP="00F720BE">
      <w:pPr>
        <w:pStyle w:val="Bullet1"/>
        <w:numPr>
          <w:ilvl w:val="1"/>
          <w:numId w:val="1"/>
        </w:numPr>
        <w:rPr>
          <w:moveTo w:id="428" w:author="LANDI Michele (C.C.)" w:date="2020-10-05T12:05:00Z"/>
        </w:rPr>
      </w:pPr>
      <w:moveTo w:id="429" w:author="LANDI Michele (C.C.)" w:date="2020-10-05T12:05:00Z">
        <w:r>
          <w:t>Consider waterway management such as managing traffic in the area</w:t>
        </w:r>
      </w:moveTo>
    </w:p>
    <w:p w14:paraId="53CED397" w14:textId="77777777" w:rsidR="00F720BE" w:rsidRDefault="00F720BE" w:rsidP="00F720BE">
      <w:pPr>
        <w:pStyle w:val="Bullet1"/>
        <w:numPr>
          <w:ilvl w:val="1"/>
          <w:numId w:val="1"/>
        </w:numPr>
        <w:rPr>
          <w:moveTo w:id="430" w:author="LANDI Michele (C.C.)" w:date="2020-10-05T12:05:00Z"/>
        </w:rPr>
      </w:pPr>
      <w:moveTo w:id="431" w:author="LANDI Michele (C.C.)" w:date="2020-10-05T12:05:00Z">
        <w:r>
          <w:t>Consider using another radio frequency or clearing the frequency of other traffic</w:t>
        </w:r>
      </w:moveTo>
    </w:p>
    <w:p w14:paraId="409827C4" w14:textId="77777777" w:rsidR="00F720BE" w:rsidRDefault="00F720BE" w:rsidP="00F720BE">
      <w:pPr>
        <w:pStyle w:val="Bullet1"/>
        <w:numPr>
          <w:ilvl w:val="1"/>
          <w:numId w:val="1"/>
        </w:numPr>
        <w:rPr>
          <w:moveTo w:id="432" w:author="LANDI Michele (C.C.)" w:date="2020-10-05T12:05:00Z"/>
        </w:rPr>
      </w:pPr>
      <w:moveTo w:id="433" w:author="LANDI Michele (C.C.)" w:date="2020-10-05T12:05:00Z">
        <w:r>
          <w:t>Consider imposing radio silence</w:t>
        </w:r>
      </w:moveTo>
    </w:p>
    <w:p w14:paraId="283A50DD" w14:textId="77777777" w:rsidR="00F720BE" w:rsidRDefault="00F720BE" w:rsidP="00F720BE">
      <w:pPr>
        <w:pStyle w:val="Bullet1"/>
        <w:rPr>
          <w:moveTo w:id="434" w:author="LANDI Michele (C.C.)" w:date="2020-10-05T12:05:00Z"/>
        </w:rPr>
      </w:pPr>
      <w:moveTo w:id="435" w:author="LANDI Michele (C.C.)" w:date="2020-10-05T12:05:00Z">
        <w:r>
          <w:t>Make use of pauses in communications to consider the actions required:</w:t>
        </w:r>
      </w:moveTo>
    </w:p>
    <w:p w14:paraId="603CECC6" w14:textId="77777777" w:rsidR="00F720BE" w:rsidRDefault="00F720BE" w:rsidP="00F720BE">
      <w:pPr>
        <w:pStyle w:val="Bullet1"/>
        <w:numPr>
          <w:ilvl w:val="1"/>
          <w:numId w:val="1"/>
        </w:numPr>
        <w:rPr>
          <w:moveTo w:id="436" w:author="LANDI Michele (C.C.)" w:date="2020-10-05T12:05:00Z"/>
        </w:rPr>
      </w:pPr>
      <w:moveTo w:id="437" w:author="LANDI Michele (C.C.)" w:date="2020-10-05T12:05:00Z">
        <w:r>
          <w:t>Options to whether the vessel should continue or consider alternate action to manage traffic in the waterway such as:</w:t>
        </w:r>
      </w:moveTo>
    </w:p>
    <w:p w14:paraId="1C545481" w14:textId="77777777" w:rsidR="00F720BE" w:rsidRDefault="00F720BE" w:rsidP="00F720BE">
      <w:pPr>
        <w:pStyle w:val="Bullet1"/>
        <w:numPr>
          <w:ilvl w:val="2"/>
          <w:numId w:val="1"/>
        </w:numPr>
        <w:rPr>
          <w:moveTo w:id="438" w:author="LANDI Michele (C.C.)" w:date="2020-10-05T12:05:00Z"/>
        </w:rPr>
      </w:pPr>
      <w:moveTo w:id="439" w:author="LANDI Michele (C.C.)" w:date="2020-10-05T12:05:00Z">
        <w:r>
          <w:t>potential anchorage locations</w:t>
        </w:r>
      </w:moveTo>
    </w:p>
    <w:p w14:paraId="6A3A93E8" w14:textId="77777777" w:rsidR="00F720BE" w:rsidRDefault="00F720BE" w:rsidP="00F720BE">
      <w:pPr>
        <w:pStyle w:val="Bullet1"/>
        <w:numPr>
          <w:ilvl w:val="2"/>
          <w:numId w:val="1"/>
        </w:numPr>
        <w:rPr>
          <w:moveTo w:id="440" w:author="LANDI Michele (C.C.)" w:date="2020-10-05T12:05:00Z"/>
        </w:rPr>
      </w:pPr>
      <w:moveTo w:id="441" w:author="LANDI Michele (C.C.)" w:date="2020-10-05T12:05:00Z">
        <w:r>
          <w:t>areas where there is safe water</w:t>
        </w:r>
      </w:moveTo>
    </w:p>
    <w:p w14:paraId="64490A37" w14:textId="77777777" w:rsidR="00F720BE" w:rsidRDefault="00F720BE" w:rsidP="00F720BE">
      <w:pPr>
        <w:pStyle w:val="Bullet1"/>
        <w:numPr>
          <w:ilvl w:val="1"/>
          <w:numId w:val="1"/>
        </w:numPr>
        <w:rPr>
          <w:moveTo w:id="442" w:author="LANDI Michele (C.C.)" w:date="2020-10-05T12:05:00Z"/>
        </w:rPr>
      </w:pPr>
      <w:moveTo w:id="443" w:author="LANDI Michele (C.C.)" w:date="2020-10-05T12:05:00Z">
        <w:r>
          <w:t>Any other further measures required to manage traffic in the waterway</w:t>
        </w:r>
      </w:moveTo>
    </w:p>
    <w:p w14:paraId="6119BF23" w14:textId="77777777" w:rsidR="00F720BE" w:rsidRDefault="00F720BE" w:rsidP="00F720BE">
      <w:pPr>
        <w:pStyle w:val="Bullet1"/>
        <w:numPr>
          <w:ilvl w:val="1"/>
          <w:numId w:val="1"/>
        </w:numPr>
        <w:rPr>
          <w:moveTo w:id="444" w:author="LANDI Michele (C.C.)" w:date="2020-10-05T12:05:00Z"/>
        </w:rPr>
      </w:pPr>
      <w:moveTo w:id="445" w:author="LANDI Michele (C.C.)" w:date="2020-10-05T12:05:00Z">
        <w:r>
          <w:t>Time may be required in order to resolve, contain or improve the situation</w:t>
        </w:r>
      </w:moveTo>
    </w:p>
    <w:p w14:paraId="33C695C8" w14:textId="77777777" w:rsidR="00F720BE" w:rsidRPr="00FB4913" w:rsidRDefault="00F720BE" w:rsidP="00F720BE">
      <w:pPr>
        <w:pStyle w:val="Bullet1"/>
        <w:numPr>
          <w:ilvl w:val="1"/>
          <w:numId w:val="1"/>
        </w:numPr>
        <w:rPr>
          <w:moveTo w:id="446" w:author="LANDI Michele (C.C.)" w:date="2020-10-05T12:05:00Z"/>
        </w:rPr>
      </w:pPr>
      <w:moveTo w:id="447" w:author="LANDI Michele (C.C.)" w:date="2020-10-05T12:05:00Z">
        <w:r>
          <w:t>Potential effects of resultant damage</w:t>
        </w:r>
      </w:moveTo>
    </w:p>
    <w:p w14:paraId="646CDAFE" w14:textId="77777777" w:rsidR="00F720BE" w:rsidRDefault="00F720BE" w:rsidP="00F720BE">
      <w:pPr>
        <w:pStyle w:val="BodyText"/>
        <w:rPr>
          <w:moveTo w:id="448" w:author="LANDI Michele (C.C.)" w:date="2020-10-05T12:05:00Z"/>
        </w:rPr>
      </w:pPr>
      <w:moveTo w:id="449" w:author="LANDI Michele (C.C.)" w:date="2020-10-05T12:05:00Z">
        <w:r>
          <w:t xml:space="preserve">Always remember that the master may not be aware of the full situation (eg the extent of the damage or the full effect on the vessels operations). </w:t>
        </w:r>
      </w:moveTo>
    </w:p>
    <w:p w14:paraId="3F1A2B19" w14:textId="77777777" w:rsidR="00F720BE" w:rsidRPr="00955900" w:rsidRDefault="00F720BE" w:rsidP="00F720BE">
      <w:pPr>
        <w:pStyle w:val="BodyText"/>
        <w:rPr>
          <w:moveTo w:id="450" w:author="LANDI Michele (C.C.)" w:date="2020-10-05T12:05:00Z"/>
          <w:b/>
          <w:u w:val="single"/>
        </w:rPr>
      </w:pPr>
      <w:moveTo w:id="451" w:author="LANDI Michele (C.C.)" w:date="2020-10-05T12:05:00Z">
        <w:r>
          <w:rPr>
            <w:b/>
            <w:u w:val="single"/>
          </w:rPr>
          <w:t>Subsequent actions</w:t>
        </w:r>
      </w:moveTo>
    </w:p>
    <w:p w14:paraId="69F43C57" w14:textId="77777777" w:rsidR="00F720BE" w:rsidRDefault="00F720BE" w:rsidP="00F720BE">
      <w:pPr>
        <w:pStyle w:val="BodyText"/>
        <w:rPr>
          <w:moveTo w:id="452" w:author="LANDI Michele (C.C.)" w:date="2020-10-05T12:05:00Z"/>
        </w:rPr>
      </w:pPr>
      <w:moveTo w:id="453" w:author="LANDI Michele (C.C.)" w:date="2020-10-05T12:05:00Z">
        <w:r>
          <w:t xml:space="preserve">On receipt of further information, the VTS should be able to establish the exact nature of the emergency and any effects it may have on the operation or manoeuvrability of the vessel. </w:t>
        </w:r>
      </w:moveTo>
    </w:p>
    <w:p w14:paraId="59BBC2C6" w14:textId="77777777" w:rsidR="00F720BE" w:rsidRDefault="00F720BE" w:rsidP="00F720BE">
      <w:pPr>
        <w:spacing w:after="200" w:line="276" w:lineRule="auto"/>
        <w:rPr>
          <w:moveTo w:id="454" w:author="LANDI Michele (C.C.)" w:date="2020-10-05T12:05:00Z"/>
          <w:b/>
          <w:sz w:val="22"/>
          <w:u w:val="single"/>
        </w:rPr>
      </w:pPr>
      <w:moveTo w:id="455" w:author="LANDI Michele (C.C.)" w:date="2020-10-05T12:05:00Z">
        <w:r>
          <w:rPr>
            <w:b/>
            <w:u w:val="single"/>
          </w:rPr>
          <w:br w:type="page"/>
        </w:r>
      </w:moveTo>
    </w:p>
    <w:p w14:paraId="132C18B9" w14:textId="77777777" w:rsidR="00F720BE" w:rsidRDefault="00F720BE" w:rsidP="00F720BE">
      <w:pPr>
        <w:pStyle w:val="BodyText"/>
        <w:rPr>
          <w:moveTo w:id="456" w:author="LANDI Michele (C.C.)" w:date="2020-10-05T12:05:00Z"/>
        </w:rPr>
      </w:pPr>
      <w:moveTo w:id="457" w:author="LANDI Michele (C.C.)" w:date="2020-10-05T12:05:00Z">
        <w:r>
          <w:rPr>
            <w:b/>
            <w:u w:val="single"/>
          </w:rPr>
          <w:t>Assistance from other agencies</w:t>
        </w:r>
      </w:moveTo>
    </w:p>
    <w:p w14:paraId="1DBD2F2D" w14:textId="77777777" w:rsidR="00F720BE" w:rsidRPr="009343BF" w:rsidRDefault="00F720BE" w:rsidP="00F720BE">
      <w:pPr>
        <w:pStyle w:val="BodyText"/>
        <w:rPr>
          <w:moveTo w:id="458" w:author="LANDI Michele (C.C.)" w:date="2020-10-05T12:05:00Z"/>
        </w:rPr>
      </w:pPr>
      <w:moveTo w:id="459" w:author="LANDI Michele (C.C.)" w:date="2020-10-05T12:05:00Z">
        <w:r>
          <w:t>Where practical the VTS operator should delegate tasks to other competent people in order to concentrate on communications and providing assistance to the vessel as required.  This may involve engaging other agencies such as search and rescue agencies etc.</w:t>
        </w:r>
      </w:moveTo>
    </w:p>
    <w:moveToRangeEnd w:id="366"/>
    <w:p w14:paraId="48B50EE5" w14:textId="77777777" w:rsidR="00F720BE" w:rsidRDefault="00F720BE">
      <w:pPr>
        <w:spacing w:after="200" w:line="276" w:lineRule="auto"/>
        <w:rPr>
          <w:ins w:id="460" w:author="LANDI Michele (C.C.)" w:date="2020-10-05T12:05:00Z"/>
        </w:rPr>
      </w:pPr>
    </w:p>
    <w:p w14:paraId="556DD72C" w14:textId="77777777" w:rsidR="00D7196E" w:rsidRDefault="00D7196E">
      <w:pPr>
        <w:spacing w:after="200" w:line="276" w:lineRule="auto"/>
        <w:rPr>
          <w:rFonts w:asciiTheme="majorHAnsi" w:eastAsiaTheme="majorEastAsia" w:hAnsiTheme="majorHAnsi" w:cstheme="majorBidi"/>
          <w:b/>
          <w:bCs/>
          <w:caps/>
          <w:color w:val="026699"/>
          <w:sz w:val="28"/>
          <w:szCs w:val="24"/>
        </w:rPr>
      </w:pPr>
      <w:r>
        <w:br w:type="page"/>
      </w:r>
    </w:p>
    <w:p w14:paraId="0D083F3D" w14:textId="24791D82" w:rsidR="00F06234" w:rsidRDefault="006143DE" w:rsidP="006143DE">
      <w:pPr>
        <w:pStyle w:val="Heading1"/>
        <w:rPr>
          <w:ins w:id="461" w:author="LANDI Michele (C.C.)" w:date="2020-09-29T10:46:00Z"/>
        </w:rPr>
      </w:pPr>
      <w:bookmarkStart w:id="462" w:name="_Toc40380943"/>
      <w:r w:rsidRPr="006143DE">
        <w:t>VTS COMMUNICATION</w:t>
      </w:r>
      <w:r w:rsidR="0037329D">
        <w:t xml:space="preserve"> PHRASES</w:t>
      </w:r>
      <w:bookmarkEnd w:id="462"/>
    </w:p>
    <w:p w14:paraId="41B714AC" w14:textId="77777777" w:rsidR="00C44DF6" w:rsidRPr="00C44DF6" w:rsidRDefault="00C44DF6">
      <w:pPr>
        <w:pStyle w:val="Heading1separatationline"/>
        <w:pPrChange w:id="463" w:author="LANDI Michele (C.C.)" w:date="2020-09-29T10:46:00Z">
          <w:pPr>
            <w:pStyle w:val="Heading1"/>
          </w:pPr>
        </w:pPrChange>
      </w:pPr>
    </w:p>
    <w:p w14:paraId="3D630BEC" w14:textId="77777777" w:rsidR="00C44DF6" w:rsidRDefault="00C44DF6" w:rsidP="00C44DF6">
      <w:pPr>
        <w:pStyle w:val="BodyText"/>
        <w:jc w:val="both"/>
        <w:rPr>
          <w:ins w:id="464" w:author="LANDI Michele (C.C.)" w:date="2020-09-29T10:47:00Z"/>
        </w:rPr>
      </w:pPr>
      <w:ins w:id="465" w:author="LANDI Michele (C.C.)" w:date="2020-09-29T10:46:00Z">
        <w:r w:rsidRPr="00C44DF6">
          <w:t xml:space="preserve">The phrases in Section 8 all contain a “key” or “action” word that is recommended for use by all VTSs to maintain global consistency of language and to avoid misunderstanding. Alternative key or action words with similar meaning should be avoided. </w:t>
        </w:r>
      </w:ins>
    </w:p>
    <w:p w14:paraId="7A5C2E24" w14:textId="28241490" w:rsidR="00C44DF6" w:rsidRDefault="00C44DF6" w:rsidP="00C44DF6">
      <w:pPr>
        <w:pStyle w:val="BodyText"/>
        <w:jc w:val="both"/>
        <w:rPr>
          <w:ins w:id="466" w:author="LANDI Michele (C.C.)" w:date="2020-09-29T10:46:00Z"/>
        </w:rPr>
      </w:pPr>
      <w:ins w:id="467" w:author="LANDI Michele (C.C.)" w:date="2020-09-29T10:46:00Z">
        <w:r w:rsidRPr="00C44DF6">
          <w:t>Throughout this section, the appropriate Message Marker has not been included in the examples. The text may suggest the most likely use and the most appropriate message marker. However, words supporting the key or action word in each phrase and the associated example may be adapted for use with other message markers for use in circumstances that differ from that in the example given</w:t>
        </w:r>
      </w:ins>
      <w:ins w:id="468" w:author="LANDI Michele (C.C.)" w:date="2020-09-29T10:48:00Z">
        <w:r>
          <w:t>.</w:t>
        </w:r>
      </w:ins>
    </w:p>
    <w:p w14:paraId="106ECB6C" w14:textId="0E31B93F" w:rsidR="00F06234" w:rsidRPr="00F55AD7" w:rsidDel="000C01E6" w:rsidRDefault="00F06234">
      <w:pPr>
        <w:pStyle w:val="Heading2"/>
        <w:rPr>
          <w:del w:id="469" w:author="LANDI Michele (C.C.)" w:date="2020-10-01T15:38:00Z"/>
        </w:rPr>
        <w:pPrChange w:id="470" w:author="LANDI Michele (C.C.)" w:date="2020-10-05T12:05:00Z">
          <w:pPr>
            <w:pStyle w:val="Heading1separatationline"/>
          </w:pPr>
        </w:pPrChange>
      </w:pPr>
    </w:p>
    <w:p w14:paraId="057EB3EC" w14:textId="468603C1" w:rsidR="00F06234" w:rsidRPr="00F55AD7" w:rsidRDefault="00BD31DE" w:rsidP="00F720BE">
      <w:pPr>
        <w:pStyle w:val="Heading2"/>
      </w:pPr>
      <w:bookmarkStart w:id="471" w:name="_Toc40380944"/>
      <w:r w:rsidRPr="00BD31DE">
        <w:t xml:space="preserve">GENERAL </w:t>
      </w:r>
      <w:del w:id="472" w:author="LANDI Michele (C.C.)" w:date="2020-10-01T15:30:00Z">
        <w:r w:rsidRPr="00BD31DE" w:rsidDel="00DB5F0E">
          <w:delText>COMMUNICATIONS</w:delText>
        </w:r>
      </w:del>
      <w:bookmarkEnd w:id="471"/>
    </w:p>
    <w:p w14:paraId="68C9155C" w14:textId="77777777" w:rsidR="00F06234" w:rsidRPr="00F55AD7" w:rsidRDefault="00F06234" w:rsidP="00F06234">
      <w:pPr>
        <w:pStyle w:val="Heading2separationline"/>
      </w:pPr>
    </w:p>
    <w:p w14:paraId="05456635" w14:textId="12F6F756" w:rsidR="00986AFD" w:rsidRDefault="00986AFD" w:rsidP="00986AFD">
      <w:pPr>
        <w:pStyle w:val="BodyText"/>
      </w:pPr>
      <w:r>
        <w:t xml:space="preserve">Throughout Section </w:t>
      </w:r>
      <w:r w:rsidR="00980EC0">
        <w:t>8</w:t>
      </w:r>
      <w:r>
        <w:t xml:space="preserve">, Message Markers have not been included in the examples.  This is both for clarity and also because the choice of appropriate message marker may vary for a given phrase dependent on the circumstances.  </w:t>
      </w:r>
    </w:p>
    <w:p w14:paraId="526EB56D" w14:textId="1E4AD11E" w:rsidR="006143DE" w:rsidRDefault="00BD31DE" w:rsidP="00BD31DE">
      <w:pPr>
        <w:pStyle w:val="Heading3"/>
      </w:pPr>
      <w:bookmarkStart w:id="473" w:name="_Toc40380945"/>
      <w:r w:rsidRPr="00BD31DE">
        <w:t>G</w:t>
      </w:r>
      <w:r w:rsidR="00F04981">
        <w:t>eneral</w:t>
      </w:r>
      <w:bookmarkEnd w:id="473"/>
      <w:ins w:id="474" w:author="LANDI Michele (C.C.)" w:date="2020-10-01T15:30:00Z">
        <w:r w:rsidR="00DB5F0E">
          <w:t xml:space="preserve"> Communications</w:t>
        </w:r>
      </w:ins>
    </w:p>
    <w:tbl>
      <w:tblPr>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691"/>
        <w:gridCol w:w="6520"/>
        <w:tblGridChange w:id="475">
          <w:tblGrid>
            <w:gridCol w:w="3691"/>
            <w:gridCol w:w="6520"/>
          </w:tblGrid>
        </w:tblGridChange>
      </w:tblGrid>
      <w:tr w:rsidR="00BD31DE" w:rsidRPr="006143DE" w14:paraId="78D518A0" w14:textId="77777777" w:rsidTr="001741C0">
        <w:trPr>
          <w:trHeight w:val="360"/>
          <w:tblHeader/>
        </w:trPr>
        <w:tc>
          <w:tcPr>
            <w:tcW w:w="3691" w:type="dxa"/>
            <w:shd w:val="clear" w:color="auto" w:fill="D9E2F3"/>
            <w:vAlign w:val="center"/>
          </w:tcPr>
          <w:p w14:paraId="7C32FCF2" w14:textId="77777777" w:rsidR="00BD31DE" w:rsidRPr="006143DE" w:rsidRDefault="00BD31DE" w:rsidP="001741C0">
            <w:pPr>
              <w:pStyle w:val="Tableheading"/>
            </w:pPr>
            <w:r w:rsidRPr="006143DE">
              <w:t>Message Element</w:t>
            </w:r>
          </w:p>
        </w:tc>
        <w:tc>
          <w:tcPr>
            <w:tcW w:w="6520" w:type="dxa"/>
            <w:shd w:val="clear" w:color="auto" w:fill="D9E2F3"/>
            <w:vAlign w:val="center"/>
          </w:tcPr>
          <w:p w14:paraId="4B1ED4C3" w14:textId="77777777" w:rsidR="00BD31DE" w:rsidRPr="006143DE" w:rsidRDefault="00BD31DE" w:rsidP="001741C0">
            <w:pPr>
              <w:pStyle w:val="Tableheading"/>
            </w:pPr>
            <w:r w:rsidRPr="006143DE">
              <w:t>Message Intent</w:t>
            </w:r>
          </w:p>
        </w:tc>
      </w:tr>
      <w:tr w:rsidR="00C85643" w:rsidRPr="0063013F" w:rsidDel="0022400A" w14:paraId="4829CFD9" w14:textId="0A950C0B" w:rsidTr="00C85643">
        <w:tblPrEx>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ExChange w:id="476" w:author="Windows 사용자" w:date="2020-06-02T14:25:00Z">
            <w:tblPrEx>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Ex>
          </w:tblPrExChange>
        </w:tblPrEx>
        <w:trPr>
          <w:trHeight w:val="64"/>
          <w:ins w:id="477" w:author="Windows 사용자" w:date="2020-06-02T14:24:00Z"/>
          <w:del w:id="478" w:author="3070" w:date="2020-06-28T08:45:00Z"/>
          <w:trPrChange w:id="479" w:author="Windows 사용자" w:date="2020-06-02T14:25:00Z">
            <w:trPr>
              <w:trHeight w:val="64"/>
            </w:trPr>
          </w:trPrChange>
        </w:trPr>
        <w:tc>
          <w:tcPr>
            <w:tcW w:w="3691" w:type="dxa"/>
            <w:tcBorders>
              <w:top w:val="single" w:sz="4" w:space="0" w:color="auto"/>
              <w:left w:val="single" w:sz="4" w:space="0" w:color="auto"/>
              <w:bottom w:val="single" w:sz="4" w:space="0" w:color="auto"/>
              <w:right w:val="single" w:sz="4" w:space="0" w:color="auto"/>
            </w:tcBorders>
            <w:shd w:val="clear" w:color="auto" w:fill="F19476" w:themeFill="background2" w:themeFillTint="99"/>
            <w:tcPrChange w:id="480" w:author="Windows 사용자" w:date="2020-06-02T14:25:00Z">
              <w:tcPr>
                <w:tcW w:w="3691" w:type="dxa"/>
                <w:tcBorders>
                  <w:top w:val="single" w:sz="4" w:space="0" w:color="auto"/>
                  <w:left w:val="single" w:sz="4" w:space="0" w:color="auto"/>
                  <w:bottom w:val="single" w:sz="4" w:space="0" w:color="auto"/>
                  <w:right w:val="single" w:sz="4" w:space="0" w:color="auto"/>
                </w:tcBorders>
              </w:tcPr>
            </w:tcPrChange>
          </w:tcPr>
          <w:p w14:paraId="451AAA60" w14:textId="09CF0435" w:rsidR="00C85643" w:rsidRPr="0085655A" w:rsidDel="0022400A" w:rsidRDefault="00C85643" w:rsidP="001741C0">
            <w:pPr>
              <w:pStyle w:val="Tabletext"/>
              <w:rPr>
                <w:ins w:id="481" w:author="Windows 사용자" w:date="2020-06-02T14:24:00Z"/>
                <w:del w:id="482" w:author="3070" w:date="2020-06-28T08:45:00Z"/>
              </w:rPr>
            </w:pPr>
            <w:ins w:id="483" w:author="Windows 사용자" w:date="2020-06-02T14:25:00Z">
              <w:del w:id="484" w:author="3070" w:date="2020-06-17T11:23:00Z">
                <w:r w:rsidDel="003075BB">
                  <w:delText>ANCHORAGE</w:delText>
                </w:r>
              </w:del>
            </w:ins>
          </w:p>
        </w:tc>
        <w:tc>
          <w:tcPr>
            <w:tcW w:w="6520" w:type="dxa"/>
            <w:tcBorders>
              <w:top w:val="single" w:sz="4" w:space="0" w:color="auto"/>
              <w:left w:val="single" w:sz="4" w:space="0" w:color="auto"/>
              <w:bottom w:val="single" w:sz="4" w:space="0" w:color="auto"/>
              <w:right w:val="single" w:sz="4" w:space="0" w:color="auto"/>
            </w:tcBorders>
            <w:shd w:val="clear" w:color="auto" w:fill="F19476" w:themeFill="background2" w:themeFillTint="99"/>
            <w:tcPrChange w:id="485" w:author="Windows 사용자" w:date="2020-06-02T14:25:00Z">
              <w:tcPr>
                <w:tcW w:w="6520" w:type="dxa"/>
                <w:tcBorders>
                  <w:top w:val="single" w:sz="4" w:space="0" w:color="auto"/>
                  <w:left w:val="single" w:sz="4" w:space="0" w:color="auto"/>
                  <w:bottom w:val="single" w:sz="4" w:space="0" w:color="auto"/>
                  <w:right w:val="single" w:sz="4" w:space="0" w:color="auto"/>
                </w:tcBorders>
              </w:tcPr>
            </w:tcPrChange>
          </w:tcPr>
          <w:p w14:paraId="2B070A7B" w14:textId="65E12D55" w:rsidR="00C85643" w:rsidDel="0022400A" w:rsidRDefault="00C85643" w:rsidP="001741C0">
            <w:pPr>
              <w:pStyle w:val="Tabletext"/>
              <w:rPr>
                <w:ins w:id="486" w:author="Windows 사용자" w:date="2020-06-02T14:24:00Z"/>
                <w:del w:id="487" w:author="3070" w:date="2020-06-28T08:45:00Z"/>
              </w:rPr>
            </w:pPr>
            <w:ins w:id="488" w:author="Windows 사용자" w:date="2020-06-02T14:26:00Z">
              <w:del w:id="489" w:author="3070" w:date="2020-06-17T11:23:00Z">
                <w:r w:rsidDel="003075BB">
                  <w:delText>A place where vessel anchor or can be anchored</w:delText>
                </w:r>
              </w:del>
            </w:ins>
          </w:p>
        </w:tc>
      </w:tr>
      <w:tr w:rsidR="00BD31DE" w:rsidRPr="0063013F" w14:paraId="5B38C245" w14:textId="77777777"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221E9F86" w14:textId="264DAFFE" w:rsidR="00BD31DE" w:rsidRPr="0085655A" w:rsidRDefault="00BD31DE" w:rsidP="003075BB">
            <w:pPr>
              <w:pStyle w:val="Tabletext"/>
            </w:pPr>
            <w:r w:rsidRPr="0085655A">
              <w:t>ALL REC</w:t>
            </w:r>
            <w:del w:id="490" w:author="3070" w:date="2020-06-17T11:26:00Z">
              <w:r w:rsidRPr="0085655A" w:rsidDel="003075BB">
                <w:delText>I</w:delText>
              </w:r>
            </w:del>
            <w:r w:rsidRPr="0085655A">
              <w:t>E</w:t>
            </w:r>
            <w:ins w:id="491" w:author="3070" w:date="2020-06-17T11:26:00Z">
              <w:r w:rsidR="003075BB">
                <w:t>I</w:t>
              </w:r>
            </w:ins>
            <w:r w:rsidRPr="0085655A">
              <w:t>VED</w:t>
            </w:r>
          </w:p>
        </w:tc>
        <w:tc>
          <w:tcPr>
            <w:tcW w:w="6520" w:type="dxa"/>
            <w:tcBorders>
              <w:top w:val="single" w:sz="4" w:space="0" w:color="auto"/>
              <w:left w:val="single" w:sz="4" w:space="0" w:color="auto"/>
              <w:bottom w:val="single" w:sz="4" w:space="0" w:color="auto"/>
              <w:right w:val="single" w:sz="4" w:space="0" w:color="auto"/>
            </w:tcBorders>
          </w:tcPr>
          <w:p w14:paraId="0BDA92A7" w14:textId="5F1ACC49" w:rsidR="00BD31DE" w:rsidRPr="0063013F" w:rsidRDefault="00BD31DE" w:rsidP="003075BB">
            <w:pPr>
              <w:pStyle w:val="Tabletext"/>
            </w:pPr>
            <w:r>
              <w:t xml:space="preserve">Information has all been received </w:t>
            </w:r>
            <w:del w:id="492" w:author="3070" w:date="2020-06-17T11:24:00Z">
              <w:r w:rsidDel="003075BB">
                <w:delText>as expected</w:delText>
              </w:r>
            </w:del>
          </w:p>
        </w:tc>
      </w:tr>
      <w:tr w:rsidR="00BD31DE" w:rsidRPr="0063013F" w14:paraId="0B912342" w14:textId="77777777"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2B81B459" w14:textId="77777777" w:rsidR="00BD31DE" w:rsidRPr="003075BB" w:rsidRDefault="00BD31DE" w:rsidP="001741C0">
            <w:pPr>
              <w:pStyle w:val="Tabletext"/>
            </w:pPr>
            <w:r w:rsidRPr="003075BB">
              <w:t>APPROVED</w:t>
            </w:r>
          </w:p>
        </w:tc>
        <w:tc>
          <w:tcPr>
            <w:tcW w:w="6520" w:type="dxa"/>
            <w:tcBorders>
              <w:top w:val="single" w:sz="4" w:space="0" w:color="auto"/>
              <w:left w:val="single" w:sz="4" w:space="0" w:color="auto"/>
              <w:bottom w:val="single" w:sz="4" w:space="0" w:color="auto"/>
              <w:right w:val="single" w:sz="4" w:space="0" w:color="auto"/>
            </w:tcBorders>
          </w:tcPr>
          <w:p w14:paraId="29F087A9" w14:textId="77777777" w:rsidR="00BD31DE" w:rsidRPr="003075BB" w:rsidRDefault="00BD31DE" w:rsidP="001741C0">
            <w:pPr>
              <w:pStyle w:val="Tabletext"/>
            </w:pPr>
            <w:r w:rsidRPr="003075BB">
              <w:t>Permission for proposed action granted</w:t>
            </w:r>
            <w:del w:id="493" w:author="3070" w:date="2020-06-17T11:28:00Z">
              <w:r w:rsidRPr="003075BB" w:rsidDel="003075BB">
                <w:delText xml:space="preserve">. </w:delText>
              </w:r>
            </w:del>
          </w:p>
        </w:tc>
      </w:tr>
      <w:tr w:rsidR="00C85643" w:rsidRPr="003075BB" w:rsidDel="00DB5F0E" w14:paraId="4D75FFE5" w14:textId="292A3D4D" w:rsidTr="001741C0">
        <w:trPr>
          <w:trHeight w:val="64"/>
          <w:ins w:id="494" w:author="Windows 사용자" w:date="2020-06-02T14:26:00Z"/>
          <w:del w:id="495" w:author="LANDI Michele (C.C.)" w:date="2020-10-01T15:23:00Z"/>
        </w:trPr>
        <w:tc>
          <w:tcPr>
            <w:tcW w:w="3691" w:type="dxa"/>
            <w:tcBorders>
              <w:top w:val="single" w:sz="4" w:space="0" w:color="auto"/>
              <w:left w:val="single" w:sz="4" w:space="0" w:color="auto"/>
              <w:bottom w:val="single" w:sz="4" w:space="0" w:color="auto"/>
              <w:right w:val="single" w:sz="4" w:space="0" w:color="auto"/>
            </w:tcBorders>
          </w:tcPr>
          <w:p w14:paraId="768344BD" w14:textId="7FFD3BEA" w:rsidR="00C85643" w:rsidRPr="003075BB" w:rsidDel="00DB5F0E" w:rsidRDefault="00C85643" w:rsidP="001741C0">
            <w:pPr>
              <w:pStyle w:val="Tabletext"/>
              <w:rPr>
                <w:ins w:id="496" w:author="Windows 사용자" w:date="2020-06-02T14:26:00Z"/>
                <w:del w:id="497" w:author="LANDI Michele (C.C.)" w:date="2020-10-01T15:23:00Z"/>
                <w:highlight w:val="yellow"/>
                <w:rPrChange w:id="498" w:author="3070" w:date="2020-06-17T11:33:00Z">
                  <w:rPr>
                    <w:ins w:id="499" w:author="Windows 사용자" w:date="2020-06-02T14:26:00Z"/>
                    <w:del w:id="500" w:author="LANDI Michele (C.C.)" w:date="2020-10-01T15:23:00Z"/>
                  </w:rPr>
                </w:rPrChange>
              </w:rPr>
            </w:pPr>
            <w:ins w:id="501" w:author="Windows 사용자" w:date="2020-06-02T14:26:00Z">
              <w:del w:id="502" w:author="LANDI Michele (C.C.)" w:date="2020-10-01T15:23:00Z">
                <w:r w:rsidRPr="003075BB" w:rsidDel="00DB5F0E">
                  <w:rPr>
                    <w:highlight w:val="yellow"/>
                    <w:rPrChange w:id="503" w:author="3070" w:date="2020-06-17T11:33:00Z">
                      <w:rPr/>
                    </w:rPrChange>
                  </w:rPr>
                  <w:delText>ANCHOR WATCH</w:delText>
                </w:r>
              </w:del>
            </w:ins>
          </w:p>
        </w:tc>
        <w:tc>
          <w:tcPr>
            <w:tcW w:w="6520" w:type="dxa"/>
            <w:tcBorders>
              <w:top w:val="single" w:sz="4" w:space="0" w:color="auto"/>
              <w:left w:val="single" w:sz="4" w:space="0" w:color="auto"/>
              <w:bottom w:val="single" w:sz="4" w:space="0" w:color="auto"/>
              <w:right w:val="single" w:sz="4" w:space="0" w:color="auto"/>
            </w:tcBorders>
          </w:tcPr>
          <w:p w14:paraId="24F105BE" w14:textId="15062E48" w:rsidR="00C85643" w:rsidRPr="003075BB" w:rsidDel="00DB5F0E" w:rsidRDefault="00C85643" w:rsidP="001741C0">
            <w:pPr>
              <w:pStyle w:val="Tabletext"/>
              <w:rPr>
                <w:ins w:id="504" w:author="Windows 사용자" w:date="2020-06-02T14:26:00Z"/>
                <w:del w:id="505" w:author="LANDI Michele (C.C.)" w:date="2020-10-01T15:23:00Z"/>
                <w:highlight w:val="yellow"/>
                <w:rPrChange w:id="506" w:author="3070" w:date="2020-06-17T11:33:00Z">
                  <w:rPr>
                    <w:ins w:id="507" w:author="Windows 사용자" w:date="2020-06-02T14:26:00Z"/>
                    <w:del w:id="508" w:author="LANDI Michele (C.C.)" w:date="2020-10-01T15:23:00Z"/>
                  </w:rPr>
                </w:rPrChange>
              </w:rPr>
            </w:pPr>
            <w:ins w:id="509" w:author="Windows 사용자" w:date="2020-06-02T14:26:00Z">
              <w:del w:id="510" w:author="LANDI Michele (C.C.)" w:date="2020-10-01T15:23:00Z">
                <w:r w:rsidRPr="003075BB" w:rsidDel="00DB5F0E">
                  <w:rPr>
                    <w:highlight w:val="yellow"/>
                    <w:rPrChange w:id="511" w:author="3070" w:date="2020-06-17T11:33:00Z">
                      <w:rPr/>
                    </w:rPrChange>
                  </w:rPr>
                  <w:delText>Maintain lookout when at anchor</w:delText>
                </w:r>
              </w:del>
            </w:ins>
          </w:p>
        </w:tc>
      </w:tr>
      <w:tr w:rsidR="00C85643" w:rsidRPr="0063013F" w:rsidDel="00DB5F0E" w14:paraId="61913596" w14:textId="48BA3186" w:rsidTr="001741C0">
        <w:trPr>
          <w:trHeight w:val="64"/>
          <w:ins w:id="512" w:author="Windows 사용자" w:date="2020-06-02T14:26:00Z"/>
          <w:del w:id="513" w:author="LANDI Michele (C.C.)" w:date="2020-10-01T15:24:00Z"/>
        </w:trPr>
        <w:tc>
          <w:tcPr>
            <w:tcW w:w="3691" w:type="dxa"/>
            <w:tcBorders>
              <w:top w:val="single" w:sz="4" w:space="0" w:color="auto"/>
              <w:left w:val="single" w:sz="4" w:space="0" w:color="auto"/>
              <w:bottom w:val="single" w:sz="4" w:space="0" w:color="auto"/>
              <w:right w:val="single" w:sz="4" w:space="0" w:color="auto"/>
            </w:tcBorders>
          </w:tcPr>
          <w:p w14:paraId="42E6E509" w14:textId="02DB2A8F" w:rsidR="00C85643" w:rsidRPr="003075BB" w:rsidDel="00DB5F0E" w:rsidRDefault="00C85643" w:rsidP="001741C0">
            <w:pPr>
              <w:pStyle w:val="Tabletext"/>
              <w:rPr>
                <w:ins w:id="514" w:author="Windows 사용자" w:date="2020-06-02T14:26:00Z"/>
                <w:del w:id="515" w:author="LANDI Michele (C.C.)" w:date="2020-10-01T15:24:00Z"/>
                <w:highlight w:val="yellow"/>
                <w:rPrChange w:id="516" w:author="3070" w:date="2020-06-17T11:33:00Z">
                  <w:rPr>
                    <w:ins w:id="517" w:author="Windows 사용자" w:date="2020-06-02T14:26:00Z"/>
                    <w:del w:id="518" w:author="LANDI Michele (C.C.)" w:date="2020-10-01T15:24:00Z"/>
                  </w:rPr>
                </w:rPrChange>
              </w:rPr>
            </w:pPr>
            <w:ins w:id="519" w:author="Windows 사용자" w:date="2020-06-02T14:26:00Z">
              <w:del w:id="520" w:author="LANDI Michele (C.C.)" w:date="2020-10-01T15:24:00Z">
                <w:r w:rsidRPr="003075BB" w:rsidDel="00DB5F0E">
                  <w:rPr>
                    <w:highlight w:val="yellow"/>
                    <w:rPrChange w:id="521" w:author="3070" w:date="2020-06-17T11:33:00Z">
                      <w:rPr/>
                    </w:rPrChange>
                  </w:rPr>
                  <w:delText>BERTHING SCHEDULE</w:delText>
                </w:r>
              </w:del>
            </w:ins>
          </w:p>
        </w:tc>
        <w:tc>
          <w:tcPr>
            <w:tcW w:w="6520" w:type="dxa"/>
            <w:tcBorders>
              <w:top w:val="single" w:sz="4" w:space="0" w:color="auto"/>
              <w:left w:val="single" w:sz="4" w:space="0" w:color="auto"/>
              <w:bottom w:val="single" w:sz="4" w:space="0" w:color="auto"/>
              <w:right w:val="single" w:sz="4" w:space="0" w:color="auto"/>
            </w:tcBorders>
          </w:tcPr>
          <w:p w14:paraId="2EED52E0" w14:textId="563BA1C7" w:rsidR="00C85643" w:rsidRPr="0063013F" w:rsidDel="00DB5F0E" w:rsidRDefault="00C85643" w:rsidP="001741C0">
            <w:pPr>
              <w:pStyle w:val="Tabletext"/>
              <w:rPr>
                <w:ins w:id="522" w:author="Windows 사용자" w:date="2020-06-02T14:26:00Z"/>
                <w:del w:id="523" w:author="LANDI Michele (C.C.)" w:date="2020-10-01T15:24:00Z"/>
              </w:rPr>
            </w:pPr>
            <w:ins w:id="524" w:author="Windows 사용자" w:date="2020-06-02T14:26:00Z">
              <w:del w:id="525" w:author="LANDI Michele (C.C.)" w:date="2020-10-01T15:24:00Z">
                <w:r w:rsidRPr="003075BB" w:rsidDel="00DB5F0E">
                  <w:rPr>
                    <w:highlight w:val="yellow"/>
                    <w:rPrChange w:id="526" w:author="3070" w:date="2020-06-17T11:33:00Z">
                      <w:rPr/>
                    </w:rPrChange>
                  </w:rPr>
                  <w:delText>A detailed plan of times and events affecting vessels in the port.</w:delText>
                </w:r>
              </w:del>
            </w:ins>
          </w:p>
        </w:tc>
      </w:tr>
      <w:tr w:rsidR="00C85643" w:rsidRPr="0063013F" w:rsidDel="00DB5F0E" w14:paraId="1FF51AD4" w14:textId="2BC24701" w:rsidTr="001741C0">
        <w:trPr>
          <w:trHeight w:val="64"/>
          <w:ins w:id="527" w:author="Windows 사용자" w:date="2020-06-02T14:26:00Z"/>
          <w:del w:id="528" w:author="LANDI Michele (C.C.)" w:date="2020-10-01T15:24:00Z"/>
        </w:trPr>
        <w:tc>
          <w:tcPr>
            <w:tcW w:w="3691" w:type="dxa"/>
            <w:tcBorders>
              <w:top w:val="single" w:sz="4" w:space="0" w:color="auto"/>
              <w:left w:val="single" w:sz="4" w:space="0" w:color="auto"/>
              <w:bottom w:val="single" w:sz="4" w:space="0" w:color="auto"/>
              <w:right w:val="single" w:sz="4" w:space="0" w:color="auto"/>
            </w:tcBorders>
          </w:tcPr>
          <w:p w14:paraId="4B173B60" w14:textId="79894652" w:rsidR="00C85643" w:rsidRPr="0085655A" w:rsidDel="00DB5F0E" w:rsidRDefault="00C85643" w:rsidP="001741C0">
            <w:pPr>
              <w:pStyle w:val="Tabletext"/>
              <w:rPr>
                <w:ins w:id="529" w:author="Windows 사용자" w:date="2020-06-02T14:26:00Z"/>
                <w:del w:id="530" w:author="LANDI Michele (C.C.)" w:date="2020-10-01T15:24:00Z"/>
              </w:rPr>
            </w:pPr>
            <w:ins w:id="531" w:author="Windows 사용자" w:date="2020-06-02T14:26:00Z">
              <w:del w:id="532" w:author="LANDI Michele (C.C.)" w:date="2020-10-01T15:24:00Z">
                <w:r w:rsidRPr="008627F5" w:rsidDel="00DB5F0E">
                  <w:delText>BOARDING SPEED</w:delText>
                </w:r>
              </w:del>
            </w:ins>
          </w:p>
        </w:tc>
        <w:tc>
          <w:tcPr>
            <w:tcW w:w="6520" w:type="dxa"/>
            <w:tcBorders>
              <w:top w:val="single" w:sz="4" w:space="0" w:color="auto"/>
              <w:left w:val="single" w:sz="4" w:space="0" w:color="auto"/>
              <w:bottom w:val="single" w:sz="4" w:space="0" w:color="auto"/>
              <w:right w:val="single" w:sz="4" w:space="0" w:color="auto"/>
            </w:tcBorders>
          </w:tcPr>
          <w:p w14:paraId="554DAD10" w14:textId="327ACAC9" w:rsidR="00C85643" w:rsidRPr="0063013F" w:rsidDel="00DB5F0E" w:rsidRDefault="00C85643" w:rsidP="001741C0">
            <w:pPr>
              <w:pStyle w:val="Tabletext"/>
              <w:rPr>
                <w:ins w:id="533" w:author="Windows 사용자" w:date="2020-06-02T14:26:00Z"/>
                <w:del w:id="534" w:author="LANDI Michele (C.C.)" w:date="2020-10-01T15:24:00Z"/>
              </w:rPr>
            </w:pPr>
            <w:ins w:id="535" w:author="Windows 사용자" w:date="2020-06-02T14:26:00Z">
              <w:del w:id="536" w:author="LANDI Michele (C.C.)" w:date="2020-10-01T15:24:00Z">
                <w:r w:rsidRPr="008627F5" w:rsidDel="00DB5F0E">
                  <w:delText>The speed of a vessel adjusted to that of a pilot boat at which the pilot can safely embark/disembark</w:delText>
                </w:r>
              </w:del>
            </w:ins>
          </w:p>
        </w:tc>
      </w:tr>
      <w:tr w:rsidR="00C85643" w:rsidRPr="0063013F" w:rsidDel="00DB5F0E" w14:paraId="3619DFBD" w14:textId="5BE787FC" w:rsidTr="001741C0">
        <w:trPr>
          <w:trHeight w:val="64"/>
          <w:ins w:id="537" w:author="Windows 사용자" w:date="2020-06-02T14:26:00Z"/>
          <w:del w:id="538" w:author="LANDI Michele (C.C.)" w:date="2020-10-01T15:25:00Z"/>
        </w:trPr>
        <w:tc>
          <w:tcPr>
            <w:tcW w:w="3691" w:type="dxa"/>
            <w:tcBorders>
              <w:top w:val="single" w:sz="4" w:space="0" w:color="auto"/>
              <w:left w:val="single" w:sz="4" w:space="0" w:color="auto"/>
              <w:bottom w:val="single" w:sz="4" w:space="0" w:color="auto"/>
              <w:right w:val="single" w:sz="4" w:space="0" w:color="auto"/>
            </w:tcBorders>
          </w:tcPr>
          <w:p w14:paraId="290C54D9" w14:textId="5149DC2A" w:rsidR="00C85643" w:rsidRPr="0085655A" w:rsidDel="00DB5F0E" w:rsidRDefault="00C85643" w:rsidP="001741C0">
            <w:pPr>
              <w:pStyle w:val="Tabletext"/>
              <w:rPr>
                <w:ins w:id="539" w:author="Windows 사용자" w:date="2020-06-02T14:26:00Z"/>
                <w:del w:id="540" w:author="LANDI Michele (C.C.)" w:date="2020-10-01T15:25:00Z"/>
              </w:rPr>
            </w:pPr>
            <w:ins w:id="541" w:author="Windows 사용자" w:date="2020-06-02T14:26:00Z">
              <w:del w:id="542" w:author="LANDI Michele (C.C.)" w:date="2020-10-01T15:25:00Z">
                <w:r w:rsidRPr="00F032F7" w:rsidDel="00DB5F0E">
                  <w:delText xml:space="preserve">CHANGE CHANNEL TO </w:delText>
                </w:r>
                <w:r w:rsidDel="00DB5F0E">
                  <w:delText>(channel)</w:delText>
                </w:r>
              </w:del>
            </w:ins>
          </w:p>
        </w:tc>
        <w:tc>
          <w:tcPr>
            <w:tcW w:w="6520" w:type="dxa"/>
            <w:tcBorders>
              <w:top w:val="single" w:sz="4" w:space="0" w:color="auto"/>
              <w:left w:val="single" w:sz="4" w:space="0" w:color="auto"/>
              <w:bottom w:val="single" w:sz="4" w:space="0" w:color="auto"/>
              <w:right w:val="single" w:sz="4" w:space="0" w:color="auto"/>
            </w:tcBorders>
          </w:tcPr>
          <w:p w14:paraId="591FDACD" w14:textId="7241A86E" w:rsidR="00C85643" w:rsidRPr="0063013F" w:rsidDel="00DB5F0E" w:rsidRDefault="00C85643" w:rsidP="001741C0">
            <w:pPr>
              <w:pStyle w:val="Tabletext"/>
              <w:rPr>
                <w:ins w:id="543" w:author="Windows 사용자" w:date="2020-06-02T14:26:00Z"/>
                <w:del w:id="544" w:author="LANDI Michele (C.C.)" w:date="2020-10-01T15:25:00Z"/>
              </w:rPr>
            </w:pPr>
            <w:ins w:id="545" w:author="Windows 사용자" w:date="2020-06-02T14:26:00Z">
              <w:del w:id="546" w:author="LANDI Michele (C.C.)" w:date="2020-10-01T15:25:00Z">
                <w:r w:rsidDel="00DB5F0E">
                  <w:delText>Request to c</w:delText>
                </w:r>
                <w:r w:rsidRPr="00F032F7" w:rsidDel="00DB5F0E">
                  <w:delText xml:space="preserve">hange </w:delText>
                </w:r>
                <w:r w:rsidDel="00DB5F0E">
                  <w:delText xml:space="preserve">VHF </w:delText>
                </w:r>
                <w:r w:rsidRPr="00F032F7" w:rsidDel="00DB5F0E">
                  <w:delText>channels</w:delText>
                </w:r>
              </w:del>
            </w:ins>
          </w:p>
        </w:tc>
      </w:tr>
      <w:tr w:rsidR="00C85643" w:rsidRPr="0063013F" w14:paraId="11EE7C00" w14:textId="77777777"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5A024BAE" w14:textId="77777777" w:rsidR="00C85643" w:rsidRPr="0085655A" w:rsidRDefault="00C85643" w:rsidP="001741C0">
            <w:pPr>
              <w:pStyle w:val="Tabletext"/>
            </w:pPr>
            <w:r w:rsidRPr="0085655A">
              <w:t>CHECK</w:t>
            </w:r>
          </w:p>
        </w:tc>
        <w:tc>
          <w:tcPr>
            <w:tcW w:w="6520" w:type="dxa"/>
            <w:tcBorders>
              <w:top w:val="single" w:sz="4" w:space="0" w:color="auto"/>
              <w:left w:val="single" w:sz="4" w:space="0" w:color="auto"/>
              <w:bottom w:val="single" w:sz="4" w:space="0" w:color="auto"/>
              <w:right w:val="single" w:sz="4" w:space="0" w:color="auto"/>
            </w:tcBorders>
          </w:tcPr>
          <w:p w14:paraId="251E2E99" w14:textId="77777777" w:rsidR="00C85643" w:rsidRPr="0063013F" w:rsidRDefault="00C85643" w:rsidP="001741C0">
            <w:pPr>
              <w:pStyle w:val="Tabletext"/>
            </w:pPr>
            <w:r w:rsidRPr="0063013F">
              <w:t>Examine (something) in order to determine its accuracy, quality, or condition, or to detect the presence of something.</w:t>
            </w:r>
          </w:p>
        </w:tc>
      </w:tr>
      <w:tr w:rsidR="00C85643" w:rsidRPr="0063013F" w14:paraId="332C1ADC" w14:textId="77777777"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0517CC5E" w14:textId="77777777" w:rsidR="00C85643" w:rsidRPr="0085655A" w:rsidRDefault="00C85643" w:rsidP="001741C0">
            <w:pPr>
              <w:pStyle w:val="Tabletext"/>
            </w:pPr>
            <w:r w:rsidRPr="0085655A">
              <w:t>CONFIRM</w:t>
            </w:r>
          </w:p>
        </w:tc>
        <w:tc>
          <w:tcPr>
            <w:tcW w:w="6520" w:type="dxa"/>
            <w:tcBorders>
              <w:top w:val="single" w:sz="4" w:space="0" w:color="auto"/>
              <w:left w:val="single" w:sz="4" w:space="0" w:color="auto"/>
              <w:bottom w:val="single" w:sz="4" w:space="0" w:color="auto"/>
              <w:right w:val="single" w:sz="4" w:space="0" w:color="auto"/>
            </w:tcBorders>
          </w:tcPr>
          <w:p w14:paraId="7D07E6BF" w14:textId="77777777" w:rsidR="00C85643" w:rsidRPr="0063013F" w:rsidRDefault="00C85643" w:rsidP="006D56FA">
            <w:pPr>
              <w:pStyle w:val="Tabletext"/>
            </w:pPr>
            <w:r>
              <w:t>R</w:t>
            </w:r>
            <w:r w:rsidRPr="0063013F">
              <w:t>equest verification of</w:t>
            </w:r>
            <w:r>
              <w:t xml:space="preserve"> something</w:t>
            </w:r>
            <w:r w:rsidRPr="0063013F">
              <w:t>: (</w:t>
            </w:r>
            <w:r>
              <w:t>e.g. permission</w:t>
            </w:r>
            <w:r w:rsidRPr="0063013F">
              <w:t>, instruction, action, information</w:t>
            </w:r>
            <w:r>
              <w:t>, intentions</w:t>
            </w:r>
            <w:r w:rsidRPr="0063013F">
              <w:t>)</w:t>
            </w:r>
            <w:r>
              <w:t xml:space="preserve">.  </w:t>
            </w:r>
            <w:r w:rsidRPr="003E34AF">
              <w:t>For example</w:t>
            </w:r>
            <w:r>
              <w:t xml:space="preserve">, </w:t>
            </w:r>
            <w:r w:rsidRPr="00E438AB">
              <w:rPr>
                <w:i/>
              </w:rPr>
              <w:t>Confirm you have received the following…?</w:t>
            </w:r>
          </w:p>
        </w:tc>
      </w:tr>
      <w:tr w:rsidR="00C85643" w:rsidRPr="0063013F" w14:paraId="36DD2EC0" w14:textId="77777777"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3E0F2BEF" w14:textId="77777777" w:rsidR="00C85643" w:rsidRPr="003E34AF" w:rsidRDefault="00C85643" w:rsidP="001741C0">
            <w:pPr>
              <w:pStyle w:val="Tabletext"/>
            </w:pPr>
            <w:r w:rsidRPr="004A3754">
              <w:t>CONTACT</w:t>
            </w:r>
          </w:p>
        </w:tc>
        <w:tc>
          <w:tcPr>
            <w:tcW w:w="6520" w:type="dxa"/>
            <w:tcBorders>
              <w:top w:val="single" w:sz="4" w:space="0" w:color="auto"/>
              <w:left w:val="single" w:sz="4" w:space="0" w:color="auto"/>
              <w:bottom w:val="single" w:sz="4" w:space="0" w:color="auto"/>
              <w:right w:val="single" w:sz="4" w:space="0" w:color="auto"/>
            </w:tcBorders>
          </w:tcPr>
          <w:p w14:paraId="67154AA3" w14:textId="77777777" w:rsidR="00C85643" w:rsidRPr="00E438AB" w:rsidRDefault="00C85643" w:rsidP="00E438AB">
            <w:pPr>
              <w:pStyle w:val="Tabletext"/>
              <w:rPr>
                <w:rFonts w:eastAsia="Calibri"/>
              </w:rPr>
            </w:pPr>
            <w:r w:rsidRPr="00030D42">
              <w:rPr>
                <w:rFonts w:eastAsia="Calibri"/>
              </w:rPr>
              <w:t>Establish</w:t>
            </w:r>
            <w:r w:rsidRPr="00030D42">
              <w:rPr>
                <w:rFonts w:eastAsia="Calibri"/>
                <w:spacing w:val="-8"/>
              </w:rPr>
              <w:t xml:space="preserve"> </w:t>
            </w:r>
            <w:r w:rsidRPr="00030D42">
              <w:rPr>
                <w:rFonts w:eastAsia="Calibri"/>
              </w:rPr>
              <w:t>communications</w:t>
            </w:r>
            <w:r w:rsidRPr="00030D42">
              <w:rPr>
                <w:rFonts w:eastAsia="Calibri"/>
                <w:spacing w:val="-8"/>
              </w:rPr>
              <w:t xml:space="preserve"> </w:t>
            </w:r>
            <w:r w:rsidRPr="00030D42">
              <w:rPr>
                <w:rFonts w:eastAsia="Calibri"/>
              </w:rPr>
              <w:t>with…</w:t>
            </w:r>
            <w:r w:rsidRPr="00030D42">
              <w:rPr>
                <w:rFonts w:eastAsia="Calibri"/>
                <w:spacing w:val="-8"/>
              </w:rPr>
              <w:t xml:space="preserve"> </w:t>
            </w:r>
          </w:p>
        </w:tc>
      </w:tr>
      <w:tr w:rsidR="00C85643" w:rsidRPr="0063013F" w:rsidDel="00DB5F0E" w14:paraId="44825F1D" w14:textId="6FED2ADA" w:rsidTr="001741C0">
        <w:trPr>
          <w:trHeight w:val="64"/>
          <w:ins w:id="547" w:author="Windows 사용자" w:date="2020-06-02T14:27:00Z"/>
          <w:del w:id="548" w:author="LANDI Michele (C.C.)" w:date="2020-10-01T15:25:00Z"/>
        </w:trPr>
        <w:tc>
          <w:tcPr>
            <w:tcW w:w="3691" w:type="dxa"/>
            <w:tcBorders>
              <w:top w:val="single" w:sz="4" w:space="0" w:color="auto"/>
              <w:left w:val="single" w:sz="4" w:space="0" w:color="auto"/>
              <w:bottom w:val="single" w:sz="4" w:space="0" w:color="auto"/>
              <w:right w:val="single" w:sz="4" w:space="0" w:color="auto"/>
            </w:tcBorders>
          </w:tcPr>
          <w:p w14:paraId="30549EFB" w14:textId="50912C04" w:rsidR="00C85643" w:rsidRPr="0085655A" w:rsidDel="00DB5F0E" w:rsidRDefault="00C85643" w:rsidP="001741C0">
            <w:pPr>
              <w:pStyle w:val="Tabletext"/>
              <w:rPr>
                <w:ins w:id="549" w:author="Windows 사용자" w:date="2020-06-02T14:27:00Z"/>
                <w:del w:id="550" w:author="LANDI Michele (C.C.)" w:date="2020-10-01T15:25:00Z"/>
              </w:rPr>
            </w:pPr>
            <w:ins w:id="551" w:author="Windows 사용자" w:date="2020-06-02T14:27:00Z">
              <w:del w:id="552" w:author="LANDI Michele (C.C.)" w:date="2020-10-01T15:25:00Z">
                <w:r w:rsidDel="00DB5F0E">
                  <w:delText>CONVOY</w:delText>
                </w:r>
              </w:del>
            </w:ins>
          </w:p>
        </w:tc>
        <w:tc>
          <w:tcPr>
            <w:tcW w:w="6520" w:type="dxa"/>
            <w:tcBorders>
              <w:top w:val="single" w:sz="4" w:space="0" w:color="auto"/>
              <w:left w:val="single" w:sz="4" w:space="0" w:color="auto"/>
              <w:bottom w:val="single" w:sz="4" w:space="0" w:color="auto"/>
              <w:right w:val="single" w:sz="4" w:space="0" w:color="auto"/>
            </w:tcBorders>
          </w:tcPr>
          <w:p w14:paraId="3963CB7D" w14:textId="3167A336" w:rsidR="00C85643" w:rsidRPr="0063013F" w:rsidDel="00DB5F0E" w:rsidRDefault="00C85643" w:rsidP="001741C0">
            <w:pPr>
              <w:pStyle w:val="Tabletext"/>
              <w:rPr>
                <w:ins w:id="553" w:author="Windows 사용자" w:date="2020-06-02T14:27:00Z"/>
                <w:del w:id="554" w:author="LANDI Michele (C.C.)" w:date="2020-10-01T15:25:00Z"/>
              </w:rPr>
            </w:pPr>
            <w:ins w:id="555" w:author="Windows 사용자" w:date="2020-06-02T14:27:00Z">
              <w:del w:id="556" w:author="LANDI Michele (C.C.)" w:date="2020-10-01T15:25:00Z">
                <w:r w:rsidDel="00DB5F0E">
                  <w:delText>A group of vessels navigating together in same direction</w:delText>
                </w:r>
              </w:del>
            </w:ins>
          </w:p>
        </w:tc>
      </w:tr>
      <w:tr w:rsidR="00C85643" w:rsidRPr="0063013F" w:rsidDel="00DB5F0E" w14:paraId="5289CF1C" w14:textId="5BCDBC9F" w:rsidTr="001741C0">
        <w:trPr>
          <w:trHeight w:val="64"/>
          <w:ins w:id="557" w:author="Windows 사용자" w:date="2020-06-02T14:27:00Z"/>
          <w:del w:id="558" w:author="LANDI Michele (C.C.)" w:date="2020-10-01T15:25:00Z"/>
        </w:trPr>
        <w:tc>
          <w:tcPr>
            <w:tcW w:w="3691" w:type="dxa"/>
            <w:tcBorders>
              <w:top w:val="single" w:sz="4" w:space="0" w:color="auto"/>
              <w:left w:val="single" w:sz="4" w:space="0" w:color="auto"/>
              <w:bottom w:val="single" w:sz="4" w:space="0" w:color="auto"/>
              <w:right w:val="single" w:sz="4" w:space="0" w:color="auto"/>
            </w:tcBorders>
          </w:tcPr>
          <w:p w14:paraId="26E16D8F" w14:textId="0EFFEE64" w:rsidR="00C85643" w:rsidRPr="0085655A" w:rsidDel="00DB5F0E" w:rsidRDefault="00C85643" w:rsidP="001741C0">
            <w:pPr>
              <w:pStyle w:val="Tabletext"/>
              <w:rPr>
                <w:ins w:id="559" w:author="Windows 사용자" w:date="2020-06-02T14:27:00Z"/>
                <w:del w:id="560" w:author="LANDI Michele (C.C.)" w:date="2020-10-01T15:25:00Z"/>
              </w:rPr>
            </w:pPr>
            <w:ins w:id="561" w:author="Windows 사용자" w:date="2020-06-02T14:27:00Z">
              <w:del w:id="562" w:author="LANDI Michele (C.C.)" w:date="2020-10-01T15:25:00Z">
                <w:r w:rsidDel="00DB5F0E">
                  <w:delText>CONVERGING TO</w:delText>
                </w:r>
              </w:del>
            </w:ins>
          </w:p>
        </w:tc>
        <w:tc>
          <w:tcPr>
            <w:tcW w:w="6520" w:type="dxa"/>
            <w:tcBorders>
              <w:top w:val="single" w:sz="4" w:space="0" w:color="auto"/>
              <w:left w:val="single" w:sz="4" w:space="0" w:color="auto"/>
              <w:bottom w:val="single" w:sz="4" w:space="0" w:color="auto"/>
              <w:right w:val="single" w:sz="4" w:space="0" w:color="auto"/>
            </w:tcBorders>
          </w:tcPr>
          <w:p w14:paraId="3134D2DA" w14:textId="5E0408AD" w:rsidR="00C85643" w:rsidRPr="0063013F" w:rsidDel="00DB5F0E" w:rsidRDefault="00C85643" w:rsidP="001741C0">
            <w:pPr>
              <w:pStyle w:val="Tabletext"/>
              <w:rPr>
                <w:ins w:id="563" w:author="Windows 사용자" w:date="2020-06-02T14:27:00Z"/>
                <w:del w:id="564" w:author="LANDI Michele (C.C.)" w:date="2020-10-01T15:25:00Z"/>
              </w:rPr>
            </w:pPr>
            <w:ins w:id="565" w:author="Windows 사용자" w:date="2020-06-02T14:27:00Z">
              <w:del w:id="566" w:author="LANDI Michele (C.C.)" w:date="2020-10-01T15:25:00Z">
                <w:r w:rsidDel="00DB5F0E">
                  <w:delText>Going towards/approaching</w:delText>
                </w:r>
              </w:del>
            </w:ins>
          </w:p>
        </w:tc>
      </w:tr>
      <w:tr w:rsidR="00C85643" w:rsidRPr="0063013F" w14:paraId="29C3C849" w14:textId="77777777"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5E5745ED" w14:textId="77777777" w:rsidR="00C85643" w:rsidRPr="0085655A" w:rsidRDefault="00C85643" w:rsidP="001741C0">
            <w:pPr>
              <w:pStyle w:val="Tabletext"/>
            </w:pPr>
            <w:r w:rsidRPr="0085655A">
              <w:t>CORRECT</w:t>
            </w:r>
          </w:p>
        </w:tc>
        <w:tc>
          <w:tcPr>
            <w:tcW w:w="6520" w:type="dxa"/>
            <w:tcBorders>
              <w:top w:val="single" w:sz="4" w:space="0" w:color="auto"/>
              <w:left w:val="single" w:sz="4" w:space="0" w:color="auto"/>
              <w:bottom w:val="single" w:sz="4" w:space="0" w:color="auto"/>
              <w:right w:val="single" w:sz="4" w:space="0" w:color="auto"/>
            </w:tcBorders>
          </w:tcPr>
          <w:p w14:paraId="55228E8E" w14:textId="0B95B71A" w:rsidR="00C85643" w:rsidRPr="0063013F" w:rsidRDefault="00C85643" w:rsidP="00AF2681">
            <w:pPr>
              <w:pStyle w:val="Tabletext"/>
            </w:pPr>
            <w:del w:id="567" w:author="3070" w:date="2020-06-17T11:39:00Z">
              <w:r w:rsidRPr="00111C33" w:rsidDel="00AF2681">
                <w:delText>That is correct</w:delText>
              </w:r>
            </w:del>
            <w:ins w:id="568" w:author="3070" w:date="2020-06-17T11:42:00Z">
              <w:r w:rsidR="00AF2681">
                <w:t>Sent message is accurate</w:t>
              </w:r>
            </w:ins>
          </w:p>
        </w:tc>
      </w:tr>
      <w:tr w:rsidR="00C85643" w:rsidRPr="0063013F" w14:paraId="3F36765A" w14:textId="77777777"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56E7652C" w14:textId="77777777" w:rsidR="00C85643" w:rsidRPr="0085655A" w:rsidRDefault="00C85643" w:rsidP="001741C0">
            <w:pPr>
              <w:pStyle w:val="Tabletext"/>
            </w:pPr>
            <w:r w:rsidRPr="0085655A">
              <w:t>CORRECTION</w:t>
            </w:r>
          </w:p>
        </w:tc>
        <w:tc>
          <w:tcPr>
            <w:tcW w:w="6520" w:type="dxa"/>
            <w:tcBorders>
              <w:top w:val="single" w:sz="4" w:space="0" w:color="auto"/>
              <w:left w:val="single" w:sz="4" w:space="0" w:color="auto"/>
              <w:bottom w:val="single" w:sz="4" w:space="0" w:color="auto"/>
              <w:right w:val="single" w:sz="4" w:space="0" w:color="auto"/>
            </w:tcBorders>
          </w:tcPr>
          <w:p w14:paraId="06211BDC" w14:textId="77777777" w:rsidR="00C85643" w:rsidRPr="003E34AF" w:rsidRDefault="00C85643" w:rsidP="001741C0">
            <w:pPr>
              <w:pStyle w:val="Tabletext"/>
            </w:pPr>
            <w:r w:rsidRPr="003E34AF">
              <w:t>A change that rectifies an error or inaccuracy</w:t>
            </w:r>
          </w:p>
        </w:tc>
      </w:tr>
      <w:tr w:rsidR="00C85643" w:rsidRPr="0063013F" w:rsidDel="00DB5F0E" w14:paraId="087AFB3C" w14:textId="5B42F494" w:rsidTr="001741C0">
        <w:trPr>
          <w:trHeight w:val="64"/>
          <w:ins w:id="569" w:author="Windows 사용자" w:date="2020-06-02T14:27:00Z"/>
          <w:del w:id="570" w:author="LANDI Michele (C.C.)" w:date="2020-10-01T15:26:00Z"/>
        </w:trPr>
        <w:tc>
          <w:tcPr>
            <w:tcW w:w="3691" w:type="dxa"/>
            <w:tcBorders>
              <w:top w:val="single" w:sz="4" w:space="0" w:color="auto"/>
              <w:left w:val="single" w:sz="4" w:space="0" w:color="auto"/>
              <w:bottom w:val="single" w:sz="4" w:space="0" w:color="auto"/>
              <w:right w:val="single" w:sz="4" w:space="0" w:color="auto"/>
            </w:tcBorders>
          </w:tcPr>
          <w:p w14:paraId="70EBBD2B" w14:textId="28C394BA" w:rsidR="00C85643" w:rsidRPr="0085655A" w:rsidDel="00DB5F0E" w:rsidRDefault="00C85643" w:rsidP="001741C0">
            <w:pPr>
              <w:pStyle w:val="Tabletext"/>
              <w:rPr>
                <w:ins w:id="571" w:author="Windows 사용자" w:date="2020-06-02T14:27:00Z"/>
                <w:del w:id="572" w:author="LANDI Michele (C.C.)" w:date="2020-10-01T15:26:00Z"/>
              </w:rPr>
            </w:pPr>
            <w:ins w:id="573" w:author="Windows 사용자" w:date="2020-06-02T14:27:00Z">
              <w:del w:id="574" w:author="LANDI Michele (C.C.)" w:date="2020-10-01T15:26:00Z">
                <w:r w:rsidDel="00DB5F0E">
                  <w:delText>DIVERGING FROM</w:delText>
                </w:r>
              </w:del>
            </w:ins>
          </w:p>
        </w:tc>
        <w:tc>
          <w:tcPr>
            <w:tcW w:w="6520" w:type="dxa"/>
            <w:tcBorders>
              <w:top w:val="single" w:sz="4" w:space="0" w:color="auto"/>
              <w:left w:val="single" w:sz="4" w:space="0" w:color="auto"/>
              <w:bottom w:val="single" w:sz="4" w:space="0" w:color="auto"/>
              <w:right w:val="single" w:sz="4" w:space="0" w:color="auto"/>
            </w:tcBorders>
          </w:tcPr>
          <w:p w14:paraId="1EC50C71" w14:textId="536816E3" w:rsidR="00C85643" w:rsidRPr="003E34AF" w:rsidDel="00DB5F0E" w:rsidRDefault="00C85643" w:rsidP="001741C0">
            <w:pPr>
              <w:pStyle w:val="Tabletext"/>
              <w:rPr>
                <w:ins w:id="575" w:author="Windows 사용자" w:date="2020-06-02T14:27:00Z"/>
                <w:del w:id="576" w:author="LANDI Michele (C.C.)" w:date="2020-10-01T15:26:00Z"/>
              </w:rPr>
            </w:pPr>
            <w:ins w:id="577" w:author="Windows 사용자" w:date="2020-06-02T14:27:00Z">
              <w:del w:id="578" w:author="LANDI Michele (C.C.)" w:date="2020-10-01T15:26:00Z">
                <w:r w:rsidDel="00DB5F0E">
                  <w:delText>Going away from/Separating from</w:delText>
                </w:r>
              </w:del>
            </w:ins>
          </w:p>
        </w:tc>
      </w:tr>
      <w:tr w:rsidR="00C85643" w:rsidRPr="0063013F" w:rsidDel="00DB5F0E" w14:paraId="2C1B0661" w14:textId="207BDEE8" w:rsidTr="001741C0">
        <w:trPr>
          <w:trHeight w:val="64"/>
          <w:ins w:id="579" w:author="Windows 사용자" w:date="2020-06-02T14:27:00Z"/>
          <w:del w:id="580" w:author="LANDI Michele (C.C.)" w:date="2020-10-01T15:26:00Z"/>
        </w:trPr>
        <w:tc>
          <w:tcPr>
            <w:tcW w:w="3691" w:type="dxa"/>
            <w:tcBorders>
              <w:top w:val="single" w:sz="4" w:space="0" w:color="auto"/>
              <w:left w:val="single" w:sz="4" w:space="0" w:color="auto"/>
              <w:bottom w:val="single" w:sz="4" w:space="0" w:color="auto"/>
              <w:right w:val="single" w:sz="4" w:space="0" w:color="auto"/>
            </w:tcBorders>
          </w:tcPr>
          <w:p w14:paraId="678992F6" w14:textId="4F4920B1" w:rsidR="00C85643" w:rsidRPr="0085655A" w:rsidDel="00DB5F0E" w:rsidRDefault="00C85643" w:rsidP="001741C0">
            <w:pPr>
              <w:pStyle w:val="Tabletext"/>
              <w:rPr>
                <w:ins w:id="581" w:author="Windows 사용자" w:date="2020-06-02T14:27:00Z"/>
                <w:del w:id="582" w:author="LANDI Michele (C.C.)" w:date="2020-10-01T15:26:00Z"/>
              </w:rPr>
            </w:pPr>
            <w:ins w:id="583" w:author="Windows 사용자" w:date="2020-06-02T14:27:00Z">
              <w:del w:id="584" w:author="LANDI Michele (C.C.)" w:date="2020-10-01T15:26:00Z">
                <w:r w:rsidRPr="00516F51" w:rsidDel="00DB5F0E">
                  <w:delText>DREDGING</w:delText>
                </w:r>
              </w:del>
            </w:ins>
          </w:p>
        </w:tc>
        <w:tc>
          <w:tcPr>
            <w:tcW w:w="6520" w:type="dxa"/>
            <w:tcBorders>
              <w:top w:val="single" w:sz="4" w:space="0" w:color="auto"/>
              <w:left w:val="single" w:sz="4" w:space="0" w:color="auto"/>
              <w:bottom w:val="single" w:sz="4" w:space="0" w:color="auto"/>
              <w:right w:val="single" w:sz="4" w:space="0" w:color="auto"/>
            </w:tcBorders>
          </w:tcPr>
          <w:p w14:paraId="23D7E28D" w14:textId="6CDE1FEE" w:rsidR="00C85643" w:rsidRPr="003E34AF" w:rsidDel="00DB5F0E" w:rsidRDefault="00C85643" w:rsidP="001741C0">
            <w:pPr>
              <w:pStyle w:val="Tabletext"/>
              <w:rPr>
                <w:ins w:id="585" w:author="Windows 사용자" w:date="2020-06-02T14:27:00Z"/>
                <w:del w:id="586" w:author="LANDI Michele (C.C.)" w:date="2020-10-01T15:26:00Z"/>
              </w:rPr>
            </w:pPr>
            <w:ins w:id="587" w:author="Windows 사용자" w:date="2020-06-02T14:27:00Z">
              <w:del w:id="588" w:author="LANDI Michele (C.C.)" w:date="2020-10-01T15:26:00Z">
                <w:r w:rsidRPr="00516F51" w:rsidDel="00DB5F0E">
                  <w:delText>Moving of an anchor over the sea bottom to control the movement of the vessel</w:delText>
                </w:r>
              </w:del>
            </w:ins>
          </w:p>
        </w:tc>
      </w:tr>
      <w:tr w:rsidR="00C85643" w:rsidRPr="0063013F" w:rsidDel="00DB5F0E" w14:paraId="39FFB47B" w14:textId="542E053B" w:rsidTr="001741C0">
        <w:trPr>
          <w:trHeight w:val="64"/>
          <w:ins w:id="589" w:author="Windows 사용자" w:date="2020-06-02T14:27:00Z"/>
          <w:del w:id="590" w:author="LANDI Michele (C.C.)" w:date="2020-10-01T15:26:00Z"/>
        </w:trPr>
        <w:tc>
          <w:tcPr>
            <w:tcW w:w="3691" w:type="dxa"/>
            <w:tcBorders>
              <w:top w:val="single" w:sz="4" w:space="0" w:color="auto"/>
              <w:left w:val="single" w:sz="4" w:space="0" w:color="auto"/>
              <w:bottom w:val="single" w:sz="4" w:space="0" w:color="auto"/>
              <w:right w:val="single" w:sz="4" w:space="0" w:color="auto"/>
            </w:tcBorders>
          </w:tcPr>
          <w:p w14:paraId="56979246" w14:textId="1D44ECA2" w:rsidR="00C85643" w:rsidRPr="0085655A" w:rsidDel="00DB5F0E" w:rsidRDefault="00C85643" w:rsidP="001741C0">
            <w:pPr>
              <w:pStyle w:val="Tabletext"/>
              <w:rPr>
                <w:ins w:id="591" w:author="Windows 사용자" w:date="2020-06-02T14:27:00Z"/>
                <w:del w:id="592" w:author="LANDI Michele (C.C.)" w:date="2020-10-01T15:26:00Z"/>
              </w:rPr>
            </w:pPr>
            <w:ins w:id="593" w:author="Windows 사용자" w:date="2020-06-02T14:27:00Z">
              <w:del w:id="594" w:author="LANDI Michele (C.C.)" w:date="2020-10-01T15:26:00Z">
                <w:r w:rsidDel="00DB5F0E">
                  <w:delText>DRAGGING</w:delText>
                </w:r>
              </w:del>
            </w:ins>
          </w:p>
        </w:tc>
        <w:tc>
          <w:tcPr>
            <w:tcW w:w="6520" w:type="dxa"/>
            <w:tcBorders>
              <w:top w:val="single" w:sz="4" w:space="0" w:color="auto"/>
              <w:left w:val="single" w:sz="4" w:space="0" w:color="auto"/>
              <w:bottom w:val="single" w:sz="4" w:space="0" w:color="auto"/>
              <w:right w:val="single" w:sz="4" w:space="0" w:color="auto"/>
            </w:tcBorders>
          </w:tcPr>
          <w:p w14:paraId="0FD358BB" w14:textId="7CBC058E" w:rsidR="00C85643" w:rsidRPr="003E34AF" w:rsidDel="00DB5F0E" w:rsidRDefault="00C85643" w:rsidP="001741C0">
            <w:pPr>
              <w:pStyle w:val="Tabletext"/>
              <w:rPr>
                <w:ins w:id="595" w:author="Windows 사용자" w:date="2020-06-02T14:27:00Z"/>
                <w:del w:id="596" w:author="LANDI Michele (C.C.)" w:date="2020-10-01T15:26:00Z"/>
              </w:rPr>
            </w:pPr>
            <w:ins w:id="597" w:author="Windows 사용자" w:date="2020-06-02T14:28:00Z">
              <w:del w:id="598" w:author="LANDI Michele (C.C.)" w:date="2020-10-01T15:26:00Z">
                <w:r w:rsidRPr="00700E38" w:rsidDel="00DB5F0E">
                  <w:delText>Moving of an anchor over the sea bottom involuntarily because it is no longer preventing the movement of the vessel</w:delText>
                </w:r>
              </w:del>
            </w:ins>
          </w:p>
        </w:tc>
      </w:tr>
      <w:tr w:rsidR="00C85643" w:rsidRPr="0063013F" w14:paraId="19D664A5" w14:textId="77777777"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276733B6" w14:textId="77777777" w:rsidR="00C85643" w:rsidRPr="0085655A" w:rsidRDefault="00C85643" w:rsidP="001741C0">
            <w:pPr>
              <w:pStyle w:val="Tabletext"/>
            </w:pPr>
            <w:r w:rsidRPr="0085655A">
              <w:t>DISREGARD</w:t>
            </w:r>
          </w:p>
        </w:tc>
        <w:tc>
          <w:tcPr>
            <w:tcW w:w="6520" w:type="dxa"/>
            <w:tcBorders>
              <w:top w:val="single" w:sz="4" w:space="0" w:color="auto"/>
              <w:left w:val="single" w:sz="4" w:space="0" w:color="auto"/>
              <w:bottom w:val="single" w:sz="4" w:space="0" w:color="auto"/>
              <w:right w:val="single" w:sz="4" w:space="0" w:color="auto"/>
            </w:tcBorders>
          </w:tcPr>
          <w:p w14:paraId="3D379EDD" w14:textId="77777777" w:rsidR="00C85643" w:rsidRPr="003E34AF" w:rsidRDefault="00C85643" w:rsidP="001741C0">
            <w:pPr>
              <w:pStyle w:val="Tabletext"/>
            </w:pPr>
            <w:r w:rsidRPr="003E34AF">
              <w:t xml:space="preserve">Ignore last message / </w:t>
            </w:r>
            <w:r w:rsidRPr="004A3754">
              <w:t>Consider that transmission as not sent</w:t>
            </w:r>
          </w:p>
        </w:tc>
      </w:tr>
      <w:tr w:rsidR="00C85643" w:rsidRPr="0063013F" w14:paraId="043553DF" w14:textId="77777777"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50DFD80B" w14:textId="77777777" w:rsidR="00C85643" w:rsidRPr="00FC638D" w:rsidRDefault="00C85643" w:rsidP="00F77775">
            <w:pPr>
              <w:pStyle w:val="Tabletext"/>
              <w:rPr>
                <w:highlight w:val="yellow"/>
                <w:rPrChange w:id="599" w:author="3070" w:date="2020-06-17T11:49:00Z">
                  <w:rPr/>
                </w:rPrChange>
              </w:rPr>
            </w:pPr>
            <w:r w:rsidRPr="00FC638D">
              <w:rPr>
                <w:highlight w:val="yellow"/>
                <w:rPrChange w:id="600" w:author="3070" w:date="2020-06-17T11:49:00Z">
                  <w:rPr/>
                </w:rPrChange>
              </w:rPr>
              <w:t>DO NOT</w:t>
            </w:r>
          </w:p>
        </w:tc>
        <w:tc>
          <w:tcPr>
            <w:tcW w:w="6520" w:type="dxa"/>
            <w:tcBorders>
              <w:top w:val="single" w:sz="4" w:space="0" w:color="auto"/>
              <w:left w:val="single" w:sz="4" w:space="0" w:color="auto"/>
              <w:bottom w:val="single" w:sz="4" w:space="0" w:color="auto"/>
              <w:right w:val="single" w:sz="4" w:space="0" w:color="auto"/>
            </w:tcBorders>
          </w:tcPr>
          <w:p w14:paraId="3670107D" w14:textId="77777777" w:rsidR="00C85643" w:rsidRPr="003E34AF" w:rsidRDefault="00C85643" w:rsidP="00F77775">
            <w:pPr>
              <w:pStyle w:val="Tabletext"/>
            </w:pPr>
            <w:r w:rsidRPr="00FC638D">
              <w:rPr>
                <w:highlight w:val="yellow"/>
                <w:rPrChange w:id="601" w:author="3070" w:date="2020-06-17T11:49:00Z">
                  <w:rPr/>
                </w:rPrChange>
              </w:rPr>
              <w:t>Instruction that an activity may not be carried out</w:t>
            </w:r>
          </w:p>
        </w:tc>
      </w:tr>
      <w:tr w:rsidR="00C85643" w14:paraId="18E986D0" w14:textId="77777777" w:rsidTr="001741C0">
        <w:trPr>
          <w:trHeight w:val="64"/>
        </w:trPr>
        <w:tc>
          <w:tcPr>
            <w:tcW w:w="3691" w:type="dxa"/>
          </w:tcPr>
          <w:p w14:paraId="0CDF37EE" w14:textId="1B86E2ED" w:rsidR="00C85643" w:rsidRPr="00F56A1A" w:rsidRDefault="00F56A1A" w:rsidP="00F56A1A">
            <w:pPr>
              <w:pStyle w:val="Tabletext"/>
              <w:rPr>
                <w:highlight w:val="yellow"/>
                <w:rPrChange w:id="602" w:author="3070" w:date="2020-06-17T11:54:00Z">
                  <w:rPr/>
                </w:rPrChange>
              </w:rPr>
            </w:pPr>
            <w:ins w:id="603" w:author="3070" w:date="2020-06-17T11:53:00Z">
              <w:r w:rsidRPr="00F56A1A">
                <w:rPr>
                  <w:highlight w:val="yellow"/>
                  <w:rPrChange w:id="604" w:author="3070" w:date="2020-06-17T11:54:00Z">
                    <w:rPr/>
                  </w:rPrChange>
                </w:rPr>
                <w:t>SEND YOUR MESSAGE</w:t>
              </w:r>
            </w:ins>
            <w:del w:id="605" w:author="3070" w:date="2020-06-17T11:53:00Z">
              <w:r w:rsidR="00C85643" w:rsidRPr="00F56A1A" w:rsidDel="00F56A1A">
                <w:rPr>
                  <w:highlight w:val="yellow"/>
                  <w:rPrChange w:id="606" w:author="3070" w:date="2020-06-17T11:54:00Z">
                    <w:rPr/>
                  </w:rPrChange>
                </w:rPr>
                <w:delText>GO</w:delText>
              </w:r>
            </w:del>
            <w:del w:id="607" w:author="3070" w:date="2020-06-17T11:54:00Z">
              <w:r w:rsidR="00C85643" w:rsidRPr="00F56A1A" w:rsidDel="00F56A1A">
                <w:rPr>
                  <w:highlight w:val="yellow"/>
                  <w:rPrChange w:id="608" w:author="3070" w:date="2020-06-17T11:54:00Z">
                    <w:rPr/>
                  </w:rPrChange>
                </w:rPr>
                <w:delText xml:space="preserve"> AHEAD</w:delText>
              </w:r>
            </w:del>
          </w:p>
        </w:tc>
        <w:tc>
          <w:tcPr>
            <w:tcW w:w="6520" w:type="dxa"/>
          </w:tcPr>
          <w:p w14:paraId="6A71557D" w14:textId="77777777" w:rsidR="00C85643" w:rsidRDefault="00C85643" w:rsidP="001741C0">
            <w:pPr>
              <w:pStyle w:val="Tabletext"/>
            </w:pPr>
            <w:r w:rsidRPr="00F56A1A">
              <w:rPr>
                <w:highlight w:val="yellow"/>
                <w:rPrChange w:id="609" w:author="3070" w:date="2020-06-17T11:54:00Z">
                  <w:rPr/>
                </w:rPrChange>
              </w:rPr>
              <w:t>VTS is ready to receive your information</w:t>
            </w:r>
          </w:p>
        </w:tc>
      </w:tr>
      <w:tr w:rsidR="00C85643" w:rsidRPr="0063013F" w:rsidDel="00DB5F0E" w14:paraId="331239B5" w14:textId="34549B5D" w:rsidTr="001741C0">
        <w:trPr>
          <w:trHeight w:val="64"/>
          <w:ins w:id="610" w:author="Windows 사용자" w:date="2020-06-02T14:28:00Z"/>
          <w:del w:id="611" w:author="LANDI Michele (C.C.)" w:date="2020-10-01T15:26:00Z"/>
        </w:trPr>
        <w:tc>
          <w:tcPr>
            <w:tcW w:w="3691" w:type="dxa"/>
            <w:tcBorders>
              <w:top w:val="single" w:sz="4" w:space="0" w:color="auto"/>
              <w:left w:val="single" w:sz="4" w:space="0" w:color="auto"/>
              <w:bottom w:val="single" w:sz="4" w:space="0" w:color="auto"/>
              <w:right w:val="single" w:sz="4" w:space="0" w:color="auto"/>
            </w:tcBorders>
          </w:tcPr>
          <w:p w14:paraId="46F1A4AE" w14:textId="7944EFC0" w:rsidR="00C85643" w:rsidRPr="0085655A" w:rsidDel="00DB5F0E" w:rsidRDefault="00C85643" w:rsidP="001741C0">
            <w:pPr>
              <w:pStyle w:val="Tabletext"/>
              <w:rPr>
                <w:ins w:id="612" w:author="Windows 사용자" w:date="2020-06-02T14:28:00Z"/>
                <w:del w:id="613" w:author="LANDI Michele (C.C.)" w:date="2020-10-01T15:26:00Z"/>
              </w:rPr>
            </w:pPr>
            <w:ins w:id="614" w:author="Windows 사용자" w:date="2020-06-02T14:28:00Z">
              <w:del w:id="615" w:author="LANDI Michele (C.C.)" w:date="2020-10-01T15:26:00Z">
                <w:r w:rsidDel="00DB5F0E">
                  <w:delText>IMMEDIATE ACTION</w:delText>
                </w:r>
              </w:del>
            </w:ins>
          </w:p>
        </w:tc>
        <w:tc>
          <w:tcPr>
            <w:tcW w:w="6520" w:type="dxa"/>
            <w:tcBorders>
              <w:top w:val="single" w:sz="4" w:space="0" w:color="auto"/>
              <w:left w:val="single" w:sz="4" w:space="0" w:color="auto"/>
              <w:bottom w:val="single" w:sz="4" w:space="0" w:color="auto"/>
              <w:right w:val="single" w:sz="4" w:space="0" w:color="auto"/>
            </w:tcBorders>
          </w:tcPr>
          <w:p w14:paraId="3F4772F7" w14:textId="068B980B" w:rsidR="00C85643" w:rsidRPr="0063013F" w:rsidDel="00DB5F0E" w:rsidRDefault="00C85643" w:rsidP="001741C0">
            <w:pPr>
              <w:pStyle w:val="Tabletext"/>
              <w:rPr>
                <w:ins w:id="616" w:author="Windows 사용자" w:date="2020-06-02T14:28:00Z"/>
                <w:del w:id="617" w:author="LANDI Michele (C.C.)" w:date="2020-10-01T15:26:00Z"/>
              </w:rPr>
            </w:pPr>
            <w:ins w:id="618" w:author="Windows 사용자" w:date="2020-06-02T14:28:00Z">
              <w:del w:id="619" w:author="LANDI Michele (C.C.)" w:date="2020-10-01T15:26:00Z">
                <w:r w:rsidDel="00DB5F0E">
                  <w:delText>To react quickly to a situation.</w:delText>
                </w:r>
              </w:del>
            </w:ins>
          </w:p>
        </w:tc>
      </w:tr>
      <w:tr w:rsidR="00C85643" w:rsidRPr="0063013F" w14:paraId="06BFC7AA" w14:textId="77777777"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51E58A57" w14:textId="77777777" w:rsidR="00C85643" w:rsidRPr="0085655A" w:rsidRDefault="00C85643" w:rsidP="001741C0">
            <w:pPr>
              <w:pStyle w:val="Tabletext"/>
            </w:pPr>
            <w:r w:rsidRPr="0085655A">
              <w:t>I REPEAT</w:t>
            </w:r>
          </w:p>
        </w:tc>
        <w:tc>
          <w:tcPr>
            <w:tcW w:w="6520" w:type="dxa"/>
            <w:tcBorders>
              <w:top w:val="single" w:sz="4" w:space="0" w:color="auto"/>
              <w:left w:val="single" w:sz="4" w:space="0" w:color="auto"/>
              <w:bottom w:val="single" w:sz="4" w:space="0" w:color="auto"/>
              <w:right w:val="single" w:sz="4" w:space="0" w:color="auto"/>
            </w:tcBorders>
          </w:tcPr>
          <w:p w14:paraId="6DF90EF5" w14:textId="77777777" w:rsidR="00C85643" w:rsidRPr="0063013F" w:rsidRDefault="00C85643" w:rsidP="001741C0">
            <w:pPr>
              <w:pStyle w:val="Tabletext"/>
            </w:pPr>
            <w:r w:rsidRPr="0063013F">
              <w:t>I will state my message again</w:t>
            </w:r>
          </w:p>
        </w:tc>
      </w:tr>
      <w:tr w:rsidR="00C85643" w:rsidRPr="0063013F" w14:paraId="6923E085" w14:textId="77777777"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065B8593" w14:textId="77777777" w:rsidR="00C85643" w:rsidRPr="0085655A" w:rsidRDefault="00C85643" w:rsidP="001741C0">
            <w:pPr>
              <w:pStyle w:val="Tabletext"/>
            </w:pPr>
            <w:r w:rsidRPr="0085655A">
              <w:t>I SPELL</w:t>
            </w:r>
          </w:p>
        </w:tc>
        <w:tc>
          <w:tcPr>
            <w:tcW w:w="6520" w:type="dxa"/>
            <w:tcBorders>
              <w:top w:val="single" w:sz="4" w:space="0" w:color="auto"/>
              <w:left w:val="single" w:sz="4" w:space="0" w:color="auto"/>
              <w:bottom w:val="single" w:sz="4" w:space="0" w:color="auto"/>
              <w:right w:val="single" w:sz="4" w:space="0" w:color="auto"/>
            </w:tcBorders>
          </w:tcPr>
          <w:p w14:paraId="00201074" w14:textId="77777777" w:rsidR="00C85643" w:rsidRPr="0063013F" w:rsidRDefault="00C85643" w:rsidP="001741C0">
            <w:pPr>
              <w:pStyle w:val="Tabletext"/>
            </w:pPr>
            <w:r w:rsidRPr="0063013F">
              <w:t>Phonetic spelling follows</w:t>
            </w:r>
          </w:p>
        </w:tc>
      </w:tr>
      <w:tr w:rsidR="00C85643" w:rsidRPr="0063013F" w:rsidDel="00DB5F0E" w14:paraId="0CC41452" w14:textId="5873FDAC" w:rsidTr="001741C0">
        <w:trPr>
          <w:trHeight w:val="64"/>
          <w:ins w:id="620" w:author="Windows 사용자" w:date="2020-06-02T14:28:00Z"/>
          <w:del w:id="621" w:author="LANDI Michele (C.C.)" w:date="2020-10-01T15:26:00Z"/>
        </w:trPr>
        <w:tc>
          <w:tcPr>
            <w:tcW w:w="3691" w:type="dxa"/>
            <w:tcBorders>
              <w:top w:val="single" w:sz="4" w:space="0" w:color="auto"/>
              <w:left w:val="single" w:sz="4" w:space="0" w:color="auto"/>
              <w:bottom w:val="single" w:sz="4" w:space="0" w:color="auto"/>
              <w:right w:val="single" w:sz="4" w:space="0" w:color="auto"/>
            </w:tcBorders>
          </w:tcPr>
          <w:p w14:paraId="05626CA8" w14:textId="1E36B373" w:rsidR="00C85643" w:rsidRPr="0085655A" w:rsidDel="00DB5F0E" w:rsidRDefault="00C85643" w:rsidP="001741C0">
            <w:pPr>
              <w:pStyle w:val="Tabletext"/>
              <w:rPr>
                <w:ins w:id="622" w:author="Windows 사용자" w:date="2020-06-02T14:28:00Z"/>
                <w:del w:id="623" w:author="LANDI Michele (C.C.)" w:date="2020-10-01T15:26:00Z"/>
              </w:rPr>
            </w:pPr>
            <w:ins w:id="624" w:author="Windows 사용자" w:date="2020-06-02T14:28:00Z">
              <w:del w:id="625" w:author="LANDI Michele (C.C.)" w:date="2020-10-01T15:26:00Z">
                <w:r w:rsidDel="00DB5F0E">
                  <w:delText>LAST LINE</w:delText>
                </w:r>
              </w:del>
            </w:ins>
          </w:p>
        </w:tc>
        <w:tc>
          <w:tcPr>
            <w:tcW w:w="6520" w:type="dxa"/>
            <w:tcBorders>
              <w:top w:val="single" w:sz="4" w:space="0" w:color="auto"/>
              <w:left w:val="single" w:sz="4" w:space="0" w:color="auto"/>
              <w:bottom w:val="single" w:sz="4" w:space="0" w:color="auto"/>
              <w:right w:val="single" w:sz="4" w:space="0" w:color="auto"/>
            </w:tcBorders>
          </w:tcPr>
          <w:p w14:paraId="2BEF0CA0" w14:textId="0E75CE32" w:rsidR="00C85643" w:rsidRPr="0063013F" w:rsidDel="00DB5F0E" w:rsidRDefault="00C85643">
            <w:pPr>
              <w:pStyle w:val="Tabletext"/>
              <w:ind w:left="0" w:firstLineChars="50" w:firstLine="100"/>
              <w:rPr>
                <w:ins w:id="626" w:author="Windows 사용자" w:date="2020-06-02T14:28:00Z"/>
                <w:del w:id="627" w:author="LANDI Michele (C.C.)" w:date="2020-10-01T15:26:00Z"/>
              </w:rPr>
              <w:pPrChange w:id="628" w:author="Windows 사용자" w:date="2020-06-02T14:28:00Z">
                <w:pPr>
                  <w:pStyle w:val="Tabletext"/>
                </w:pPr>
              </w:pPrChange>
            </w:pPr>
            <w:ins w:id="629" w:author="Windows 사용자" w:date="2020-06-02T14:28:00Z">
              <w:del w:id="630" w:author="LANDI Michele (C.C.)" w:date="2020-10-01T15:26:00Z">
                <w:r w:rsidDel="00DB5F0E">
                  <w:delText>Mooring lines are released except the final line needed to hold the vessel.</w:delText>
                </w:r>
              </w:del>
            </w:ins>
          </w:p>
        </w:tc>
      </w:tr>
      <w:tr w:rsidR="00C85643" w:rsidRPr="0063013F" w:rsidDel="00DB5F0E" w14:paraId="548EB6AE" w14:textId="036BDB2C" w:rsidTr="001741C0">
        <w:trPr>
          <w:trHeight w:val="64"/>
          <w:ins w:id="631" w:author="Windows 사용자" w:date="2020-06-02T14:28:00Z"/>
          <w:del w:id="632" w:author="LANDI Michele (C.C.)" w:date="2020-10-01T15:26:00Z"/>
        </w:trPr>
        <w:tc>
          <w:tcPr>
            <w:tcW w:w="3691" w:type="dxa"/>
            <w:tcBorders>
              <w:top w:val="single" w:sz="4" w:space="0" w:color="auto"/>
              <w:left w:val="single" w:sz="4" w:space="0" w:color="auto"/>
              <w:bottom w:val="single" w:sz="4" w:space="0" w:color="auto"/>
              <w:right w:val="single" w:sz="4" w:space="0" w:color="auto"/>
            </w:tcBorders>
          </w:tcPr>
          <w:p w14:paraId="3D0F41EC" w14:textId="2EBAB56D" w:rsidR="00C85643" w:rsidRPr="0085655A" w:rsidDel="00DB5F0E" w:rsidRDefault="00C85643" w:rsidP="001741C0">
            <w:pPr>
              <w:pStyle w:val="Tabletext"/>
              <w:rPr>
                <w:ins w:id="633" w:author="Windows 사용자" w:date="2020-06-02T14:28:00Z"/>
                <w:del w:id="634" w:author="LANDI Michele (C.C.)" w:date="2020-10-01T15:26:00Z"/>
              </w:rPr>
            </w:pPr>
            <w:ins w:id="635" w:author="Windows 사용자" w:date="2020-06-02T14:28:00Z">
              <w:del w:id="636" w:author="LANDI Michele (C.C.)" w:date="2020-10-01T15:26:00Z">
                <w:r w:rsidDel="00DB5F0E">
                  <w:delText>(</w:delText>
                </w:r>
                <w:r w:rsidRPr="00F27B6B" w:rsidDel="00DB5F0E">
                  <w:delText>AtoN</w:delText>
                </w:r>
                <w:r w:rsidDel="00DB5F0E">
                  <w:delText>)</w:delText>
                </w:r>
                <w:r w:rsidRPr="00F27B6B" w:rsidDel="00DB5F0E">
                  <w:delText xml:space="preserve"> MISSING</w:delText>
                </w:r>
              </w:del>
            </w:ins>
          </w:p>
        </w:tc>
        <w:tc>
          <w:tcPr>
            <w:tcW w:w="6520" w:type="dxa"/>
            <w:tcBorders>
              <w:top w:val="single" w:sz="4" w:space="0" w:color="auto"/>
              <w:left w:val="single" w:sz="4" w:space="0" w:color="auto"/>
              <w:bottom w:val="single" w:sz="4" w:space="0" w:color="auto"/>
              <w:right w:val="single" w:sz="4" w:space="0" w:color="auto"/>
            </w:tcBorders>
          </w:tcPr>
          <w:p w14:paraId="0D60C5BE" w14:textId="3FFA6119" w:rsidR="00C85643" w:rsidRPr="0063013F" w:rsidDel="00DB5F0E" w:rsidRDefault="00C85643" w:rsidP="001741C0">
            <w:pPr>
              <w:pStyle w:val="Tabletext"/>
              <w:rPr>
                <w:ins w:id="637" w:author="Windows 사용자" w:date="2020-06-02T14:28:00Z"/>
                <w:del w:id="638" w:author="LANDI Michele (C.C.)" w:date="2020-10-01T15:26:00Z"/>
              </w:rPr>
            </w:pPr>
            <w:ins w:id="639" w:author="Windows 사용자" w:date="2020-06-02T14:28:00Z">
              <w:del w:id="640" w:author="LANDI Michele (C.C.)" w:date="2020-10-01T15:26:00Z">
                <w:r w:rsidDel="00DB5F0E">
                  <w:delText>(</w:delText>
                </w:r>
                <w:r w:rsidRPr="00F27B6B" w:rsidDel="00DB5F0E">
                  <w:delText>AtoN</w:delText>
                </w:r>
                <w:r w:rsidDel="00DB5F0E">
                  <w:delText>)</w:delText>
                </w:r>
                <w:r w:rsidRPr="00F27B6B" w:rsidDel="00DB5F0E">
                  <w:delText xml:space="preserve"> completely absent from position</w:delText>
                </w:r>
              </w:del>
            </w:ins>
          </w:p>
        </w:tc>
      </w:tr>
      <w:tr w:rsidR="00C85643" w:rsidRPr="0063013F" w14:paraId="3A60C111" w14:textId="77777777"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206938DE" w14:textId="77777777" w:rsidR="00C85643" w:rsidRPr="0085655A" w:rsidRDefault="00C85643" w:rsidP="001741C0">
            <w:pPr>
              <w:pStyle w:val="Tabletext"/>
            </w:pPr>
            <w:r w:rsidRPr="0085655A">
              <w:t>MAINTAIN</w:t>
            </w:r>
          </w:p>
        </w:tc>
        <w:tc>
          <w:tcPr>
            <w:tcW w:w="6520" w:type="dxa"/>
            <w:tcBorders>
              <w:top w:val="single" w:sz="4" w:space="0" w:color="auto"/>
              <w:left w:val="single" w:sz="4" w:space="0" w:color="auto"/>
              <w:bottom w:val="single" w:sz="4" w:space="0" w:color="auto"/>
              <w:right w:val="single" w:sz="4" w:space="0" w:color="auto"/>
            </w:tcBorders>
          </w:tcPr>
          <w:p w14:paraId="7FB769BF" w14:textId="77777777" w:rsidR="00C85643" w:rsidRPr="0063013F" w:rsidRDefault="00C85643" w:rsidP="001741C0">
            <w:pPr>
              <w:pStyle w:val="Tabletext"/>
            </w:pPr>
            <w:r w:rsidRPr="0063013F">
              <w:t>Continue in accordance with the condition(s) specified or in its literal sense, eg “Maintain your course”</w:t>
            </w:r>
          </w:p>
        </w:tc>
      </w:tr>
      <w:tr w:rsidR="00C85643" w:rsidRPr="0063013F" w14:paraId="15195106" w14:textId="77777777"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2CDB8C9B" w14:textId="68812A00" w:rsidR="00C85643" w:rsidRPr="00124DE1" w:rsidRDefault="00C85643" w:rsidP="00124DE1">
            <w:pPr>
              <w:pStyle w:val="Tabletext"/>
              <w:rPr>
                <w:highlight w:val="yellow"/>
                <w:rPrChange w:id="641" w:author="3070" w:date="2020-06-17T11:56:00Z">
                  <w:rPr/>
                </w:rPrChange>
              </w:rPr>
            </w:pPr>
            <w:r w:rsidRPr="00124DE1">
              <w:rPr>
                <w:highlight w:val="yellow"/>
                <w:rPrChange w:id="642" w:author="3070" w:date="2020-06-17T11:56:00Z">
                  <w:rPr/>
                </w:rPrChange>
              </w:rPr>
              <w:t>N</w:t>
            </w:r>
            <w:ins w:id="643" w:author="3070" w:date="2020-06-17T11:56:00Z">
              <w:r w:rsidR="00124DE1" w:rsidRPr="00124DE1">
                <w:rPr>
                  <w:highlight w:val="yellow"/>
                  <w:rPrChange w:id="644" w:author="3070" w:date="2020-06-17T11:56:00Z">
                    <w:rPr/>
                  </w:rPrChange>
                </w:rPr>
                <w:t>O</w:t>
              </w:r>
            </w:ins>
            <w:del w:id="645" w:author="3070" w:date="2020-06-17T11:56:00Z">
              <w:r w:rsidRPr="00124DE1" w:rsidDel="00124DE1">
                <w:rPr>
                  <w:highlight w:val="yellow"/>
                  <w:rPrChange w:id="646" w:author="3070" w:date="2020-06-17T11:56:00Z">
                    <w:rPr/>
                  </w:rPrChange>
                </w:rPr>
                <w:delText>EGATIVE</w:delText>
              </w:r>
            </w:del>
          </w:p>
        </w:tc>
        <w:tc>
          <w:tcPr>
            <w:tcW w:w="6520" w:type="dxa"/>
            <w:tcBorders>
              <w:top w:val="single" w:sz="4" w:space="0" w:color="auto"/>
              <w:left w:val="single" w:sz="4" w:space="0" w:color="auto"/>
              <w:bottom w:val="single" w:sz="4" w:space="0" w:color="auto"/>
              <w:right w:val="single" w:sz="4" w:space="0" w:color="auto"/>
            </w:tcBorders>
          </w:tcPr>
          <w:p w14:paraId="7DADF191" w14:textId="77777777" w:rsidR="00C85643" w:rsidRPr="0063013F" w:rsidRDefault="00C85643" w:rsidP="001741C0">
            <w:pPr>
              <w:pStyle w:val="Tabletext"/>
            </w:pPr>
            <w:r w:rsidRPr="00124DE1">
              <w:rPr>
                <w:highlight w:val="yellow"/>
                <w:rPrChange w:id="647" w:author="3070" w:date="2020-06-17T11:56:00Z">
                  <w:rPr/>
                </w:rPrChange>
              </w:rPr>
              <w:t>“No” or “Permission is not granted” or “That is not correct”</w:t>
            </w:r>
          </w:p>
        </w:tc>
      </w:tr>
      <w:tr w:rsidR="00C85643" w:rsidRPr="0063013F" w:rsidDel="00DB5F0E" w14:paraId="4AEB0D9F" w14:textId="75BAD34E" w:rsidTr="001741C0">
        <w:trPr>
          <w:trHeight w:val="64"/>
          <w:del w:id="648" w:author="LANDI Michele (C.C.)" w:date="2020-10-01T15:26:00Z"/>
        </w:trPr>
        <w:tc>
          <w:tcPr>
            <w:tcW w:w="3691" w:type="dxa"/>
            <w:tcBorders>
              <w:top w:val="single" w:sz="4" w:space="0" w:color="auto"/>
              <w:left w:val="single" w:sz="4" w:space="0" w:color="auto"/>
              <w:bottom w:val="single" w:sz="4" w:space="0" w:color="auto"/>
              <w:right w:val="single" w:sz="4" w:space="0" w:color="auto"/>
            </w:tcBorders>
          </w:tcPr>
          <w:p w14:paraId="074604B6" w14:textId="00C3B385" w:rsidR="00C85643" w:rsidRPr="0085655A" w:rsidDel="00DB5F0E" w:rsidRDefault="00C85643" w:rsidP="00F77775">
            <w:pPr>
              <w:pStyle w:val="Tabletext"/>
              <w:rPr>
                <w:del w:id="649" w:author="LANDI Michele (C.C.)" w:date="2020-10-01T15:26:00Z"/>
              </w:rPr>
            </w:pPr>
            <w:del w:id="650" w:author="LANDI Michele (C.C.)" w:date="2020-10-01T15:26:00Z">
              <w:r w:rsidRPr="008079B4" w:rsidDel="00DB5F0E">
                <w:delText>NOT APPROVED</w:delText>
              </w:r>
            </w:del>
          </w:p>
        </w:tc>
        <w:tc>
          <w:tcPr>
            <w:tcW w:w="6520" w:type="dxa"/>
            <w:tcBorders>
              <w:top w:val="single" w:sz="4" w:space="0" w:color="auto"/>
              <w:left w:val="single" w:sz="4" w:space="0" w:color="auto"/>
              <w:bottom w:val="single" w:sz="4" w:space="0" w:color="auto"/>
              <w:right w:val="single" w:sz="4" w:space="0" w:color="auto"/>
            </w:tcBorders>
          </w:tcPr>
          <w:p w14:paraId="242F7011" w14:textId="7C30C321" w:rsidR="00C85643" w:rsidRPr="0063013F" w:rsidDel="00DB5F0E" w:rsidRDefault="00C85643" w:rsidP="00F77775">
            <w:pPr>
              <w:pStyle w:val="Tabletext"/>
              <w:rPr>
                <w:del w:id="651" w:author="LANDI Michele (C.C.)" w:date="2020-10-01T15:26:00Z"/>
              </w:rPr>
            </w:pPr>
            <w:del w:id="652" w:author="LANDI Michele (C.C.)" w:date="2020-10-01T15:26:00Z">
              <w:r w:rsidRPr="008079B4" w:rsidDel="00DB5F0E">
                <w:delText xml:space="preserve">Advising that </w:delText>
              </w:r>
              <w:r w:rsidDel="00DB5F0E">
                <w:delText xml:space="preserve">approval for </w:delText>
              </w:r>
              <w:r w:rsidRPr="008079B4" w:rsidDel="00DB5F0E">
                <w:delText xml:space="preserve">an activity has not been granted </w:delText>
              </w:r>
            </w:del>
          </w:p>
        </w:tc>
      </w:tr>
      <w:tr w:rsidR="00C85643" w:rsidRPr="0063013F" w:rsidDel="00A13F90" w14:paraId="3CD63FBB" w14:textId="27521AAF" w:rsidTr="001741C0">
        <w:trPr>
          <w:trHeight w:val="64"/>
          <w:ins w:id="653" w:author="Windows 사용자" w:date="2020-06-02T14:29:00Z"/>
          <w:del w:id="654" w:author="3070" w:date="2020-06-17T11:59:00Z"/>
        </w:trPr>
        <w:tc>
          <w:tcPr>
            <w:tcW w:w="3691" w:type="dxa"/>
            <w:tcBorders>
              <w:top w:val="single" w:sz="4" w:space="0" w:color="auto"/>
              <w:left w:val="single" w:sz="4" w:space="0" w:color="auto"/>
              <w:bottom w:val="single" w:sz="4" w:space="0" w:color="auto"/>
              <w:right w:val="single" w:sz="4" w:space="0" w:color="auto"/>
            </w:tcBorders>
          </w:tcPr>
          <w:p w14:paraId="7218F668" w14:textId="22561082" w:rsidR="00C85643" w:rsidRPr="003E34AF" w:rsidDel="00A13F90" w:rsidRDefault="00C85643" w:rsidP="001741C0">
            <w:pPr>
              <w:pStyle w:val="Tabletext"/>
              <w:rPr>
                <w:ins w:id="655" w:author="Windows 사용자" w:date="2020-06-02T14:29:00Z"/>
                <w:del w:id="656" w:author="3070" w:date="2020-06-17T11:59:00Z"/>
              </w:rPr>
            </w:pPr>
            <w:ins w:id="657" w:author="Windows 사용자" w:date="2020-06-02T14:29:00Z">
              <w:del w:id="658" w:author="3070" w:date="2020-06-17T11:59:00Z">
                <w:r w:rsidDel="00A13F90">
                  <w:delText>CCUPIED</w:delText>
                </w:r>
              </w:del>
            </w:ins>
          </w:p>
        </w:tc>
        <w:tc>
          <w:tcPr>
            <w:tcW w:w="6520" w:type="dxa"/>
            <w:tcBorders>
              <w:top w:val="single" w:sz="4" w:space="0" w:color="auto"/>
              <w:left w:val="single" w:sz="4" w:space="0" w:color="auto"/>
              <w:bottom w:val="single" w:sz="4" w:space="0" w:color="auto"/>
              <w:right w:val="single" w:sz="4" w:space="0" w:color="auto"/>
            </w:tcBorders>
          </w:tcPr>
          <w:p w14:paraId="42B1DF74" w14:textId="2D533FE9" w:rsidR="00C85643" w:rsidDel="00A13F90" w:rsidRDefault="00C85643" w:rsidP="001741C0">
            <w:pPr>
              <w:pStyle w:val="Tabletext"/>
              <w:rPr>
                <w:ins w:id="659" w:author="Windows 사용자" w:date="2020-06-02T14:29:00Z"/>
                <w:del w:id="660" w:author="3070" w:date="2020-06-17T11:59:00Z"/>
                <w:rFonts w:eastAsia="Calibri"/>
              </w:rPr>
            </w:pPr>
            <w:ins w:id="661" w:author="Windows 사용자" w:date="2020-06-02T14:29:00Z">
              <w:del w:id="662" w:author="3070" w:date="2020-06-17T11:59:00Z">
                <w:r w:rsidDel="00A13F90">
                  <w:delText>Berth or anchorage taken by another vessel</w:delText>
                </w:r>
              </w:del>
            </w:ins>
          </w:p>
        </w:tc>
      </w:tr>
      <w:tr w:rsidR="00C85643" w:rsidRPr="0063013F" w14:paraId="59E0B2F8" w14:textId="77777777"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3676779C" w14:textId="77777777" w:rsidR="00C85643" w:rsidRPr="003E34AF" w:rsidRDefault="00C85643" w:rsidP="001741C0">
            <w:pPr>
              <w:pStyle w:val="Tabletext"/>
            </w:pPr>
            <w:r w:rsidRPr="003E34AF">
              <w:t>OUT</w:t>
            </w:r>
          </w:p>
        </w:tc>
        <w:tc>
          <w:tcPr>
            <w:tcW w:w="6520" w:type="dxa"/>
            <w:tcBorders>
              <w:top w:val="single" w:sz="4" w:space="0" w:color="auto"/>
              <w:left w:val="single" w:sz="4" w:space="0" w:color="auto"/>
              <w:bottom w:val="single" w:sz="4" w:space="0" w:color="auto"/>
              <w:right w:val="single" w:sz="4" w:space="0" w:color="auto"/>
            </w:tcBorders>
          </w:tcPr>
          <w:p w14:paraId="79D77642" w14:textId="77777777" w:rsidR="00C85643" w:rsidRPr="00496BD5" w:rsidRDefault="00C85643" w:rsidP="001741C0">
            <w:pPr>
              <w:pStyle w:val="Tabletext"/>
              <w:rPr>
                <w:rFonts w:eastAsia="Calibri"/>
              </w:rPr>
            </w:pPr>
            <w:r>
              <w:rPr>
                <w:rFonts w:eastAsia="Calibri"/>
              </w:rPr>
              <w:t>End of</w:t>
            </w:r>
            <w:r w:rsidRPr="004A3754">
              <w:rPr>
                <w:rFonts w:eastAsia="Calibri"/>
              </w:rPr>
              <w:t xml:space="preserve"> transmission</w:t>
            </w:r>
            <w:r>
              <w:rPr>
                <w:rFonts w:eastAsia="Calibri"/>
              </w:rPr>
              <w:t>. No answer is required or e</w:t>
            </w:r>
            <w:r w:rsidRPr="004A3754">
              <w:rPr>
                <w:rFonts w:eastAsia="Calibri"/>
              </w:rPr>
              <w:t>xpect</w:t>
            </w:r>
            <w:r>
              <w:rPr>
                <w:rFonts w:eastAsia="Calibri"/>
              </w:rPr>
              <w:t>ed.</w:t>
            </w:r>
          </w:p>
        </w:tc>
      </w:tr>
      <w:tr w:rsidR="00C85643" w:rsidRPr="0063013F" w14:paraId="45AB5D56" w14:textId="77777777"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1C3EAAA3" w14:textId="77777777" w:rsidR="00C85643" w:rsidRPr="003E34AF" w:rsidRDefault="00C85643" w:rsidP="001741C0">
            <w:pPr>
              <w:pStyle w:val="Tabletext"/>
            </w:pPr>
            <w:r w:rsidRPr="003E34AF">
              <w:t>OVER</w:t>
            </w:r>
          </w:p>
        </w:tc>
        <w:tc>
          <w:tcPr>
            <w:tcW w:w="6520" w:type="dxa"/>
            <w:tcBorders>
              <w:top w:val="single" w:sz="4" w:space="0" w:color="auto"/>
              <w:left w:val="single" w:sz="4" w:space="0" w:color="auto"/>
              <w:bottom w:val="single" w:sz="4" w:space="0" w:color="auto"/>
              <w:right w:val="single" w:sz="4" w:space="0" w:color="auto"/>
            </w:tcBorders>
          </w:tcPr>
          <w:p w14:paraId="2B250130" w14:textId="77777777" w:rsidR="00C85643" w:rsidRPr="00496BD5" w:rsidRDefault="00C85643" w:rsidP="001741C0">
            <w:pPr>
              <w:pStyle w:val="Tabletext"/>
              <w:rPr>
                <w:rFonts w:eastAsia="Calibri"/>
              </w:rPr>
            </w:pPr>
            <w:r>
              <w:rPr>
                <w:rFonts w:eastAsia="Calibri"/>
              </w:rPr>
              <w:t>End of</w:t>
            </w:r>
            <w:r w:rsidRPr="004A3754">
              <w:rPr>
                <w:rFonts w:eastAsia="Calibri"/>
              </w:rPr>
              <w:t xml:space="preserve"> transmission</w:t>
            </w:r>
            <w:r>
              <w:rPr>
                <w:rFonts w:eastAsia="Calibri"/>
              </w:rPr>
              <w:t>. An answer is e</w:t>
            </w:r>
            <w:r w:rsidRPr="004A3754">
              <w:rPr>
                <w:rFonts w:eastAsia="Calibri"/>
              </w:rPr>
              <w:t>xpect</w:t>
            </w:r>
            <w:r>
              <w:rPr>
                <w:rFonts w:eastAsia="Calibri"/>
              </w:rPr>
              <w:t>ed.</w:t>
            </w:r>
          </w:p>
        </w:tc>
      </w:tr>
      <w:tr w:rsidR="00C85643" w:rsidRPr="0063013F" w:rsidDel="0022400A" w14:paraId="00FCFF63" w14:textId="79B416D6" w:rsidTr="00C85643">
        <w:tblPrEx>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ExChange w:id="663" w:author="Windows 사용자" w:date="2020-06-02T14:31:00Z">
            <w:tblPrEx>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Ex>
          </w:tblPrExChange>
        </w:tblPrEx>
        <w:trPr>
          <w:trHeight w:val="64"/>
          <w:del w:id="664" w:author="3070" w:date="2020-06-28T08:46:00Z"/>
          <w:trPrChange w:id="665" w:author="Windows 사용자" w:date="2020-06-02T14:31:00Z">
            <w:trPr>
              <w:trHeight w:val="64"/>
            </w:trPr>
          </w:trPrChange>
        </w:trPr>
        <w:tc>
          <w:tcPr>
            <w:tcW w:w="3691" w:type="dxa"/>
            <w:tcBorders>
              <w:top w:val="single" w:sz="4" w:space="0" w:color="auto"/>
              <w:left w:val="single" w:sz="4" w:space="0" w:color="auto"/>
              <w:bottom w:val="single" w:sz="4" w:space="0" w:color="auto"/>
              <w:right w:val="single" w:sz="4" w:space="0" w:color="auto"/>
            </w:tcBorders>
            <w:shd w:val="clear" w:color="auto" w:fill="F6B8A3" w:themeFill="background2" w:themeFillTint="66"/>
            <w:tcPrChange w:id="666" w:author="Windows 사용자" w:date="2020-06-02T14:31:00Z">
              <w:tcPr>
                <w:tcW w:w="3691" w:type="dxa"/>
                <w:tcBorders>
                  <w:top w:val="single" w:sz="4" w:space="0" w:color="auto"/>
                  <w:left w:val="single" w:sz="4" w:space="0" w:color="auto"/>
                  <w:bottom w:val="single" w:sz="4" w:space="0" w:color="auto"/>
                  <w:right w:val="single" w:sz="4" w:space="0" w:color="auto"/>
                </w:tcBorders>
              </w:tcPr>
            </w:tcPrChange>
          </w:tcPr>
          <w:p w14:paraId="5A289058" w14:textId="12FBC6A2" w:rsidR="00C85643" w:rsidRPr="00C85643" w:rsidDel="0022400A" w:rsidRDefault="00C85643" w:rsidP="004F11D6">
            <w:pPr>
              <w:pStyle w:val="Tabletext"/>
              <w:rPr>
                <w:del w:id="667" w:author="3070" w:date="2020-06-28T08:46:00Z"/>
                <w:strike/>
                <w:rPrChange w:id="668" w:author="Windows 사용자" w:date="2020-06-02T14:29:00Z">
                  <w:rPr>
                    <w:del w:id="669" w:author="3070" w:date="2020-06-28T08:46:00Z"/>
                  </w:rPr>
                </w:rPrChange>
              </w:rPr>
            </w:pPr>
            <w:del w:id="670" w:author="3070" w:date="2020-06-17T12:00:00Z">
              <w:r w:rsidRPr="00C85643" w:rsidDel="00A13F90">
                <w:rPr>
                  <w:strike/>
                  <w:rPrChange w:id="671" w:author="Windows 사용자" w:date="2020-06-02T14:29:00Z">
                    <w:rPr/>
                  </w:rPrChange>
                </w:rPr>
                <w:delText>PERMISSION</w:delText>
              </w:r>
            </w:del>
          </w:p>
        </w:tc>
        <w:tc>
          <w:tcPr>
            <w:tcW w:w="6520" w:type="dxa"/>
            <w:tcBorders>
              <w:top w:val="single" w:sz="4" w:space="0" w:color="auto"/>
              <w:left w:val="single" w:sz="4" w:space="0" w:color="auto"/>
              <w:bottom w:val="single" w:sz="4" w:space="0" w:color="auto"/>
              <w:right w:val="single" w:sz="4" w:space="0" w:color="auto"/>
            </w:tcBorders>
            <w:shd w:val="clear" w:color="auto" w:fill="F6B8A3" w:themeFill="background2" w:themeFillTint="66"/>
            <w:tcPrChange w:id="672" w:author="Windows 사용자" w:date="2020-06-02T14:31:00Z">
              <w:tcPr>
                <w:tcW w:w="6520" w:type="dxa"/>
                <w:tcBorders>
                  <w:top w:val="single" w:sz="4" w:space="0" w:color="auto"/>
                  <w:left w:val="single" w:sz="4" w:space="0" w:color="auto"/>
                  <w:bottom w:val="single" w:sz="4" w:space="0" w:color="auto"/>
                  <w:right w:val="single" w:sz="4" w:space="0" w:color="auto"/>
                </w:tcBorders>
              </w:tcPr>
            </w:tcPrChange>
          </w:tcPr>
          <w:p w14:paraId="61367395" w14:textId="5FFFF703" w:rsidR="00C85643" w:rsidRPr="00C85643" w:rsidDel="0022400A" w:rsidRDefault="00C85643" w:rsidP="004F11D6">
            <w:pPr>
              <w:pStyle w:val="Tabletext"/>
              <w:rPr>
                <w:del w:id="673" w:author="3070" w:date="2020-06-28T08:46:00Z"/>
                <w:strike/>
                <w:spacing w:val="-1"/>
                <w:rPrChange w:id="674" w:author="Windows 사용자" w:date="2020-06-02T14:29:00Z">
                  <w:rPr>
                    <w:del w:id="675" w:author="3070" w:date="2020-06-28T08:46:00Z"/>
                    <w:spacing w:val="-1"/>
                  </w:rPr>
                </w:rPrChange>
              </w:rPr>
            </w:pPr>
            <w:del w:id="676" w:author="3070" w:date="2020-06-17T12:00:00Z">
              <w:r w:rsidRPr="00C85643" w:rsidDel="00A13F90">
                <w:rPr>
                  <w:strike/>
                  <w:spacing w:val="-1"/>
                  <w:rPrChange w:id="677" w:author="Windows 사용자" w:date="2020-06-02T14:29:00Z">
                    <w:rPr>
                      <w:spacing w:val="-1"/>
                    </w:rPr>
                  </w:rPrChange>
                </w:rPr>
                <w:delText>Permission given to a vessel underway to continue to a location</w:delText>
              </w:r>
            </w:del>
          </w:p>
        </w:tc>
      </w:tr>
      <w:tr w:rsidR="00C85643" w:rsidRPr="00135FEC" w:rsidDel="00DB5F0E" w14:paraId="5BD2E2A3" w14:textId="75D17AAD" w:rsidTr="001741C0">
        <w:trPr>
          <w:trHeight w:val="64"/>
          <w:ins w:id="678" w:author="Windows 사용자" w:date="2020-06-02T14:30:00Z"/>
          <w:del w:id="679" w:author="LANDI Michele (C.C.)" w:date="2020-10-01T15:26:00Z"/>
        </w:trPr>
        <w:tc>
          <w:tcPr>
            <w:tcW w:w="3691" w:type="dxa"/>
            <w:tcBorders>
              <w:top w:val="single" w:sz="4" w:space="0" w:color="auto"/>
              <w:left w:val="single" w:sz="4" w:space="0" w:color="auto"/>
              <w:bottom w:val="single" w:sz="4" w:space="0" w:color="auto"/>
              <w:right w:val="single" w:sz="4" w:space="0" w:color="auto"/>
            </w:tcBorders>
          </w:tcPr>
          <w:p w14:paraId="56A18CA8" w14:textId="63BC4867" w:rsidR="00C85643" w:rsidRPr="003E34AF" w:rsidDel="00DB5F0E" w:rsidRDefault="00C85643" w:rsidP="001741C0">
            <w:pPr>
              <w:pStyle w:val="Tabletext"/>
              <w:rPr>
                <w:ins w:id="680" w:author="Windows 사용자" w:date="2020-06-02T14:30:00Z"/>
                <w:del w:id="681" w:author="LANDI Michele (C.C.)" w:date="2020-10-01T15:26:00Z"/>
              </w:rPr>
            </w:pPr>
            <w:ins w:id="682" w:author="Windows 사용자" w:date="2020-06-02T14:30:00Z">
              <w:del w:id="683" w:author="LANDI Michele (C.C.)" w:date="2020-10-01T15:26:00Z">
                <w:r w:rsidDel="00DB5F0E">
                  <w:delText>PROHIBITED</w:delText>
                </w:r>
              </w:del>
            </w:ins>
          </w:p>
        </w:tc>
        <w:tc>
          <w:tcPr>
            <w:tcW w:w="6520" w:type="dxa"/>
            <w:tcBorders>
              <w:top w:val="single" w:sz="4" w:space="0" w:color="auto"/>
              <w:left w:val="single" w:sz="4" w:space="0" w:color="auto"/>
              <w:bottom w:val="single" w:sz="4" w:space="0" w:color="auto"/>
              <w:right w:val="single" w:sz="4" w:space="0" w:color="auto"/>
            </w:tcBorders>
          </w:tcPr>
          <w:p w14:paraId="0E9DEE7D" w14:textId="2F15E3D0" w:rsidR="00C85643" w:rsidRPr="004A3754" w:rsidDel="00DB5F0E" w:rsidRDefault="00C85643" w:rsidP="001741C0">
            <w:pPr>
              <w:pStyle w:val="Tabletext"/>
              <w:rPr>
                <w:ins w:id="684" w:author="Windows 사용자" w:date="2020-06-02T14:30:00Z"/>
                <w:del w:id="685" w:author="LANDI Michele (C.C.)" w:date="2020-10-01T15:26:00Z"/>
                <w:rFonts w:eastAsia="Calibri"/>
              </w:rPr>
            </w:pPr>
            <w:ins w:id="686" w:author="Windows 사용자" w:date="2020-06-02T14:30:00Z">
              <w:del w:id="687" w:author="LANDI Michele (C.C.)" w:date="2020-10-01T15:26:00Z">
                <w:r w:rsidDel="00DB5F0E">
                  <w:delText>Not permitted</w:delText>
                </w:r>
              </w:del>
            </w:ins>
          </w:p>
        </w:tc>
      </w:tr>
      <w:tr w:rsidR="00C85643" w:rsidRPr="00135FEC" w:rsidDel="00DB5F0E" w14:paraId="4C44A5F3" w14:textId="00EDF8E3" w:rsidTr="001741C0">
        <w:trPr>
          <w:trHeight w:val="64"/>
          <w:ins w:id="688" w:author="Windows 사용자" w:date="2020-06-02T14:30:00Z"/>
          <w:del w:id="689" w:author="LANDI Michele (C.C.)" w:date="2020-10-01T15:26:00Z"/>
        </w:trPr>
        <w:tc>
          <w:tcPr>
            <w:tcW w:w="3691" w:type="dxa"/>
            <w:tcBorders>
              <w:top w:val="single" w:sz="4" w:space="0" w:color="auto"/>
              <w:left w:val="single" w:sz="4" w:space="0" w:color="auto"/>
              <w:bottom w:val="single" w:sz="4" w:space="0" w:color="auto"/>
              <w:right w:val="single" w:sz="4" w:space="0" w:color="auto"/>
            </w:tcBorders>
          </w:tcPr>
          <w:p w14:paraId="444D6E04" w14:textId="6BACC155" w:rsidR="00C85643" w:rsidRPr="003E34AF" w:rsidDel="00DB5F0E" w:rsidRDefault="00C85643" w:rsidP="001741C0">
            <w:pPr>
              <w:pStyle w:val="Tabletext"/>
              <w:rPr>
                <w:ins w:id="690" w:author="Windows 사용자" w:date="2020-06-02T14:30:00Z"/>
                <w:del w:id="691" w:author="LANDI Michele (C.C.)" w:date="2020-10-01T15:26:00Z"/>
              </w:rPr>
            </w:pPr>
            <w:ins w:id="692" w:author="Windows 사용자" w:date="2020-06-02T14:30:00Z">
              <w:del w:id="693" w:author="LANDI Michele (C.C.)" w:date="2020-10-01T15:26:00Z">
                <w:r w:rsidDel="00DB5F0E">
                  <w:delText>QUARANTINE</w:delText>
                </w:r>
              </w:del>
            </w:ins>
          </w:p>
        </w:tc>
        <w:tc>
          <w:tcPr>
            <w:tcW w:w="6520" w:type="dxa"/>
            <w:tcBorders>
              <w:top w:val="single" w:sz="4" w:space="0" w:color="auto"/>
              <w:left w:val="single" w:sz="4" w:space="0" w:color="auto"/>
              <w:bottom w:val="single" w:sz="4" w:space="0" w:color="auto"/>
              <w:right w:val="single" w:sz="4" w:space="0" w:color="auto"/>
            </w:tcBorders>
          </w:tcPr>
          <w:p w14:paraId="69827162" w14:textId="579B6E94" w:rsidR="00C85643" w:rsidRPr="004A3754" w:rsidDel="00DB5F0E" w:rsidRDefault="00C85643" w:rsidP="001741C0">
            <w:pPr>
              <w:pStyle w:val="Tabletext"/>
              <w:rPr>
                <w:ins w:id="694" w:author="Windows 사용자" w:date="2020-06-02T14:30:00Z"/>
                <w:del w:id="695" w:author="LANDI Michele (C.C.)" w:date="2020-10-01T15:26:00Z"/>
                <w:rFonts w:eastAsia="Calibri"/>
              </w:rPr>
            </w:pPr>
            <w:ins w:id="696" w:author="Windows 사용자" w:date="2020-06-02T14:30:00Z">
              <w:del w:id="697" w:author="LANDI Michele (C.C.)" w:date="2020-10-01T15:26:00Z">
                <w:r w:rsidDel="00DB5F0E">
                  <w:delText>When a vessel is suspected to be carrying contagious disease or health related issue is held in isolation from the shore.</w:delText>
                </w:r>
              </w:del>
            </w:ins>
          </w:p>
        </w:tc>
      </w:tr>
      <w:tr w:rsidR="00C85643" w:rsidRPr="001C30CC" w14:paraId="4D575C20" w14:textId="77777777"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04DE2DCB" w14:textId="77777777" w:rsidR="00C85643" w:rsidRPr="001C30CC" w:rsidRDefault="00C85643" w:rsidP="001741C0">
            <w:pPr>
              <w:pStyle w:val="Tabletext"/>
              <w:rPr>
                <w:highlight w:val="yellow"/>
                <w:rPrChange w:id="698" w:author="3070" w:date="2020-06-25T11:30:00Z">
                  <w:rPr/>
                </w:rPrChange>
              </w:rPr>
            </w:pPr>
            <w:r w:rsidRPr="001C30CC">
              <w:rPr>
                <w:highlight w:val="yellow"/>
                <w:rPrChange w:id="699" w:author="3070" w:date="2020-06-25T11:30:00Z">
                  <w:rPr/>
                </w:rPrChange>
              </w:rPr>
              <w:t>READ-BACK</w:t>
            </w:r>
          </w:p>
        </w:tc>
        <w:tc>
          <w:tcPr>
            <w:tcW w:w="6520" w:type="dxa"/>
            <w:tcBorders>
              <w:top w:val="single" w:sz="4" w:space="0" w:color="auto"/>
              <w:left w:val="single" w:sz="4" w:space="0" w:color="auto"/>
              <w:bottom w:val="single" w:sz="4" w:space="0" w:color="auto"/>
              <w:right w:val="single" w:sz="4" w:space="0" w:color="auto"/>
            </w:tcBorders>
          </w:tcPr>
          <w:p w14:paraId="5A8F7A65" w14:textId="6B143126" w:rsidR="00C85643" w:rsidRPr="001C30CC" w:rsidRDefault="00C85643" w:rsidP="001741C0">
            <w:pPr>
              <w:pStyle w:val="Tabletext"/>
              <w:rPr>
                <w:highlight w:val="yellow"/>
                <w:rPrChange w:id="700" w:author="3070" w:date="2020-06-25T11:30:00Z">
                  <w:rPr/>
                </w:rPrChange>
              </w:rPr>
            </w:pPr>
            <w:r w:rsidRPr="001C30CC">
              <w:rPr>
                <w:rFonts w:eastAsia="Calibri"/>
                <w:highlight w:val="yellow"/>
                <w:rPrChange w:id="701" w:author="3070" w:date="2020-06-25T11:30:00Z">
                  <w:rPr>
                    <w:rFonts w:eastAsia="Calibri"/>
                  </w:rPr>
                </w:rPrChange>
              </w:rPr>
              <w:t>Repeat all, or the specified part, of this message back to me exactly as received</w:t>
            </w:r>
            <w:ins w:id="702" w:author="3070" w:date="2020-06-25T11:29:00Z">
              <w:r w:rsidR="001C30CC" w:rsidRPr="001C30CC">
                <w:rPr>
                  <w:rFonts w:eastAsia="Calibri"/>
                  <w:highlight w:val="yellow"/>
                  <w:rPrChange w:id="703" w:author="3070" w:date="2020-06-25T11:30:00Z">
                    <w:rPr>
                      <w:rFonts w:eastAsia="Calibri"/>
                    </w:rPr>
                  </w:rPrChange>
                </w:rPr>
                <w:t xml:space="preserve"> and understood</w:t>
              </w:r>
            </w:ins>
          </w:p>
        </w:tc>
      </w:tr>
      <w:tr w:rsidR="00C85643" w:rsidRPr="00135FEC" w14:paraId="79301D22" w14:textId="77777777"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2B7613A3" w14:textId="303B9A6A" w:rsidR="00C85643" w:rsidRPr="001C30CC" w:rsidRDefault="00C85643" w:rsidP="00C54E81">
            <w:pPr>
              <w:pStyle w:val="Tabletext"/>
              <w:rPr>
                <w:highlight w:val="yellow"/>
                <w:rPrChange w:id="704" w:author="3070" w:date="2020-06-25T11:30:00Z">
                  <w:rPr/>
                </w:rPrChange>
              </w:rPr>
            </w:pPr>
            <w:r w:rsidRPr="001C30CC">
              <w:rPr>
                <w:highlight w:val="yellow"/>
                <w:rPrChange w:id="705" w:author="3070" w:date="2020-06-25T11:30:00Z">
                  <w:rPr/>
                </w:rPrChange>
              </w:rPr>
              <w:t>REPEAT</w:t>
            </w:r>
            <w:del w:id="706" w:author="3070" w:date="2020-06-25T11:30:00Z">
              <w:r w:rsidRPr="001C30CC" w:rsidDel="00C54E81">
                <w:rPr>
                  <w:highlight w:val="yellow"/>
                  <w:rPrChange w:id="707" w:author="3070" w:date="2020-06-25T11:30:00Z">
                    <w:rPr/>
                  </w:rPrChange>
                </w:rPr>
                <w:delText xml:space="preserve"> or </w:delText>
              </w:r>
            </w:del>
            <w:ins w:id="708" w:author="3070" w:date="2020-06-25T11:30:00Z">
              <w:r w:rsidR="00C54E81">
                <w:rPr>
                  <w:highlight w:val="yellow"/>
                </w:rPr>
                <w:t>/</w:t>
              </w:r>
            </w:ins>
            <w:r w:rsidRPr="001C30CC">
              <w:rPr>
                <w:highlight w:val="yellow"/>
                <w:rPrChange w:id="709" w:author="3070" w:date="2020-06-25T11:30:00Z">
                  <w:rPr/>
                </w:rPrChange>
              </w:rPr>
              <w:t>SAY AGAIN YOUR LAST</w:t>
            </w:r>
          </w:p>
        </w:tc>
        <w:tc>
          <w:tcPr>
            <w:tcW w:w="6520" w:type="dxa"/>
            <w:tcBorders>
              <w:top w:val="single" w:sz="4" w:space="0" w:color="auto"/>
              <w:left w:val="single" w:sz="4" w:space="0" w:color="auto"/>
              <w:bottom w:val="single" w:sz="4" w:space="0" w:color="auto"/>
              <w:right w:val="single" w:sz="4" w:space="0" w:color="auto"/>
            </w:tcBorders>
          </w:tcPr>
          <w:p w14:paraId="6BDC3026" w14:textId="77777777" w:rsidR="00C85643" w:rsidRPr="002965FE" w:rsidRDefault="00C85643" w:rsidP="001741C0">
            <w:pPr>
              <w:pStyle w:val="Tabletext"/>
            </w:pPr>
            <w:r w:rsidRPr="001C30CC">
              <w:rPr>
                <w:highlight w:val="yellow"/>
                <w:rPrChange w:id="710" w:author="3070" w:date="2020-06-25T11:30:00Z">
                  <w:rPr/>
                </w:rPrChange>
              </w:rPr>
              <w:t>A request to retransmit all or a portion of a transmission</w:t>
            </w:r>
          </w:p>
        </w:tc>
      </w:tr>
      <w:tr w:rsidR="00C85643" w:rsidRPr="0063013F" w14:paraId="7484CC1C" w14:textId="77777777"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45DAA0F4" w14:textId="77777777" w:rsidR="00C85643" w:rsidRPr="00C90B98" w:rsidRDefault="00C85643" w:rsidP="001741C0">
            <w:pPr>
              <w:pStyle w:val="Tabletext"/>
              <w:rPr>
                <w:highlight w:val="yellow"/>
                <w:rPrChange w:id="711" w:author="3070" w:date="2020-06-25T11:49:00Z">
                  <w:rPr/>
                </w:rPrChange>
              </w:rPr>
            </w:pPr>
            <w:r w:rsidRPr="00C90B98">
              <w:rPr>
                <w:highlight w:val="yellow"/>
                <w:rPrChange w:id="712" w:author="3070" w:date="2020-06-25T11:49:00Z">
                  <w:rPr/>
                </w:rPrChange>
              </w:rPr>
              <w:t>REPORT</w:t>
            </w:r>
          </w:p>
        </w:tc>
        <w:tc>
          <w:tcPr>
            <w:tcW w:w="6520" w:type="dxa"/>
            <w:tcBorders>
              <w:top w:val="single" w:sz="4" w:space="0" w:color="auto"/>
              <w:left w:val="single" w:sz="4" w:space="0" w:color="auto"/>
              <w:bottom w:val="single" w:sz="4" w:space="0" w:color="auto"/>
              <w:right w:val="single" w:sz="4" w:space="0" w:color="auto"/>
            </w:tcBorders>
          </w:tcPr>
          <w:p w14:paraId="6F5D975D" w14:textId="7154D9B6" w:rsidR="00C85643" w:rsidRPr="003E34AF" w:rsidRDefault="00C85643" w:rsidP="001741C0">
            <w:pPr>
              <w:pStyle w:val="Tabletext"/>
            </w:pPr>
            <w:r w:rsidRPr="00C90B98">
              <w:rPr>
                <w:rFonts w:eastAsia="Calibri"/>
                <w:highlight w:val="yellow"/>
                <w:rPrChange w:id="713" w:author="3070" w:date="2020-06-25T11:49:00Z">
                  <w:rPr>
                    <w:rFonts w:eastAsia="Calibri"/>
                  </w:rPr>
                </w:rPrChange>
              </w:rPr>
              <w:t>Pass me the following information</w:t>
            </w:r>
          </w:p>
        </w:tc>
      </w:tr>
      <w:tr w:rsidR="00C85643" w:rsidRPr="0063013F" w:rsidDel="00DB5F0E" w14:paraId="16209997" w14:textId="7C7DF96B" w:rsidTr="001741C0">
        <w:trPr>
          <w:trHeight w:val="64"/>
          <w:ins w:id="714" w:author="Windows 사용자" w:date="2020-06-02T14:31:00Z"/>
          <w:del w:id="715" w:author="LANDI Michele (C.C.)" w:date="2020-10-01T15:26:00Z"/>
        </w:trPr>
        <w:tc>
          <w:tcPr>
            <w:tcW w:w="3691" w:type="dxa"/>
            <w:tcBorders>
              <w:top w:val="single" w:sz="4" w:space="0" w:color="auto"/>
              <w:left w:val="single" w:sz="4" w:space="0" w:color="auto"/>
              <w:bottom w:val="single" w:sz="4" w:space="0" w:color="auto"/>
              <w:right w:val="single" w:sz="4" w:space="0" w:color="auto"/>
            </w:tcBorders>
          </w:tcPr>
          <w:p w14:paraId="65BF0CEE" w14:textId="5F3D0B76" w:rsidR="00C85643" w:rsidRPr="003E34AF" w:rsidDel="00DB5F0E" w:rsidRDefault="00C85643" w:rsidP="001741C0">
            <w:pPr>
              <w:pStyle w:val="Tabletext"/>
              <w:rPr>
                <w:ins w:id="716" w:author="Windows 사용자" w:date="2020-06-02T14:31:00Z"/>
                <w:del w:id="717" w:author="LANDI Michele (C.C.)" w:date="2020-10-01T15:26:00Z"/>
              </w:rPr>
            </w:pPr>
            <w:ins w:id="718" w:author="Windows 사용자" w:date="2020-06-02T14:31:00Z">
              <w:del w:id="719" w:author="LANDI Michele (C.C.)" w:date="2020-10-01T15:26:00Z">
                <w:r w:rsidDel="00DB5F0E">
                  <w:delText>REPORTING POINT</w:delText>
                </w:r>
              </w:del>
            </w:ins>
          </w:p>
        </w:tc>
        <w:tc>
          <w:tcPr>
            <w:tcW w:w="6520" w:type="dxa"/>
            <w:tcBorders>
              <w:top w:val="single" w:sz="4" w:space="0" w:color="auto"/>
              <w:left w:val="single" w:sz="4" w:space="0" w:color="auto"/>
              <w:bottom w:val="single" w:sz="4" w:space="0" w:color="auto"/>
              <w:right w:val="single" w:sz="4" w:space="0" w:color="auto"/>
            </w:tcBorders>
          </w:tcPr>
          <w:p w14:paraId="6D5FFAAC" w14:textId="152661AD" w:rsidR="00C85643" w:rsidDel="00DB5F0E" w:rsidRDefault="00C85643" w:rsidP="001741C0">
            <w:pPr>
              <w:pStyle w:val="Tabletext"/>
              <w:rPr>
                <w:ins w:id="720" w:author="Windows 사용자" w:date="2020-06-02T14:31:00Z"/>
                <w:del w:id="721" w:author="LANDI Michele (C.C.)" w:date="2020-10-01T15:26:00Z"/>
                <w:rFonts w:eastAsia="Calibri"/>
              </w:rPr>
            </w:pPr>
            <w:ins w:id="722" w:author="Windows 사용자" w:date="2020-06-02T14:31:00Z">
              <w:del w:id="723" w:author="LANDI Michele (C.C.)" w:date="2020-10-01T15:26:00Z">
                <w:r w:rsidRPr="00426B04" w:rsidDel="00DB5F0E">
                  <w:delText>A mark or position</w:delText>
                </w:r>
                <w:r w:rsidDel="00DB5F0E">
                  <w:delText xml:space="preserve"> at which a vessel  is requi</w:delText>
                </w:r>
                <w:r w:rsidRPr="00426B04" w:rsidDel="00DB5F0E">
                  <w:delText>red to report to the local VTS</w:delText>
                </w:r>
              </w:del>
            </w:ins>
          </w:p>
        </w:tc>
      </w:tr>
      <w:tr w:rsidR="00C85643" w:rsidRPr="0063013F" w14:paraId="13EA413D" w14:textId="77777777"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25973BCB" w14:textId="77777777" w:rsidR="00C85643" w:rsidRPr="003E34AF" w:rsidRDefault="00C85643" w:rsidP="001741C0">
            <w:pPr>
              <w:pStyle w:val="Tabletext"/>
            </w:pPr>
            <w:r w:rsidRPr="003E34AF">
              <w:t>REQUEST</w:t>
            </w:r>
          </w:p>
        </w:tc>
        <w:tc>
          <w:tcPr>
            <w:tcW w:w="6520" w:type="dxa"/>
            <w:tcBorders>
              <w:top w:val="single" w:sz="4" w:space="0" w:color="auto"/>
              <w:left w:val="single" w:sz="4" w:space="0" w:color="auto"/>
              <w:bottom w:val="single" w:sz="4" w:space="0" w:color="auto"/>
              <w:right w:val="single" w:sz="4" w:space="0" w:color="auto"/>
            </w:tcBorders>
          </w:tcPr>
          <w:p w14:paraId="35DDAAB2" w14:textId="77777777" w:rsidR="00C85643" w:rsidRPr="003E34AF" w:rsidRDefault="00C85643" w:rsidP="001741C0">
            <w:pPr>
              <w:pStyle w:val="Tabletext"/>
            </w:pPr>
            <w:r>
              <w:rPr>
                <w:rFonts w:eastAsia="Calibri"/>
              </w:rPr>
              <w:t>A request for information or intentions</w:t>
            </w:r>
          </w:p>
        </w:tc>
      </w:tr>
      <w:tr w:rsidR="00C85643" w:rsidRPr="0063013F" w:rsidDel="00DB5F0E" w14:paraId="08D5B61A" w14:textId="1EED20F7" w:rsidTr="001741C0">
        <w:trPr>
          <w:trHeight w:val="64"/>
          <w:ins w:id="724" w:author="Windows 사용자" w:date="2020-06-02T14:31:00Z"/>
          <w:del w:id="725" w:author="LANDI Michele (C.C.)" w:date="2020-10-01T15:26:00Z"/>
        </w:trPr>
        <w:tc>
          <w:tcPr>
            <w:tcW w:w="3691" w:type="dxa"/>
            <w:tcBorders>
              <w:top w:val="single" w:sz="4" w:space="0" w:color="auto"/>
              <w:left w:val="single" w:sz="4" w:space="0" w:color="auto"/>
              <w:bottom w:val="single" w:sz="4" w:space="0" w:color="auto"/>
              <w:right w:val="single" w:sz="4" w:space="0" w:color="auto"/>
            </w:tcBorders>
          </w:tcPr>
          <w:p w14:paraId="652B9FF1" w14:textId="4A1FB71D" w:rsidR="00C85643" w:rsidRPr="0085655A" w:rsidDel="00DB5F0E" w:rsidRDefault="00C85643" w:rsidP="001741C0">
            <w:pPr>
              <w:pStyle w:val="Tabletext"/>
              <w:rPr>
                <w:ins w:id="726" w:author="Windows 사용자" w:date="2020-06-02T14:31:00Z"/>
                <w:del w:id="727" w:author="LANDI Michele (C.C.)" w:date="2020-10-01T15:26:00Z"/>
              </w:rPr>
            </w:pPr>
            <w:ins w:id="728" w:author="Windows 사용자" w:date="2020-06-02T14:31:00Z">
              <w:del w:id="729" w:author="LANDI Michele (C.C.)" w:date="2020-10-01T15:26:00Z">
                <w:r w:rsidDel="00DB5F0E">
                  <w:delText>RESTRICTED</w:delText>
                </w:r>
              </w:del>
            </w:ins>
          </w:p>
        </w:tc>
        <w:tc>
          <w:tcPr>
            <w:tcW w:w="6520" w:type="dxa"/>
            <w:tcBorders>
              <w:top w:val="single" w:sz="4" w:space="0" w:color="auto"/>
              <w:left w:val="single" w:sz="4" w:space="0" w:color="auto"/>
              <w:bottom w:val="single" w:sz="4" w:space="0" w:color="auto"/>
              <w:right w:val="single" w:sz="4" w:space="0" w:color="auto"/>
            </w:tcBorders>
          </w:tcPr>
          <w:p w14:paraId="55A3D2AA" w14:textId="26E449BA" w:rsidR="00C85643" w:rsidRPr="0063013F" w:rsidDel="00DB5F0E" w:rsidRDefault="00C85643" w:rsidP="001741C0">
            <w:pPr>
              <w:pStyle w:val="Tabletext"/>
              <w:rPr>
                <w:ins w:id="730" w:author="Windows 사용자" w:date="2020-06-02T14:31:00Z"/>
                <w:del w:id="731" w:author="LANDI Michele (C.C.)" w:date="2020-10-01T15:26:00Z"/>
              </w:rPr>
            </w:pPr>
            <w:ins w:id="732" w:author="Windows 사용자" w:date="2020-06-02T14:32:00Z">
              <w:del w:id="733" w:author="LANDI Michele (C.C.)" w:date="2020-10-01T15:26:00Z">
                <w:r w:rsidDel="00DB5F0E">
                  <w:delText>Permitted access to certain vessels at certain conditions</w:delText>
                </w:r>
              </w:del>
            </w:ins>
          </w:p>
        </w:tc>
      </w:tr>
      <w:tr w:rsidR="00C85643" w:rsidRPr="0063013F" w:rsidDel="00DB5F0E" w14:paraId="2D0E49E5" w14:textId="283521FB" w:rsidTr="001741C0">
        <w:trPr>
          <w:trHeight w:val="64"/>
          <w:ins w:id="734" w:author="Windows 사용자" w:date="2020-06-02T14:31:00Z"/>
          <w:del w:id="735" w:author="LANDI Michele (C.C.)" w:date="2020-10-01T15:26:00Z"/>
        </w:trPr>
        <w:tc>
          <w:tcPr>
            <w:tcW w:w="3691" w:type="dxa"/>
            <w:tcBorders>
              <w:top w:val="single" w:sz="4" w:space="0" w:color="auto"/>
              <w:left w:val="single" w:sz="4" w:space="0" w:color="auto"/>
              <w:bottom w:val="single" w:sz="4" w:space="0" w:color="auto"/>
              <w:right w:val="single" w:sz="4" w:space="0" w:color="auto"/>
            </w:tcBorders>
          </w:tcPr>
          <w:p w14:paraId="09B7BDF8" w14:textId="186C834A" w:rsidR="00C85643" w:rsidRPr="0085655A" w:rsidDel="00DB5F0E" w:rsidRDefault="00C85643" w:rsidP="001741C0">
            <w:pPr>
              <w:pStyle w:val="Tabletext"/>
              <w:rPr>
                <w:ins w:id="736" w:author="Windows 사용자" w:date="2020-06-02T14:31:00Z"/>
                <w:del w:id="737" w:author="LANDI Michele (C.C.)" w:date="2020-10-01T15:26:00Z"/>
              </w:rPr>
            </w:pPr>
            <w:ins w:id="738" w:author="Windows 사용자" w:date="2020-06-02T14:31:00Z">
              <w:del w:id="739" w:author="LANDI Michele (C.C.)" w:date="2020-10-01T15:26:00Z">
                <w:r w:rsidDel="00DB5F0E">
                  <w:delText>SAFE DISTANCE</w:delText>
                </w:r>
              </w:del>
            </w:ins>
          </w:p>
        </w:tc>
        <w:tc>
          <w:tcPr>
            <w:tcW w:w="6520" w:type="dxa"/>
            <w:tcBorders>
              <w:top w:val="single" w:sz="4" w:space="0" w:color="auto"/>
              <w:left w:val="single" w:sz="4" w:space="0" w:color="auto"/>
              <w:bottom w:val="single" w:sz="4" w:space="0" w:color="auto"/>
              <w:right w:val="single" w:sz="4" w:space="0" w:color="auto"/>
            </w:tcBorders>
          </w:tcPr>
          <w:p w14:paraId="68FF813F" w14:textId="00D5E169" w:rsidR="00C85643" w:rsidRPr="0063013F" w:rsidDel="00DB5F0E" w:rsidRDefault="00C85643" w:rsidP="001741C0">
            <w:pPr>
              <w:pStyle w:val="Tabletext"/>
              <w:rPr>
                <w:ins w:id="740" w:author="Windows 사용자" w:date="2020-06-02T14:31:00Z"/>
                <w:del w:id="741" w:author="LANDI Michele (C.C.)" w:date="2020-10-01T15:26:00Z"/>
              </w:rPr>
            </w:pPr>
            <w:ins w:id="742" w:author="Windows 사용자" w:date="2020-06-02T14:32:00Z">
              <w:del w:id="743" w:author="LANDI Michele (C.C.)" w:date="2020-10-01T15:26:00Z">
                <w:r w:rsidDel="00DB5F0E">
                  <w:delText>The minimum distance allowed to avid dangerous situations</w:delText>
                </w:r>
              </w:del>
            </w:ins>
          </w:p>
        </w:tc>
      </w:tr>
      <w:tr w:rsidR="00C85643" w:rsidRPr="0063013F" w:rsidDel="00DB5F0E" w14:paraId="60E1BA77" w14:textId="67F492AD" w:rsidTr="001741C0">
        <w:trPr>
          <w:trHeight w:val="64"/>
          <w:ins w:id="744" w:author="Windows 사용자" w:date="2020-06-02T14:31:00Z"/>
          <w:del w:id="745" w:author="LANDI Michele (C.C.)" w:date="2020-10-01T15:26:00Z"/>
        </w:trPr>
        <w:tc>
          <w:tcPr>
            <w:tcW w:w="3691" w:type="dxa"/>
            <w:tcBorders>
              <w:top w:val="single" w:sz="4" w:space="0" w:color="auto"/>
              <w:left w:val="single" w:sz="4" w:space="0" w:color="auto"/>
              <w:bottom w:val="single" w:sz="4" w:space="0" w:color="auto"/>
              <w:right w:val="single" w:sz="4" w:space="0" w:color="auto"/>
            </w:tcBorders>
          </w:tcPr>
          <w:p w14:paraId="0A961818" w14:textId="641847BD" w:rsidR="00C85643" w:rsidRPr="0085655A" w:rsidDel="00DB5F0E" w:rsidRDefault="00C85643" w:rsidP="001741C0">
            <w:pPr>
              <w:pStyle w:val="Tabletext"/>
              <w:rPr>
                <w:ins w:id="746" w:author="Windows 사용자" w:date="2020-06-02T14:31:00Z"/>
                <w:del w:id="747" w:author="LANDI Michele (C.C.)" w:date="2020-10-01T15:26:00Z"/>
              </w:rPr>
            </w:pPr>
            <w:ins w:id="748" w:author="Windows 사용자" w:date="2020-06-02T14:32:00Z">
              <w:del w:id="749" w:author="LANDI Michele (C.C.)" w:date="2020-10-01T15:26:00Z">
                <w:r w:rsidDel="00DB5F0E">
                  <w:delText>SINGLED UP</w:delText>
                </w:r>
              </w:del>
            </w:ins>
          </w:p>
        </w:tc>
        <w:tc>
          <w:tcPr>
            <w:tcW w:w="6520" w:type="dxa"/>
            <w:tcBorders>
              <w:top w:val="single" w:sz="4" w:space="0" w:color="auto"/>
              <w:left w:val="single" w:sz="4" w:space="0" w:color="auto"/>
              <w:bottom w:val="single" w:sz="4" w:space="0" w:color="auto"/>
              <w:right w:val="single" w:sz="4" w:space="0" w:color="auto"/>
            </w:tcBorders>
          </w:tcPr>
          <w:p w14:paraId="3B26F715" w14:textId="1612BD4B" w:rsidR="00C85643" w:rsidRPr="0063013F" w:rsidDel="00DB5F0E" w:rsidRDefault="00C85643" w:rsidP="001741C0">
            <w:pPr>
              <w:pStyle w:val="Tabletext"/>
              <w:rPr>
                <w:ins w:id="750" w:author="Windows 사용자" w:date="2020-06-02T14:31:00Z"/>
                <w:del w:id="751" w:author="LANDI Michele (C.C.)" w:date="2020-10-01T15:26:00Z"/>
              </w:rPr>
            </w:pPr>
            <w:ins w:id="752" w:author="Windows 사용자" w:date="2020-06-02T14:32:00Z">
              <w:del w:id="753" w:author="LANDI Michele (C.C.)" w:date="2020-10-01T15:26:00Z">
                <w:r w:rsidDel="00DB5F0E">
                  <w:delText>Mooring lines are released except the minimum needed to hold the vessel.</w:delText>
                </w:r>
              </w:del>
            </w:ins>
          </w:p>
        </w:tc>
      </w:tr>
      <w:tr w:rsidR="00C85643" w:rsidRPr="0063013F" w:rsidDel="00DB5F0E" w14:paraId="0D9CEF99" w14:textId="4DDE4423" w:rsidTr="001741C0">
        <w:trPr>
          <w:trHeight w:val="64"/>
          <w:ins w:id="754" w:author="Windows 사용자" w:date="2020-06-02T14:31:00Z"/>
          <w:del w:id="755" w:author="LANDI Michele (C.C.)" w:date="2020-10-01T15:26:00Z"/>
        </w:trPr>
        <w:tc>
          <w:tcPr>
            <w:tcW w:w="3691" w:type="dxa"/>
            <w:tcBorders>
              <w:top w:val="single" w:sz="4" w:space="0" w:color="auto"/>
              <w:left w:val="single" w:sz="4" w:space="0" w:color="auto"/>
              <w:bottom w:val="single" w:sz="4" w:space="0" w:color="auto"/>
              <w:right w:val="single" w:sz="4" w:space="0" w:color="auto"/>
            </w:tcBorders>
          </w:tcPr>
          <w:p w14:paraId="0A20B9B6" w14:textId="1F825128" w:rsidR="00C85643" w:rsidRPr="0085655A" w:rsidDel="00DB5F0E" w:rsidRDefault="00C85643" w:rsidP="001741C0">
            <w:pPr>
              <w:pStyle w:val="Tabletext"/>
              <w:rPr>
                <w:ins w:id="756" w:author="Windows 사용자" w:date="2020-06-02T14:31:00Z"/>
                <w:del w:id="757" w:author="LANDI Michele (C.C.)" w:date="2020-10-01T15:26:00Z"/>
              </w:rPr>
            </w:pPr>
            <w:ins w:id="758" w:author="Windows 사용자" w:date="2020-06-02T14:32:00Z">
              <w:del w:id="759" w:author="LANDI Michele (C.C.)" w:date="2020-10-01T15:26:00Z">
                <w:r w:rsidDel="00DB5F0E">
                  <w:delText>SPECIAL OPERATION</w:delText>
                </w:r>
              </w:del>
            </w:ins>
          </w:p>
        </w:tc>
        <w:tc>
          <w:tcPr>
            <w:tcW w:w="6520" w:type="dxa"/>
            <w:tcBorders>
              <w:top w:val="single" w:sz="4" w:space="0" w:color="auto"/>
              <w:left w:val="single" w:sz="4" w:space="0" w:color="auto"/>
              <w:bottom w:val="single" w:sz="4" w:space="0" w:color="auto"/>
              <w:right w:val="single" w:sz="4" w:space="0" w:color="auto"/>
            </w:tcBorders>
          </w:tcPr>
          <w:p w14:paraId="248140BA" w14:textId="17D12752" w:rsidR="00C85643" w:rsidRPr="0063013F" w:rsidDel="00DB5F0E" w:rsidRDefault="00C85643" w:rsidP="001741C0">
            <w:pPr>
              <w:pStyle w:val="Tabletext"/>
              <w:rPr>
                <w:ins w:id="760" w:author="Windows 사용자" w:date="2020-06-02T14:31:00Z"/>
                <w:del w:id="761" w:author="LANDI Michele (C.C.)" w:date="2020-10-01T15:26:00Z"/>
              </w:rPr>
            </w:pPr>
            <w:ins w:id="762" w:author="Windows 사용자" w:date="2020-06-02T14:32:00Z">
              <w:del w:id="763" w:author="LANDI Michele (C.C.)" w:date="2020-10-01T15:26:00Z">
                <w:r w:rsidDel="00DB5F0E">
                  <w:delText>A performance of a practical work or of something which affects the safety of navigation (e.g. d</w:delText>
                </w:r>
                <w:r w:rsidRPr="00780E4C" w:rsidDel="00DB5F0E">
                  <w:delText>ifficult tow,</w:delText>
                </w:r>
                <w:r w:rsidDel="00DB5F0E">
                  <w:delText xml:space="preserve"> </w:delText>
                </w:r>
                <w:r w:rsidRPr="00780E4C" w:rsidDel="00DB5F0E">
                  <w:delText>diver, survey, dredging, cable line laying</w:delText>
                </w:r>
                <w:r w:rsidDel="00DB5F0E">
                  <w:delText>).</w:delText>
                </w:r>
              </w:del>
            </w:ins>
          </w:p>
        </w:tc>
      </w:tr>
      <w:tr w:rsidR="00C85643" w:rsidRPr="0063013F" w14:paraId="50CE0A73" w14:textId="77777777"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1CD57B15" w14:textId="77777777" w:rsidR="00C85643" w:rsidRPr="0085655A" w:rsidRDefault="00C85643" w:rsidP="001741C0">
            <w:pPr>
              <w:pStyle w:val="Tabletext"/>
            </w:pPr>
            <w:r w:rsidRPr="0085655A">
              <w:t>STAND</w:t>
            </w:r>
            <w:r>
              <w:t xml:space="preserve"> </w:t>
            </w:r>
            <w:r w:rsidRPr="0085655A">
              <w:t>BY</w:t>
            </w:r>
          </w:p>
        </w:tc>
        <w:tc>
          <w:tcPr>
            <w:tcW w:w="6520" w:type="dxa"/>
            <w:tcBorders>
              <w:top w:val="single" w:sz="4" w:space="0" w:color="auto"/>
              <w:left w:val="single" w:sz="4" w:space="0" w:color="auto"/>
              <w:bottom w:val="single" w:sz="4" w:space="0" w:color="auto"/>
              <w:right w:val="single" w:sz="4" w:space="0" w:color="auto"/>
            </w:tcBorders>
          </w:tcPr>
          <w:p w14:paraId="44DF97C4" w14:textId="77777777" w:rsidR="00C85643" w:rsidRPr="0063013F" w:rsidRDefault="00C85643" w:rsidP="001741C0">
            <w:pPr>
              <w:pStyle w:val="Tabletext"/>
            </w:pPr>
            <w:r w:rsidRPr="0063013F">
              <w:t>Wait and I will call you</w:t>
            </w:r>
          </w:p>
        </w:tc>
      </w:tr>
      <w:tr w:rsidR="00C85643" w:rsidRPr="0063013F" w:rsidDel="00DB5F0E" w14:paraId="5421385A" w14:textId="706A6527" w:rsidTr="001741C0">
        <w:trPr>
          <w:trHeight w:val="64"/>
          <w:ins w:id="764" w:author="Windows 사용자" w:date="2020-06-02T14:32:00Z"/>
          <w:del w:id="765" w:author="LANDI Michele (C.C.)" w:date="2020-10-01T15:26:00Z"/>
        </w:trPr>
        <w:tc>
          <w:tcPr>
            <w:tcW w:w="3691" w:type="dxa"/>
            <w:tcBorders>
              <w:top w:val="single" w:sz="4" w:space="0" w:color="auto"/>
              <w:left w:val="single" w:sz="4" w:space="0" w:color="auto"/>
              <w:bottom w:val="single" w:sz="4" w:space="0" w:color="auto"/>
              <w:right w:val="single" w:sz="4" w:space="0" w:color="auto"/>
            </w:tcBorders>
          </w:tcPr>
          <w:p w14:paraId="7DE0C920" w14:textId="1A0A3D98" w:rsidR="00C85643" w:rsidRPr="0085655A" w:rsidDel="00DB5F0E" w:rsidRDefault="00C85643" w:rsidP="001741C0">
            <w:pPr>
              <w:pStyle w:val="Tabletext"/>
              <w:rPr>
                <w:ins w:id="766" w:author="Windows 사용자" w:date="2020-06-02T14:32:00Z"/>
                <w:del w:id="767" w:author="LANDI Michele (C.C.)" w:date="2020-10-01T15:26:00Z"/>
              </w:rPr>
            </w:pPr>
            <w:ins w:id="768" w:author="Windows 사용자" w:date="2020-06-02T14:32:00Z">
              <w:del w:id="769" w:author="LANDI Michele (C.C.)" w:date="2020-10-01T15:26:00Z">
                <w:r w:rsidRPr="00353D53" w:rsidDel="00DB5F0E">
                  <w:delText>STANDBY ON (channel )</w:delText>
                </w:r>
              </w:del>
            </w:ins>
          </w:p>
        </w:tc>
        <w:tc>
          <w:tcPr>
            <w:tcW w:w="6520" w:type="dxa"/>
            <w:tcBorders>
              <w:top w:val="single" w:sz="4" w:space="0" w:color="auto"/>
              <w:left w:val="single" w:sz="4" w:space="0" w:color="auto"/>
              <w:bottom w:val="single" w:sz="4" w:space="0" w:color="auto"/>
              <w:right w:val="single" w:sz="4" w:space="0" w:color="auto"/>
            </w:tcBorders>
          </w:tcPr>
          <w:p w14:paraId="3390C6A3" w14:textId="411F7F7B" w:rsidR="00C85643" w:rsidRPr="0063013F" w:rsidDel="00DB5F0E" w:rsidRDefault="00C85643" w:rsidP="001741C0">
            <w:pPr>
              <w:pStyle w:val="Tabletext"/>
              <w:rPr>
                <w:ins w:id="770" w:author="Windows 사용자" w:date="2020-06-02T14:32:00Z"/>
                <w:del w:id="771" w:author="LANDI Michele (C.C.)" w:date="2020-10-01T15:26:00Z"/>
              </w:rPr>
            </w:pPr>
            <w:ins w:id="772" w:author="Windows 사용자" w:date="2020-06-02T14:32:00Z">
              <w:del w:id="773" w:author="LANDI Michele (C.C.)" w:date="2020-10-01T15:26:00Z">
                <w:r w:rsidRPr="00353D53" w:rsidDel="00DB5F0E">
                  <w:delText xml:space="preserve">Request for a vessel to standby on a VHF channel </w:delText>
                </w:r>
              </w:del>
            </w:ins>
          </w:p>
        </w:tc>
      </w:tr>
      <w:tr w:rsidR="00C85643" w:rsidRPr="0063013F" w:rsidDel="00DB5F0E" w14:paraId="3227DADA" w14:textId="2B44014B" w:rsidTr="001741C0">
        <w:trPr>
          <w:trHeight w:val="64"/>
          <w:ins w:id="774" w:author="Windows 사용자" w:date="2020-06-02T14:32:00Z"/>
          <w:del w:id="775" w:author="LANDI Michele (C.C.)" w:date="2020-10-01T15:26:00Z"/>
        </w:trPr>
        <w:tc>
          <w:tcPr>
            <w:tcW w:w="3691" w:type="dxa"/>
            <w:tcBorders>
              <w:top w:val="single" w:sz="4" w:space="0" w:color="auto"/>
              <w:left w:val="single" w:sz="4" w:space="0" w:color="auto"/>
              <w:bottom w:val="single" w:sz="4" w:space="0" w:color="auto"/>
              <w:right w:val="single" w:sz="4" w:space="0" w:color="auto"/>
            </w:tcBorders>
          </w:tcPr>
          <w:p w14:paraId="5FEDFDCB" w14:textId="645DBE74" w:rsidR="00C85643" w:rsidRPr="0085655A" w:rsidDel="00DB5F0E" w:rsidRDefault="00C85643" w:rsidP="001741C0">
            <w:pPr>
              <w:pStyle w:val="Tabletext"/>
              <w:rPr>
                <w:ins w:id="776" w:author="Windows 사용자" w:date="2020-06-02T14:32:00Z"/>
                <w:del w:id="777" w:author="3070" w:date="2020-06-25T11:38:00Z"/>
              </w:rPr>
            </w:pPr>
            <w:moveFromRangeStart w:id="778" w:author="3070" w:date="2020-06-25T11:38:00Z" w:name="move43977525"/>
            <w:ins w:id="779" w:author="Windows 사용자" w:date="2020-06-02T14:32:00Z">
              <w:del w:id="780" w:author="3070" w:date="2020-06-25T11:38:00Z">
                <w:r w:rsidDel="00DB5F0E">
                  <w:delText>STRIKE</w:delText>
                </w:r>
              </w:del>
            </w:ins>
          </w:p>
        </w:tc>
        <w:tc>
          <w:tcPr>
            <w:tcW w:w="6520" w:type="dxa"/>
            <w:tcBorders>
              <w:top w:val="single" w:sz="4" w:space="0" w:color="auto"/>
              <w:left w:val="single" w:sz="4" w:space="0" w:color="auto"/>
              <w:bottom w:val="single" w:sz="4" w:space="0" w:color="auto"/>
              <w:right w:val="single" w:sz="4" w:space="0" w:color="auto"/>
            </w:tcBorders>
          </w:tcPr>
          <w:p w14:paraId="482E455D" w14:textId="3717E8A0" w:rsidR="00C85643" w:rsidRPr="0063013F" w:rsidDel="00DB5F0E" w:rsidRDefault="00C85643" w:rsidP="001741C0">
            <w:pPr>
              <w:pStyle w:val="Tabletext"/>
              <w:rPr>
                <w:ins w:id="781" w:author="Windows 사용자" w:date="2020-06-02T14:32:00Z"/>
                <w:del w:id="782" w:author="3070" w:date="2020-06-25T11:38:00Z"/>
              </w:rPr>
            </w:pPr>
            <w:ins w:id="783" w:author="Windows 사용자" w:date="2020-06-02T14:32:00Z">
              <w:del w:id="784" w:author="3070" w:date="2020-06-25T11:38:00Z">
                <w:r w:rsidDel="00DB5F0E">
                  <w:delText>Port services temporarily suspended due to a protest action</w:delText>
                </w:r>
              </w:del>
            </w:ins>
          </w:p>
        </w:tc>
      </w:tr>
      <w:moveFromRangeEnd w:id="778"/>
      <w:tr w:rsidR="00D96054" w:rsidRPr="0063013F" w14:paraId="369A4AD5" w14:textId="77777777" w:rsidTr="00C47EED">
        <w:trPr>
          <w:trHeight w:val="64"/>
          <w:ins w:id="785" w:author="3070" w:date="2020-06-25T11:57:00Z"/>
        </w:trPr>
        <w:tc>
          <w:tcPr>
            <w:tcW w:w="3691" w:type="dxa"/>
            <w:tcBorders>
              <w:top w:val="single" w:sz="4" w:space="0" w:color="auto"/>
              <w:left w:val="single" w:sz="4" w:space="0" w:color="auto"/>
              <w:bottom w:val="single" w:sz="4" w:space="0" w:color="auto"/>
              <w:right w:val="single" w:sz="4" w:space="0" w:color="auto"/>
            </w:tcBorders>
          </w:tcPr>
          <w:p w14:paraId="4EAEBC94" w14:textId="77777777" w:rsidR="00D96054" w:rsidRPr="00D96054" w:rsidRDefault="00D96054" w:rsidP="00C47EED">
            <w:pPr>
              <w:pStyle w:val="Tabletext"/>
              <w:rPr>
                <w:ins w:id="786" w:author="3070" w:date="2020-06-25T11:57:00Z"/>
                <w:rPrChange w:id="787" w:author="3070" w:date="2020-06-25T11:58:00Z">
                  <w:rPr>
                    <w:ins w:id="788" w:author="3070" w:date="2020-06-25T11:57:00Z"/>
                    <w:highlight w:val="yellow"/>
                  </w:rPr>
                </w:rPrChange>
              </w:rPr>
            </w:pPr>
            <w:ins w:id="789" w:author="3070" w:date="2020-06-25T11:57:00Z">
              <w:r w:rsidRPr="00D96054">
                <w:rPr>
                  <w:rPrChange w:id="790" w:author="3070" w:date="2020-06-25T11:58:00Z">
                    <w:rPr>
                      <w:highlight w:val="yellow"/>
                    </w:rPr>
                  </w:rPrChange>
                </w:rPr>
                <w:t>YES</w:t>
              </w:r>
            </w:ins>
          </w:p>
        </w:tc>
        <w:tc>
          <w:tcPr>
            <w:tcW w:w="6520" w:type="dxa"/>
            <w:tcBorders>
              <w:top w:val="single" w:sz="4" w:space="0" w:color="auto"/>
              <w:left w:val="single" w:sz="4" w:space="0" w:color="auto"/>
              <w:bottom w:val="single" w:sz="4" w:space="0" w:color="auto"/>
              <w:right w:val="single" w:sz="4" w:space="0" w:color="auto"/>
            </w:tcBorders>
          </w:tcPr>
          <w:p w14:paraId="20855854" w14:textId="5D6077FD" w:rsidR="00D96054" w:rsidRPr="00D96054" w:rsidRDefault="00D96054" w:rsidP="00D96054">
            <w:pPr>
              <w:pStyle w:val="Tabletext"/>
              <w:rPr>
                <w:ins w:id="791" w:author="3070" w:date="2020-06-25T11:57:00Z"/>
                <w:rPrChange w:id="792" w:author="3070" w:date="2020-06-25T11:58:00Z">
                  <w:rPr>
                    <w:ins w:id="793" w:author="3070" w:date="2020-06-25T11:57:00Z"/>
                    <w:highlight w:val="yellow"/>
                  </w:rPr>
                </w:rPrChange>
              </w:rPr>
            </w:pPr>
            <w:ins w:id="794" w:author="3070" w:date="2020-06-25T11:58:00Z">
              <w:r w:rsidRPr="00D96054">
                <w:rPr>
                  <w:rPrChange w:id="795" w:author="3070" w:date="2020-06-25T11:58:00Z">
                    <w:rPr>
                      <w:highlight w:val="yellow"/>
                    </w:rPr>
                  </w:rPrChange>
                </w:rPr>
                <w:t>“Yes” or “Permission is granted” or “That is correct”</w:t>
              </w:r>
            </w:ins>
          </w:p>
        </w:tc>
      </w:tr>
    </w:tbl>
    <w:p w14:paraId="0B73CC3A" w14:textId="4DF9FCEF" w:rsidR="00BD31DE" w:rsidRDefault="00BD31DE" w:rsidP="00F06234">
      <w:pPr>
        <w:pStyle w:val="BodyText"/>
        <w:rPr>
          <w:ins w:id="796" w:author="LANDI Michele (C.C.)" w:date="2020-10-01T16:00:00Z"/>
        </w:rPr>
      </w:pPr>
    </w:p>
    <w:p w14:paraId="750C13CA" w14:textId="77777777" w:rsidR="00CA6FD0" w:rsidRPr="00FF14B6" w:rsidRDefault="00CA6FD0" w:rsidP="00CA6FD0">
      <w:pPr>
        <w:pStyle w:val="Heading3"/>
        <w:rPr>
          <w:moveTo w:id="797" w:author="LANDI Michele (C.C.)" w:date="2020-10-01T16:00:00Z"/>
          <w:highlight w:val="yellow"/>
          <w:rPrChange w:id="798" w:author="3070" w:date="2020-10-13T11:57:00Z">
            <w:rPr>
              <w:moveTo w:id="799" w:author="LANDI Michele (C.C.)" w:date="2020-10-01T16:00:00Z"/>
            </w:rPr>
          </w:rPrChange>
        </w:rPr>
      </w:pPr>
      <w:moveToRangeStart w:id="800" w:author="LANDI Michele (C.C.)" w:date="2020-10-01T16:00:00Z" w:name="move52460475"/>
      <w:commentRangeStart w:id="801"/>
      <w:moveTo w:id="802" w:author="LANDI Michele (C.C.)" w:date="2020-10-01T16:00:00Z">
        <w:r w:rsidRPr="00FF14B6">
          <w:rPr>
            <w:highlight w:val="yellow"/>
            <w:rPrChange w:id="803" w:author="3070" w:date="2020-10-13T11:57:00Z">
              <w:rPr/>
            </w:rPrChange>
          </w:rPr>
          <w:t>Radio checks</w:t>
        </w:r>
      </w:moveTo>
      <w:commentRangeEnd w:id="801"/>
      <w:r w:rsidR="00FF14B6">
        <w:rPr>
          <w:rStyle w:val="CommentReference"/>
          <w:rFonts w:asciiTheme="minorHAnsi" w:eastAsiaTheme="minorEastAsia" w:hAnsiTheme="minorHAnsi" w:cstheme="minorBidi"/>
          <w:b w:val="0"/>
          <w:bCs w:val="0"/>
          <w:smallCaps w:val="0"/>
        </w:rPr>
        <w:commentReference w:id="801"/>
      </w:r>
    </w:p>
    <w:p w14:paraId="6B6017FA" w14:textId="77777777" w:rsidR="00CA6FD0" w:rsidRDefault="00CA6FD0" w:rsidP="00CA6FD0">
      <w:pPr>
        <w:pStyle w:val="BodyText"/>
        <w:rPr>
          <w:moveTo w:id="804" w:author="LANDI Michele (C.C.)" w:date="2020-10-01T16:00:00Z"/>
        </w:rPr>
      </w:pPr>
      <w:moveTo w:id="805" w:author="LANDI Michele (C.C.)" w:date="2020-10-01T16:00:00Z">
        <w:r>
          <w:t>General phrases used when replying to radio check requests:</w:t>
        </w:r>
      </w:moveTo>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Change w:id="806" w:author="LANDI Michele (C.C.)" w:date="2020-10-01T16:01:00Z">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PrChange>
      </w:tblPr>
      <w:tblGrid>
        <w:gridCol w:w="3826"/>
        <w:gridCol w:w="6365"/>
        <w:tblGridChange w:id="807">
          <w:tblGrid>
            <w:gridCol w:w="3826"/>
            <w:gridCol w:w="6365"/>
          </w:tblGrid>
        </w:tblGridChange>
      </w:tblGrid>
      <w:tr w:rsidR="00CA6FD0" w:rsidRPr="00695CE3" w14:paraId="4E8E02A4" w14:textId="77777777" w:rsidTr="00CA6FD0">
        <w:trPr>
          <w:trHeight w:val="360"/>
          <w:tblHeader/>
          <w:trPrChange w:id="808" w:author="LANDI Michele (C.C.)" w:date="2020-10-01T16:01:00Z">
            <w:trPr>
              <w:trHeight w:val="360"/>
              <w:tblHeader/>
            </w:trPr>
          </w:trPrChange>
        </w:trPr>
        <w:tc>
          <w:tcPr>
            <w:tcW w:w="1877" w:type="pct"/>
            <w:tcBorders>
              <w:bottom w:val="single" w:sz="4" w:space="0" w:color="auto"/>
            </w:tcBorders>
            <w:shd w:val="clear" w:color="auto" w:fill="D9E2F3"/>
            <w:vAlign w:val="center"/>
            <w:tcPrChange w:id="809" w:author="LANDI Michele (C.C.)" w:date="2020-10-01T16:01:00Z">
              <w:tcPr>
                <w:tcW w:w="1877" w:type="pct"/>
                <w:shd w:val="clear" w:color="auto" w:fill="D9E2F3"/>
                <w:vAlign w:val="center"/>
              </w:tcPr>
            </w:tcPrChange>
          </w:tcPr>
          <w:p w14:paraId="6084CBBA" w14:textId="77777777" w:rsidR="00CA6FD0" w:rsidRPr="00695CE3" w:rsidRDefault="00CA6FD0" w:rsidP="009C5F65">
            <w:pPr>
              <w:pStyle w:val="Tableheading"/>
              <w:rPr>
                <w:moveTo w:id="810" w:author="LANDI Michele (C.C.)" w:date="2020-10-01T16:00:00Z"/>
              </w:rPr>
            </w:pPr>
            <w:moveTo w:id="811" w:author="LANDI Michele (C.C.)" w:date="2020-10-01T16:00:00Z">
              <w:r w:rsidRPr="00695CE3">
                <w:t>Message Element</w:t>
              </w:r>
            </w:moveTo>
          </w:p>
        </w:tc>
        <w:tc>
          <w:tcPr>
            <w:tcW w:w="3123" w:type="pct"/>
            <w:tcBorders>
              <w:bottom w:val="single" w:sz="4" w:space="0" w:color="auto"/>
            </w:tcBorders>
            <w:shd w:val="clear" w:color="auto" w:fill="D9E2F3"/>
            <w:vAlign w:val="center"/>
            <w:tcPrChange w:id="812" w:author="LANDI Michele (C.C.)" w:date="2020-10-01T16:01:00Z">
              <w:tcPr>
                <w:tcW w:w="3123" w:type="pct"/>
                <w:shd w:val="clear" w:color="auto" w:fill="D9E2F3"/>
                <w:vAlign w:val="center"/>
              </w:tcPr>
            </w:tcPrChange>
          </w:tcPr>
          <w:p w14:paraId="61888CCA" w14:textId="77777777" w:rsidR="00CA6FD0" w:rsidRPr="00695CE3" w:rsidRDefault="00CA6FD0" w:rsidP="009C5F65">
            <w:pPr>
              <w:pStyle w:val="Tableheading"/>
              <w:rPr>
                <w:moveTo w:id="813" w:author="LANDI Michele (C.C.)" w:date="2020-10-01T16:00:00Z"/>
              </w:rPr>
            </w:pPr>
            <w:moveTo w:id="814" w:author="LANDI Michele (C.C.)" w:date="2020-10-01T16:00:00Z">
              <w:r w:rsidRPr="00695CE3">
                <w:t>Message Intent</w:t>
              </w:r>
            </w:moveTo>
          </w:p>
        </w:tc>
      </w:tr>
      <w:tr w:rsidR="00CA6FD0" w14:paraId="4DB5AFC9" w14:textId="77777777" w:rsidTr="00CA6FD0">
        <w:trPr>
          <w:trHeight w:val="64"/>
          <w:trPrChange w:id="815" w:author="LANDI Michele (C.C.)" w:date="2020-10-01T16:01:00Z">
            <w:trPr>
              <w:trHeight w:val="64"/>
            </w:trPr>
          </w:trPrChange>
        </w:trPr>
        <w:tc>
          <w:tcPr>
            <w:tcW w:w="1877" w:type="pct"/>
            <w:shd w:val="clear" w:color="auto" w:fill="FFFFFF" w:themeFill="background1"/>
            <w:tcPrChange w:id="816" w:author="LANDI Michele (C.C.)" w:date="2020-10-01T16:01:00Z">
              <w:tcPr>
                <w:tcW w:w="1877" w:type="pct"/>
                <w:shd w:val="clear" w:color="auto" w:fill="D4F1D3" w:themeFill="text2" w:themeFillTint="33"/>
              </w:tcPr>
            </w:tcPrChange>
          </w:tcPr>
          <w:p w14:paraId="39081E94" w14:textId="77777777" w:rsidR="00CA6FD0" w:rsidRPr="00613964" w:rsidRDefault="00CA6FD0" w:rsidP="009C5F65">
            <w:pPr>
              <w:pStyle w:val="Tabletext"/>
              <w:rPr>
                <w:moveTo w:id="817" w:author="LANDI Michele (C.C.)" w:date="2020-10-01T16:00:00Z"/>
              </w:rPr>
            </w:pPr>
            <w:moveTo w:id="818" w:author="LANDI Michele (C.C.)" w:date="2020-10-01T16:00:00Z">
              <w:r w:rsidRPr="00613964">
                <w:t>READ YOU LOUD AND CLEAR</w:t>
              </w:r>
            </w:moveTo>
          </w:p>
        </w:tc>
        <w:tc>
          <w:tcPr>
            <w:tcW w:w="3123" w:type="pct"/>
            <w:shd w:val="clear" w:color="auto" w:fill="FFFFFF" w:themeFill="background1"/>
            <w:tcPrChange w:id="819" w:author="LANDI Michele (C.C.)" w:date="2020-10-01T16:01:00Z">
              <w:tcPr>
                <w:tcW w:w="3123" w:type="pct"/>
                <w:shd w:val="clear" w:color="auto" w:fill="D4F1D3" w:themeFill="text2" w:themeFillTint="33"/>
              </w:tcPr>
            </w:tcPrChange>
          </w:tcPr>
          <w:p w14:paraId="0789D4CF" w14:textId="77777777" w:rsidR="00CA6FD0" w:rsidRPr="00613964" w:rsidRDefault="00CA6FD0" w:rsidP="009C5F65">
            <w:pPr>
              <w:pStyle w:val="Tabletext"/>
              <w:rPr>
                <w:moveTo w:id="820" w:author="LANDI Michele (C.C.)" w:date="2020-10-01T16:00:00Z"/>
              </w:rPr>
            </w:pPr>
            <w:moveTo w:id="821" w:author="LANDI Michele (C.C.)" w:date="2020-10-01T16:00:00Z">
              <w:r w:rsidRPr="00613964">
                <w:t>Information that the radio check was received loud and clear</w:t>
              </w:r>
            </w:moveTo>
          </w:p>
        </w:tc>
      </w:tr>
      <w:tr w:rsidR="00CA6FD0" w14:paraId="3D72301B" w14:textId="77777777" w:rsidTr="00CA6FD0">
        <w:trPr>
          <w:trHeight w:val="64"/>
          <w:trPrChange w:id="822" w:author="LANDI Michele (C.C.)" w:date="2020-10-01T16:01:00Z">
            <w:trPr>
              <w:trHeight w:val="64"/>
            </w:trPr>
          </w:trPrChange>
        </w:trPr>
        <w:tc>
          <w:tcPr>
            <w:tcW w:w="1877" w:type="pct"/>
            <w:shd w:val="clear" w:color="auto" w:fill="FFFFFF" w:themeFill="background1"/>
            <w:tcPrChange w:id="823" w:author="LANDI Michele (C.C.)" w:date="2020-10-01T16:01:00Z">
              <w:tcPr>
                <w:tcW w:w="1877" w:type="pct"/>
                <w:shd w:val="clear" w:color="auto" w:fill="D4F1D3" w:themeFill="text2" w:themeFillTint="33"/>
              </w:tcPr>
            </w:tcPrChange>
          </w:tcPr>
          <w:p w14:paraId="4E25A0C3" w14:textId="42D23819" w:rsidR="00CA6FD0" w:rsidRPr="00613964" w:rsidRDefault="00CA6FD0" w:rsidP="003D0040">
            <w:pPr>
              <w:pStyle w:val="Tabletext"/>
              <w:rPr>
                <w:moveTo w:id="824" w:author="LANDI Michele (C.C.)" w:date="2020-10-01T16:00:00Z"/>
                <w:caps/>
              </w:rPr>
            </w:pPr>
            <w:moveTo w:id="825" w:author="LANDI Michele (C.C.)" w:date="2020-10-01T16:00:00Z">
              <w:del w:id="826" w:author="3070" w:date="2020-10-13T12:00:00Z">
                <w:r w:rsidRPr="00613964" w:rsidDel="00FF14B6">
                  <w:rPr>
                    <w:caps/>
                  </w:rPr>
                  <w:delText>Your Transmission is weak and unreadable</w:delText>
                </w:r>
              </w:del>
            </w:moveTo>
            <w:ins w:id="827" w:author="3070" w:date="2020-10-13T12:00:00Z">
              <w:r w:rsidR="00FF14B6">
                <w:rPr>
                  <w:caps/>
                </w:rPr>
                <w:t>YOU</w:t>
              </w:r>
            </w:ins>
            <w:ins w:id="828" w:author="3070" w:date="2020-10-13T12:01:00Z">
              <w:r w:rsidR="00FF14B6">
                <w:rPr>
                  <w:caps/>
                </w:rPr>
                <w:t xml:space="preserve"> ARE </w:t>
              </w:r>
            </w:ins>
            <w:ins w:id="829" w:author="3070" w:date="2020-10-13T12:00:00Z">
              <w:r w:rsidR="00FF14B6">
                <w:rPr>
                  <w:caps/>
                </w:rPr>
                <w:t>UNREADABLE</w:t>
              </w:r>
            </w:ins>
          </w:p>
        </w:tc>
        <w:tc>
          <w:tcPr>
            <w:tcW w:w="3123" w:type="pct"/>
            <w:shd w:val="clear" w:color="auto" w:fill="FFFFFF" w:themeFill="background1"/>
            <w:tcPrChange w:id="830" w:author="LANDI Michele (C.C.)" w:date="2020-10-01T16:01:00Z">
              <w:tcPr>
                <w:tcW w:w="3123" w:type="pct"/>
                <w:shd w:val="clear" w:color="auto" w:fill="D4F1D3" w:themeFill="text2" w:themeFillTint="33"/>
              </w:tcPr>
            </w:tcPrChange>
          </w:tcPr>
          <w:p w14:paraId="14954484" w14:textId="632B4A14" w:rsidR="00CA6FD0" w:rsidRPr="00613964" w:rsidRDefault="00CA6FD0" w:rsidP="006A25EB">
            <w:pPr>
              <w:pStyle w:val="Tabletext"/>
              <w:rPr>
                <w:moveTo w:id="831" w:author="LANDI Michele (C.C.)" w:date="2020-10-01T16:00:00Z"/>
              </w:rPr>
            </w:pPr>
            <w:moveTo w:id="832" w:author="LANDI Michele (C.C.)" w:date="2020-10-01T16:00:00Z">
              <w:r w:rsidRPr="00613964">
                <w:t>Information that the message had not been received and understood</w:t>
              </w:r>
              <w:del w:id="833" w:author="LANDI Michele (C.C.)" w:date="2020-10-05T11:24:00Z">
                <w:r w:rsidRPr="00613964" w:rsidDel="006A25EB">
                  <w:delText xml:space="preserve"> (may require response as a general address to “station calling” if identity is not evident). </w:delText>
                </w:r>
              </w:del>
            </w:moveTo>
          </w:p>
        </w:tc>
      </w:tr>
      <w:tr w:rsidR="00CA6FD0" w:rsidDel="00D33C9A" w14:paraId="1BCEEA93" w14:textId="6F4380FB" w:rsidTr="00CA6FD0">
        <w:trPr>
          <w:trHeight w:val="64"/>
          <w:del w:id="834" w:author="3070" w:date="2020-10-13T11:42:00Z"/>
          <w:trPrChange w:id="835" w:author="LANDI Michele (C.C.)" w:date="2020-10-01T16:01:00Z">
            <w:trPr>
              <w:trHeight w:val="64"/>
            </w:trPr>
          </w:trPrChange>
        </w:trPr>
        <w:tc>
          <w:tcPr>
            <w:tcW w:w="1877" w:type="pct"/>
            <w:shd w:val="clear" w:color="auto" w:fill="FFFFFF" w:themeFill="background1"/>
            <w:tcPrChange w:id="836" w:author="LANDI Michele (C.C.)" w:date="2020-10-01T16:01:00Z">
              <w:tcPr>
                <w:tcW w:w="1877" w:type="pct"/>
                <w:shd w:val="clear" w:color="auto" w:fill="D4F1D3" w:themeFill="text2" w:themeFillTint="33"/>
              </w:tcPr>
            </w:tcPrChange>
          </w:tcPr>
          <w:p w14:paraId="60AC3F78" w14:textId="20EF6D07" w:rsidR="00CA6FD0" w:rsidRPr="00613964" w:rsidDel="00D33C9A" w:rsidRDefault="00CA6FD0" w:rsidP="00DC1FBF">
            <w:pPr>
              <w:pStyle w:val="Tabletext"/>
              <w:rPr>
                <w:del w:id="837" w:author="3070" w:date="2020-10-13T11:42:00Z"/>
                <w:moveTo w:id="838" w:author="LANDI Michele (C.C.)" w:date="2020-10-01T16:00:00Z"/>
              </w:rPr>
            </w:pPr>
            <w:moveTo w:id="839" w:author="LANDI Michele (C.C.)" w:date="2020-10-01T16:00:00Z">
              <w:del w:id="840" w:author="3070" w:date="2020-10-13T11:42:00Z">
                <w:r w:rsidRPr="00613964" w:rsidDel="00D33C9A">
                  <w:delText xml:space="preserve">READ YOU (signal strength eg </w:delText>
                </w:r>
              </w:del>
            </w:moveTo>
            <w:ins w:id="841" w:author="LANDI Michele (C.C.)" w:date="2020-10-05T11:36:00Z">
              <w:del w:id="842" w:author="3070" w:date="2020-10-13T11:42:00Z">
                <w:r w:rsidR="009C5F65" w:rsidDel="00D33C9A">
                  <w:delText>ONE</w:delText>
                </w:r>
              </w:del>
            </w:ins>
            <w:moveTo w:id="843" w:author="LANDI Michele (C.C.)" w:date="2020-10-01T16:00:00Z">
              <w:del w:id="844" w:author="3070" w:date="2020-10-13T11:42:00Z">
                <w:r w:rsidRPr="00613964" w:rsidDel="00D33C9A">
                  <w:delText>poor)</w:delText>
                </w:r>
              </w:del>
            </w:moveTo>
          </w:p>
        </w:tc>
        <w:tc>
          <w:tcPr>
            <w:tcW w:w="3123" w:type="pct"/>
            <w:shd w:val="clear" w:color="auto" w:fill="FFFFFF" w:themeFill="background1"/>
            <w:tcPrChange w:id="845" w:author="LANDI Michele (C.C.)" w:date="2020-10-01T16:01:00Z">
              <w:tcPr>
                <w:tcW w:w="3123" w:type="pct"/>
                <w:shd w:val="clear" w:color="auto" w:fill="D4F1D3" w:themeFill="text2" w:themeFillTint="33"/>
              </w:tcPr>
            </w:tcPrChange>
          </w:tcPr>
          <w:p w14:paraId="4B0BB942" w14:textId="1C366EC0" w:rsidR="00CA6FD0" w:rsidRPr="00613964" w:rsidDel="00D33C9A" w:rsidRDefault="00CA6FD0" w:rsidP="009C5F65">
            <w:pPr>
              <w:pStyle w:val="Tabletext"/>
              <w:rPr>
                <w:del w:id="846" w:author="3070" w:date="2020-10-13T11:42:00Z"/>
                <w:moveTo w:id="847" w:author="LANDI Michele (C.C.)" w:date="2020-10-01T16:00:00Z"/>
              </w:rPr>
            </w:pPr>
            <w:moveTo w:id="848" w:author="LANDI Michele (C.C.)" w:date="2020-10-01T16:00:00Z">
              <w:del w:id="849" w:author="3070" w:date="2020-10-13T11:42:00Z">
                <w:r w:rsidRPr="00613964" w:rsidDel="00D33C9A">
                  <w:delText xml:space="preserve">Information on the signal strength received. See table below </w:delText>
                </w:r>
              </w:del>
            </w:moveTo>
          </w:p>
        </w:tc>
      </w:tr>
      <w:tr w:rsidR="00CA6FD0" w:rsidDel="00D33C9A" w14:paraId="1263CB75" w14:textId="1D903F65" w:rsidTr="00CA6FD0">
        <w:trPr>
          <w:trHeight w:val="64"/>
          <w:del w:id="850" w:author="3070" w:date="2020-10-13T11:42:00Z"/>
          <w:trPrChange w:id="851" w:author="LANDI Michele (C.C.)" w:date="2020-10-01T16:01:00Z">
            <w:trPr>
              <w:trHeight w:val="64"/>
            </w:trPr>
          </w:trPrChange>
        </w:trPr>
        <w:tc>
          <w:tcPr>
            <w:tcW w:w="1877" w:type="pct"/>
            <w:shd w:val="clear" w:color="auto" w:fill="FFFFFF" w:themeFill="background1"/>
            <w:tcPrChange w:id="852" w:author="LANDI Michele (C.C.)" w:date="2020-10-01T16:01:00Z">
              <w:tcPr>
                <w:tcW w:w="1877" w:type="pct"/>
                <w:shd w:val="clear" w:color="auto" w:fill="D4F1D3" w:themeFill="text2" w:themeFillTint="33"/>
              </w:tcPr>
            </w:tcPrChange>
          </w:tcPr>
          <w:p w14:paraId="6C09DBD2" w14:textId="0BB81718" w:rsidR="00CA6FD0" w:rsidRPr="00613964" w:rsidDel="00D33C9A" w:rsidRDefault="00CA6FD0" w:rsidP="009C5F65">
            <w:pPr>
              <w:pStyle w:val="Tabletext"/>
              <w:rPr>
                <w:del w:id="853" w:author="3070" w:date="2020-10-13T11:42:00Z"/>
                <w:moveTo w:id="854" w:author="LANDI Michele (C.C.)" w:date="2020-10-01T16:00:00Z"/>
              </w:rPr>
            </w:pPr>
            <w:moveTo w:id="855" w:author="LANDI Michele (C.C.)" w:date="2020-10-01T16:00:00Z">
              <w:del w:id="856" w:author="3070" w:date="2020-10-13T11:42:00Z">
                <w:r w:rsidRPr="00613964" w:rsidDel="00D33C9A">
                  <w:delText>SIGNAL IS (details eg too weak)</w:delText>
                </w:r>
              </w:del>
            </w:moveTo>
          </w:p>
        </w:tc>
        <w:tc>
          <w:tcPr>
            <w:tcW w:w="3123" w:type="pct"/>
            <w:shd w:val="clear" w:color="auto" w:fill="FFFFFF" w:themeFill="background1"/>
            <w:tcPrChange w:id="857" w:author="LANDI Michele (C.C.)" w:date="2020-10-01T16:01:00Z">
              <w:tcPr>
                <w:tcW w:w="3123" w:type="pct"/>
                <w:shd w:val="clear" w:color="auto" w:fill="D4F1D3" w:themeFill="text2" w:themeFillTint="33"/>
              </w:tcPr>
            </w:tcPrChange>
          </w:tcPr>
          <w:p w14:paraId="5142FFFF" w14:textId="23DAD7A9" w:rsidR="00CA6FD0" w:rsidRPr="00613964" w:rsidDel="00D33C9A" w:rsidRDefault="00CA6FD0" w:rsidP="009C5F65">
            <w:pPr>
              <w:pStyle w:val="Tabletext"/>
              <w:rPr>
                <w:del w:id="858" w:author="3070" w:date="2020-10-13T11:42:00Z"/>
                <w:moveTo w:id="859" w:author="LANDI Michele (C.C.)" w:date="2020-10-01T16:00:00Z"/>
              </w:rPr>
            </w:pPr>
            <w:moveTo w:id="860" w:author="LANDI Michele (C.C.)" w:date="2020-10-01T16:00:00Z">
              <w:del w:id="861" w:author="3070" w:date="2020-10-13T11:42:00Z">
                <w:r w:rsidRPr="00613964" w:rsidDel="00D33C9A">
                  <w:delText>Information on the signal strength received. See table below</w:delText>
                </w:r>
              </w:del>
            </w:moveTo>
          </w:p>
        </w:tc>
      </w:tr>
      <w:tr w:rsidR="00CA6FD0" w:rsidDel="00DC1FBF" w14:paraId="5B494DDE" w14:textId="5DEBD76E" w:rsidTr="00CA6FD0">
        <w:trPr>
          <w:trHeight w:val="64"/>
          <w:del w:id="862" w:author="LANDI Michele (C.C.)" w:date="2020-10-05T11:45:00Z"/>
          <w:trPrChange w:id="863" w:author="LANDI Michele (C.C.)" w:date="2020-10-01T16:01:00Z">
            <w:trPr>
              <w:trHeight w:val="64"/>
            </w:trPr>
          </w:trPrChange>
        </w:trPr>
        <w:tc>
          <w:tcPr>
            <w:tcW w:w="1877" w:type="pct"/>
            <w:shd w:val="clear" w:color="auto" w:fill="FFFFFF" w:themeFill="background1"/>
            <w:tcPrChange w:id="864" w:author="LANDI Michele (C.C.)" w:date="2020-10-01T16:01:00Z">
              <w:tcPr>
                <w:tcW w:w="1877" w:type="pct"/>
                <w:shd w:val="clear" w:color="auto" w:fill="D4F1D3" w:themeFill="text2" w:themeFillTint="33"/>
              </w:tcPr>
            </w:tcPrChange>
          </w:tcPr>
          <w:p w14:paraId="1980F79C" w14:textId="56FCC6C3" w:rsidR="00CA6FD0" w:rsidRPr="00613964" w:rsidDel="00DC1FBF" w:rsidRDefault="00CA6FD0" w:rsidP="009C5F65">
            <w:pPr>
              <w:pStyle w:val="Tabletext"/>
              <w:rPr>
                <w:del w:id="865" w:author="LANDI Michele (C.C.)" w:date="2020-10-05T11:45:00Z"/>
                <w:moveTo w:id="866" w:author="LANDI Michele (C.C.)" w:date="2020-10-01T16:00:00Z"/>
              </w:rPr>
            </w:pPr>
            <w:moveTo w:id="867" w:author="LANDI Michele (C.C.)" w:date="2020-10-01T16:00:00Z">
              <w:del w:id="868" w:author="LANDI Michele (C.C.)" w:date="2020-10-05T11:45:00Z">
                <w:r w:rsidRPr="00613964" w:rsidDel="00DC1FBF">
                  <w:delText>(there is /I have) (a lot of /too much) NOISE</w:delText>
                </w:r>
              </w:del>
            </w:moveTo>
          </w:p>
        </w:tc>
        <w:tc>
          <w:tcPr>
            <w:tcW w:w="3123" w:type="pct"/>
            <w:shd w:val="clear" w:color="auto" w:fill="FFFFFF" w:themeFill="background1"/>
            <w:tcPrChange w:id="869" w:author="LANDI Michele (C.C.)" w:date="2020-10-01T16:01:00Z">
              <w:tcPr>
                <w:tcW w:w="3123" w:type="pct"/>
                <w:shd w:val="clear" w:color="auto" w:fill="D4F1D3" w:themeFill="text2" w:themeFillTint="33"/>
              </w:tcPr>
            </w:tcPrChange>
          </w:tcPr>
          <w:p w14:paraId="03A7E6AE" w14:textId="3A620879" w:rsidR="00CA6FD0" w:rsidRPr="00613964" w:rsidDel="00DC1FBF" w:rsidRDefault="00CA6FD0" w:rsidP="009C5F65">
            <w:pPr>
              <w:pStyle w:val="Tabletext"/>
              <w:rPr>
                <w:del w:id="870" w:author="LANDI Michele (C.C.)" w:date="2020-10-05T11:45:00Z"/>
                <w:moveTo w:id="871" w:author="LANDI Michele (C.C.)" w:date="2020-10-01T16:00:00Z"/>
              </w:rPr>
            </w:pPr>
            <w:moveTo w:id="872" w:author="LANDI Michele (C.C.)" w:date="2020-10-01T16:00:00Z">
              <w:del w:id="873" w:author="LANDI Michele (C.C.)" w:date="2020-10-05T11:45:00Z">
                <w:r w:rsidRPr="00613964" w:rsidDel="00DC1FBF">
                  <w:delText>Information to the vessel on the level of noise observed on the VHF radio</w:delText>
                </w:r>
              </w:del>
            </w:moveTo>
          </w:p>
        </w:tc>
      </w:tr>
      <w:tr w:rsidR="0088762E" w14:paraId="2139E577" w14:textId="77777777" w:rsidTr="0088762E">
        <w:trPr>
          <w:trHeight w:val="64"/>
          <w:ins w:id="874" w:author="LANDI Michele (C.C.)" w:date="2020-10-05T11:48:00Z"/>
        </w:trPr>
        <w:tc>
          <w:tcPr>
            <w:tcW w:w="1877" w:type="pct"/>
            <w:tcBorders>
              <w:top w:val="single" w:sz="4" w:space="0" w:color="auto"/>
              <w:left w:val="single" w:sz="4" w:space="0" w:color="auto"/>
              <w:bottom w:val="single" w:sz="4" w:space="0" w:color="auto"/>
              <w:right w:val="single" w:sz="4" w:space="0" w:color="auto"/>
            </w:tcBorders>
            <w:shd w:val="clear" w:color="auto" w:fill="FFFFFF" w:themeFill="background1"/>
          </w:tcPr>
          <w:p w14:paraId="77A1FB2C" w14:textId="77777777" w:rsidR="0088762E" w:rsidRPr="00613964" w:rsidRDefault="0088762E" w:rsidP="00C7695A">
            <w:pPr>
              <w:pStyle w:val="Tabletext"/>
              <w:rPr>
                <w:ins w:id="875" w:author="LANDI Michele (C.C.)" w:date="2020-10-05T11:48:00Z"/>
              </w:rPr>
            </w:pPr>
            <w:ins w:id="876" w:author="LANDI Michele (C.C.)" w:date="2020-10-05T11:48:00Z">
              <w:r w:rsidRPr="00613964">
                <w:t>HOW DO YOU READ ME</w:t>
              </w:r>
            </w:ins>
          </w:p>
        </w:tc>
        <w:tc>
          <w:tcPr>
            <w:tcW w:w="3123" w:type="pct"/>
            <w:tcBorders>
              <w:top w:val="single" w:sz="4" w:space="0" w:color="auto"/>
              <w:left w:val="single" w:sz="4" w:space="0" w:color="auto"/>
              <w:bottom w:val="single" w:sz="4" w:space="0" w:color="auto"/>
              <w:right w:val="single" w:sz="4" w:space="0" w:color="auto"/>
            </w:tcBorders>
            <w:shd w:val="clear" w:color="auto" w:fill="FFFFFF" w:themeFill="background1"/>
          </w:tcPr>
          <w:p w14:paraId="1C2DB9B4" w14:textId="77777777" w:rsidR="0088762E" w:rsidRPr="00613964" w:rsidRDefault="0088762E" w:rsidP="00C7695A">
            <w:pPr>
              <w:pStyle w:val="Tabletext"/>
              <w:rPr>
                <w:ins w:id="877" w:author="LANDI Michele (C.C.)" w:date="2020-10-05T11:48:00Z"/>
              </w:rPr>
            </w:pPr>
            <w:ins w:id="878" w:author="LANDI Michele (C.C.)" w:date="2020-10-05T11:48:00Z">
              <w:r w:rsidRPr="00613964">
                <w:t xml:space="preserve">Question to the vessel on the clarity of the VTS signal strength </w:t>
              </w:r>
            </w:ins>
          </w:p>
        </w:tc>
      </w:tr>
    </w:tbl>
    <w:p w14:paraId="263D2161" w14:textId="06FE3A5B" w:rsidR="00CA6FD0" w:rsidDel="00CA6FD0" w:rsidRDefault="00CA6FD0" w:rsidP="00CA6FD0">
      <w:pPr>
        <w:spacing w:after="200" w:line="276" w:lineRule="auto"/>
        <w:rPr>
          <w:del w:id="879" w:author="LANDI Michele (C.C.)" w:date="2020-10-01T16:01:00Z"/>
          <w:moveTo w:id="880" w:author="LANDI Michele (C.C.)" w:date="2020-10-01T16:00:00Z"/>
          <w:sz w:val="22"/>
        </w:rPr>
      </w:pPr>
    </w:p>
    <w:p w14:paraId="12365704" w14:textId="6AB1AE54" w:rsidR="00CA6FD0" w:rsidDel="00D33C9A" w:rsidRDefault="00CA6FD0" w:rsidP="00CA6FD0">
      <w:pPr>
        <w:pStyle w:val="BodyText"/>
        <w:spacing w:before="120"/>
        <w:rPr>
          <w:del w:id="881" w:author="3070" w:date="2020-10-13T11:43:00Z"/>
          <w:moveTo w:id="882" w:author="LANDI Michele (C.C.)" w:date="2020-10-01T16:00:00Z"/>
        </w:rPr>
      </w:pPr>
    </w:p>
    <w:p w14:paraId="49B4E096" w14:textId="653923BF" w:rsidR="00CA6FD0" w:rsidRPr="00695CE3" w:rsidDel="00D33C9A" w:rsidRDefault="00CA6FD0" w:rsidP="00CA6FD0">
      <w:pPr>
        <w:pStyle w:val="BodyText"/>
        <w:spacing w:before="120"/>
        <w:rPr>
          <w:del w:id="883" w:author="3070" w:date="2020-10-13T11:42:00Z"/>
          <w:moveTo w:id="884" w:author="LANDI Michele (C.C.)" w:date="2020-10-01T16:00:00Z"/>
        </w:rPr>
      </w:pPr>
      <w:commentRangeStart w:id="885"/>
      <w:commentRangeStart w:id="886"/>
      <w:moveTo w:id="887" w:author="LANDI Michele (C.C.)" w:date="2020-10-01T16:00:00Z">
        <w:del w:id="888" w:author="3070" w:date="2020-10-13T11:42:00Z">
          <w:r w:rsidRPr="00695CE3" w:rsidDel="00D33C9A">
            <w:delText>Signal strength is expressed in the following manner:</w:delText>
          </w:r>
        </w:del>
      </w:moveTo>
      <w:commentRangeEnd w:id="885"/>
      <w:del w:id="889" w:author="3070" w:date="2020-10-13T11:42:00Z">
        <w:r w:rsidR="00DC1FBF" w:rsidDel="00D33C9A">
          <w:rPr>
            <w:rStyle w:val="CommentReference"/>
          </w:rPr>
          <w:commentReference w:id="885"/>
        </w:r>
        <w:commentRangeEnd w:id="886"/>
        <w:r w:rsidR="00DC1FBF" w:rsidDel="00D33C9A">
          <w:rPr>
            <w:rStyle w:val="CommentReference"/>
          </w:rPr>
          <w:commentReference w:id="886"/>
        </w:r>
      </w:del>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Change w:id="890">
          <w:tblGrid>
            <w:gridCol w:w="3826"/>
            <w:gridCol w:w="6365"/>
          </w:tblGrid>
        </w:tblGridChange>
      </w:tblGrid>
      <w:tr w:rsidR="00CA6FD0" w:rsidRPr="00695CE3" w:rsidDel="00D33C9A" w14:paraId="29DAFF61" w14:textId="6B59D13E" w:rsidTr="009C5F65">
        <w:trPr>
          <w:trHeight w:val="360"/>
          <w:tblHeader/>
          <w:del w:id="891" w:author="3070" w:date="2020-10-13T11:42:00Z"/>
        </w:trPr>
        <w:tc>
          <w:tcPr>
            <w:tcW w:w="1877" w:type="pct"/>
            <w:shd w:val="clear" w:color="auto" w:fill="D9E2F3"/>
            <w:vAlign w:val="center"/>
          </w:tcPr>
          <w:p w14:paraId="3B18B3CF" w14:textId="5C1D534A" w:rsidR="00CA6FD0" w:rsidRPr="00695CE3" w:rsidDel="00D33C9A" w:rsidRDefault="00CA6FD0" w:rsidP="009C5F65">
            <w:pPr>
              <w:pStyle w:val="Tableheading"/>
              <w:rPr>
                <w:del w:id="892" w:author="3070" w:date="2020-10-13T11:42:00Z"/>
                <w:moveTo w:id="893" w:author="LANDI Michele (C.C.)" w:date="2020-10-01T16:00:00Z"/>
              </w:rPr>
            </w:pPr>
            <w:moveTo w:id="894" w:author="LANDI Michele (C.C.)" w:date="2020-10-01T16:00:00Z">
              <w:del w:id="895" w:author="3070" w:date="2020-10-13T11:42:00Z">
                <w:r w:rsidRPr="00695CE3" w:rsidDel="00D33C9A">
                  <w:delText>Message Element</w:delText>
                </w:r>
              </w:del>
            </w:moveTo>
          </w:p>
        </w:tc>
        <w:tc>
          <w:tcPr>
            <w:tcW w:w="3123" w:type="pct"/>
            <w:shd w:val="clear" w:color="auto" w:fill="D9E2F3"/>
            <w:vAlign w:val="center"/>
          </w:tcPr>
          <w:p w14:paraId="3DB6D375" w14:textId="6C113637" w:rsidR="00CA6FD0" w:rsidRPr="00695CE3" w:rsidDel="00D33C9A" w:rsidRDefault="00CA6FD0" w:rsidP="009C5F65">
            <w:pPr>
              <w:pStyle w:val="Tableheading"/>
              <w:rPr>
                <w:del w:id="896" w:author="3070" w:date="2020-10-13T11:42:00Z"/>
                <w:moveTo w:id="897" w:author="LANDI Michele (C.C.)" w:date="2020-10-01T16:00:00Z"/>
              </w:rPr>
            </w:pPr>
            <w:moveTo w:id="898" w:author="LANDI Michele (C.C.)" w:date="2020-10-01T16:00:00Z">
              <w:del w:id="899" w:author="3070" w:date="2020-10-13T11:42:00Z">
                <w:r w:rsidRPr="00695CE3" w:rsidDel="00D33C9A">
                  <w:delText>Message Intent</w:delText>
                </w:r>
              </w:del>
            </w:moveTo>
          </w:p>
        </w:tc>
      </w:tr>
      <w:tr w:rsidR="00CA6FD0" w:rsidDel="00D33C9A" w14:paraId="12597378" w14:textId="3393F665" w:rsidTr="00CA6FD0">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900" w:author="LANDI Michele (C.C.)" w:date="2020-10-01T16:01: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del w:id="901" w:author="3070" w:date="2020-10-13T11:42:00Z"/>
          <w:trPrChange w:id="902" w:author="LANDI Michele (C.C.)" w:date="2020-10-01T16:01:00Z">
            <w:trPr>
              <w:trHeight w:val="64"/>
            </w:trPr>
          </w:trPrChange>
        </w:trPr>
        <w:tc>
          <w:tcPr>
            <w:tcW w:w="1877" w:type="pct"/>
            <w:shd w:val="clear" w:color="auto" w:fill="FFFFFF" w:themeFill="background1"/>
            <w:tcPrChange w:id="903" w:author="LANDI Michele (C.C.)" w:date="2020-10-01T16:01:00Z">
              <w:tcPr>
                <w:tcW w:w="1877" w:type="pct"/>
                <w:shd w:val="clear" w:color="auto" w:fill="D4F1D3" w:themeFill="text2" w:themeFillTint="33"/>
              </w:tcPr>
            </w:tcPrChange>
          </w:tcPr>
          <w:p w14:paraId="5183F7D7" w14:textId="6FBD1BB3" w:rsidR="00CA6FD0" w:rsidRPr="00DC1FBF" w:rsidDel="00D33C9A" w:rsidRDefault="00CA6FD0" w:rsidP="00DC1FBF">
            <w:pPr>
              <w:pStyle w:val="Tabletext"/>
              <w:rPr>
                <w:del w:id="904" w:author="3070" w:date="2020-10-13T11:42:00Z"/>
                <w:moveTo w:id="905" w:author="LANDI Michele (C.C.)" w:date="2020-10-01T16:00:00Z"/>
                <w:highlight w:val="yellow"/>
                <w:rPrChange w:id="906" w:author="LANDI Michele (C.C.)" w:date="2020-10-05T11:39:00Z">
                  <w:rPr>
                    <w:del w:id="907" w:author="3070" w:date="2020-10-13T11:42:00Z"/>
                    <w:moveTo w:id="908" w:author="LANDI Michele (C.C.)" w:date="2020-10-01T16:00:00Z"/>
                  </w:rPr>
                </w:rPrChange>
              </w:rPr>
            </w:pPr>
            <w:moveTo w:id="909" w:author="LANDI Michele (C.C.)" w:date="2020-10-01T16:00:00Z">
              <w:del w:id="910" w:author="3070" w:date="2020-10-13T11:42:00Z">
                <w:r w:rsidRPr="00DC1FBF" w:rsidDel="00D33C9A">
                  <w:rPr>
                    <w:highlight w:val="yellow"/>
                    <w:rPrChange w:id="911" w:author="LANDI Michele (C.C.)" w:date="2020-10-05T11:39:00Z">
                      <w:rPr/>
                    </w:rPrChange>
                  </w:rPr>
                  <w:delText xml:space="preserve">UNREADABLE </w:delText>
                </w:r>
              </w:del>
            </w:moveTo>
          </w:p>
          <w:p w14:paraId="4EC7D782" w14:textId="2A3C9E7D" w:rsidR="00CA6FD0" w:rsidRPr="00DC1FBF" w:rsidDel="00D33C9A" w:rsidRDefault="00CA6FD0" w:rsidP="00DC1FBF">
            <w:pPr>
              <w:pStyle w:val="Tabletext"/>
              <w:rPr>
                <w:del w:id="912" w:author="3070" w:date="2020-10-13T11:42:00Z"/>
                <w:moveTo w:id="913" w:author="LANDI Michele (C.C.)" w:date="2020-10-01T16:00:00Z"/>
                <w:highlight w:val="yellow"/>
                <w:rPrChange w:id="914" w:author="LANDI Michele (C.C.)" w:date="2020-10-05T11:39:00Z">
                  <w:rPr>
                    <w:del w:id="915" w:author="3070" w:date="2020-10-13T11:42:00Z"/>
                    <w:moveTo w:id="916" w:author="LANDI Michele (C.C.)" w:date="2020-10-01T16:00:00Z"/>
                  </w:rPr>
                </w:rPrChange>
              </w:rPr>
            </w:pPr>
            <w:moveTo w:id="917" w:author="LANDI Michele (C.C.)" w:date="2020-10-01T16:00:00Z">
              <w:del w:id="918" w:author="3070" w:date="2020-10-13T11:42:00Z">
                <w:r w:rsidRPr="00DC1FBF" w:rsidDel="00D33C9A">
                  <w:rPr>
                    <w:highlight w:val="yellow"/>
                    <w:rPrChange w:id="919" w:author="LANDI Michele (C.C.)" w:date="2020-10-05T11:39:00Z">
                      <w:rPr/>
                    </w:rPrChange>
                  </w:rPr>
                  <w:delText xml:space="preserve">(Alternatively BAD / ONE) </w:delText>
                </w:r>
              </w:del>
            </w:moveTo>
          </w:p>
        </w:tc>
        <w:tc>
          <w:tcPr>
            <w:tcW w:w="3123" w:type="pct"/>
            <w:shd w:val="clear" w:color="auto" w:fill="FFFFFF" w:themeFill="background1"/>
            <w:tcPrChange w:id="920" w:author="LANDI Michele (C.C.)" w:date="2020-10-01T16:01:00Z">
              <w:tcPr>
                <w:tcW w:w="3123" w:type="pct"/>
                <w:shd w:val="clear" w:color="auto" w:fill="D4F1D3" w:themeFill="text2" w:themeFillTint="33"/>
              </w:tcPr>
            </w:tcPrChange>
          </w:tcPr>
          <w:p w14:paraId="63A37F59" w14:textId="6FDAAFB7" w:rsidR="00CA6FD0" w:rsidRPr="00DC1FBF" w:rsidDel="00D33C9A" w:rsidRDefault="00CA6FD0" w:rsidP="009C5F65">
            <w:pPr>
              <w:pStyle w:val="Tabletext"/>
              <w:rPr>
                <w:del w:id="921" w:author="3070" w:date="2020-10-13T11:42:00Z"/>
                <w:moveTo w:id="922" w:author="LANDI Michele (C.C.)" w:date="2020-10-01T16:00:00Z"/>
                <w:highlight w:val="yellow"/>
                <w:rPrChange w:id="923" w:author="LANDI Michele (C.C.)" w:date="2020-10-05T11:39:00Z">
                  <w:rPr>
                    <w:del w:id="924" w:author="3070" w:date="2020-10-13T11:42:00Z"/>
                    <w:moveTo w:id="925" w:author="LANDI Michele (C.C.)" w:date="2020-10-01T16:00:00Z"/>
                  </w:rPr>
                </w:rPrChange>
              </w:rPr>
            </w:pPr>
            <w:moveTo w:id="926" w:author="LANDI Michele (C.C.)" w:date="2020-10-01T16:00:00Z">
              <w:del w:id="927" w:author="3070" w:date="2020-10-13T10:23:00Z">
                <w:r w:rsidRPr="00DC1FBF" w:rsidDel="000C4AE8">
                  <w:rPr>
                    <w:highlight w:val="yellow"/>
                    <w:rPrChange w:id="928" w:author="LANDI Michele (C.C.)" w:date="2020-10-05T11:39:00Z">
                      <w:rPr/>
                    </w:rPrChange>
                  </w:rPr>
                  <w:delText>Information that the message is “unreadable”.  Alternatively may also be expressed as one (ie barely perceptible)</w:delText>
                </w:r>
              </w:del>
            </w:moveTo>
          </w:p>
        </w:tc>
      </w:tr>
      <w:tr w:rsidR="00CA6FD0" w:rsidDel="00D33C9A" w14:paraId="500281A8" w14:textId="0A69C3C2" w:rsidTr="00CA6FD0">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929" w:author="LANDI Michele (C.C.)" w:date="2020-10-01T16:01: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del w:id="930" w:author="3070" w:date="2020-10-13T11:42:00Z"/>
          <w:trPrChange w:id="931" w:author="LANDI Michele (C.C.)" w:date="2020-10-01T16:01:00Z">
            <w:trPr>
              <w:trHeight w:val="64"/>
            </w:trPr>
          </w:trPrChange>
        </w:trPr>
        <w:tc>
          <w:tcPr>
            <w:tcW w:w="1877" w:type="pct"/>
            <w:shd w:val="clear" w:color="auto" w:fill="FFFFFF" w:themeFill="background1"/>
            <w:tcPrChange w:id="932" w:author="LANDI Michele (C.C.)" w:date="2020-10-01T16:01:00Z">
              <w:tcPr>
                <w:tcW w:w="1877" w:type="pct"/>
                <w:shd w:val="clear" w:color="auto" w:fill="D4F1D3" w:themeFill="text2" w:themeFillTint="33"/>
              </w:tcPr>
            </w:tcPrChange>
          </w:tcPr>
          <w:p w14:paraId="0CAF78EC" w14:textId="5D4515B4" w:rsidR="00CA6FD0" w:rsidRPr="00DC1FBF" w:rsidDel="00D33C9A" w:rsidRDefault="00CA6FD0" w:rsidP="009C5F65">
            <w:pPr>
              <w:pStyle w:val="Tabletext"/>
              <w:rPr>
                <w:del w:id="933" w:author="3070" w:date="2020-10-13T11:42:00Z"/>
                <w:moveTo w:id="934" w:author="LANDI Michele (C.C.)" w:date="2020-10-01T16:00:00Z"/>
                <w:highlight w:val="yellow"/>
                <w:rPrChange w:id="935" w:author="LANDI Michele (C.C.)" w:date="2020-10-05T11:39:00Z">
                  <w:rPr>
                    <w:del w:id="936" w:author="3070" w:date="2020-10-13T11:42:00Z"/>
                    <w:moveTo w:id="937" w:author="LANDI Michele (C.C.)" w:date="2020-10-01T16:00:00Z"/>
                  </w:rPr>
                </w:rPrChange>
              </w:rPr>
            </w:pPr>
            <w:moveTo w:id="938" w:author="LANDI Michele (C.C.)" w:date="2020-10-01T16:00:00Z">
              <w:del w:id="939" w:author="3070" w:date="2020-10-13T11:42:00Z">
                <w:r w:rsidRPr="00DC1FBF" w:rsidDel="00D33C9A">
                  <w:rPr>
                    <w:highlight w:val="yellow"/>
                    <w:rPrChange w:id="940" w:author="LANDI Michele (C.C.)" w:date="2020-10-05T11:39:00Z">
                      <w:rPr/>
                    </w:rPrChange>
                  </w:rPr>
                  <w:delText xml:space="preserve">READABLE NOW AND THEN  </w:delText>
                </w:r>
              </w:del>
            </w:moveTo>
          </w:p>
          <w:p w14:paraId="42BE9D4C" w14:textId="69496016" w:rsidR="00CA6FD0" w:rsidRPr="00DC1FBF" w:rsidDel="00D33C9A" w:rsidRDefault="00CA6FD0" w:rsidP="00DC1FBF">
            <w:pPr>
              <w:pStyle w:val="Tabletext"/>
              <w:rPr>
                <w:del w:id="941" w:author="3070" w:date="2020-10-13T11:42:00Z"/>
                <w:moveTo w:id="942" w:author="LANDI Michele (C.C.)" w:date="2020-10-01T16:00:00Z"/>
                <w:highlight w:val="yellow"/>
                <w:rPrChange w:id="943" w:author="LANDI Michele (C.C.)" w:date="2020-10-05T11:39:00Z">
                  <w:rPr>
                    <w:del w:id="944" w:author="3070" w:date="2020-10-13T11:42:00Z"/>
                    <w:moveTo w:id="945" w:author="LANDI Michele (C.C.)" w:date="2020-10-01T16:00:00Z"/>
                  </w:rPr>
                </w:rPrChange>
              </w:rPr>
            </w:pPr>
            <w:moveTo w:id="946" w:author="LANDI Michele (C.C.)" w:date="2020-10-01T16:00:00Z">
              <w:del w:id="947" w:author="3070" w:date="2020-10-13T11:42:00Z">
                <w:r w:rsidRPr="00DC1FBF" w:rsidDel="00D33C9A">
                  <w:rPr>
                    <w:highlight w:val="yellow"/>
                    <w:rPrChange w:id="948" w:author="LANDI Michele (C.C.)" w:date="2020-10-05T11:39:00Z">
                      <w:rPr/>
                    </w:rPrChange>
                  </w:rPr>
                  <w:delText>(Alternatively POOR / TWO)</w:delText>
                </w:r>
              </w:del>
            </w:moveTo>
            <w:ins w:id="949" w:author="LANDI Michele (C.C.)" w:date="2020-10-05T11:34:00Z">
              <w:del w:id="950" w:author="3070" w:date="2020-10-13T11:42:00Z">
                <w:r w:rsidR="009C5F65" w:rsidRPr="00DC1FBF" w:rsidDel="00D33C9A">
                  <w:rPr>
                    <w:highlight w:val="yellow"/>
                    <w:rPrChange w:id="951" w:author="LANDI Michele (C.C.)" w:date="2020-10-05T11:39:00Z">
                      <w:rPr/>
                    </w:rPrChange>
                  </w:rPr>
                  <w:delText xml:space="preserve">TWO </w:delText>
                </w:r>
              </w:del>
            </w:ins>
            <w:moveTo w:id="952" w:author="LANDI Michele (C.C.)" w:date="2020-10-01T16:00:00Z">
              <w:del w:id="953" w:author="3070" w:date="2020-10-13T11:42:00Z">
                <w:r w:rsidRPr="00DC1FBF" w:rsidDel="00D33C9A">
                  <w:rPr>
                    <w:highlight w:val="yellow"/>
                    <w:rPrChange w:id="954" w:author="LANDI Michele (C.C.)" w:date="2020-10-05T11:39:00Z">
                      <w:rPr/>
                    </w:rPrChange>
                  </w:rPr>
                  <w:delText xml:space="preserve"> </w:delText>
                </w:r>
              </w:del>
            </w:moveTo>
          </w:p>
        </w:tc>
        <w:tc>
          <w:tcPr>
            <w:tcW w:w="3123" w:type="pct"/>
            <w:shd w:val="clear" w:color="auto" w:fill="FFFFFF" w:themeFill="background1"/>
            <w:tcPrChange w:id="955" w:author="LANDI Michele (C.C.)" w:date="2020-10-01T16:01:00Z">
              <w:tcPr>
                <w:tcW w:w="3123" w:type="pct"/>
                <w:shd w:val="clear" w:color="auto" w:fill="D4F1D3" w:themeFill="text2" w:themeFillTint="33"/>
              </w:tcPr>
            </w:tcPrChange>
          </w:tcPr>
          <w:p w14:paraId="25A542DB" w14:textId="50C75737" w:rsidR="00CA6FD0" w:rsidRPr="00DC1FBF" w:rsidDel="00D33C9A" w:rsidRDefault="00CA6FD0" w:rsidP="009C5F65">
            <w:pPr>
              <w:pStyle w:val="Tabletext"/>
              <w:rPr>
                <w:del w:id="956" w:author="3070" w:date="2020-10-13T11:42:00Z"/>
                <w:moveTo w:id="957" w:author="LANDI Michele (C.C.)" w:date="2020-10-01T16:00:00Z"/>
                <w:highlight w:val="yellow"/>
                <w:rPrChange w:id="958" w:author="LANDI Michele (C.C.)" w:date="2020-10-05T11:39:00Z">
                  <w:rPr>
                    <w:del w:id="959" w:author="3070" w:date="2020-10-13T11:42:00Z"/>
                    <w:moveTo w:id="960" w:author="LANDI Michele (C.C.)" w:date="2020-10-01T16:00:00Z"/>
                  </w:rPr>
                </w:rPrChange>
              </w:rPr>
            </w:pPr>
            <w:moveTo w:id="961" w:author="LANDI Michele (C.C.)" w:date="2020-10-01T16:00:00Z">
              <w:del w:id="962" w:author="3070" w:date="2020-10-13T10:23:00Z">
                <w:r w:rsidRPr="00DC1FBF" w:rsidDel="000C4AE8">
                  <w:rPr>
                    <w:highlight w:val="yellow"/>
                    <w:rPrChange w:id="963" w:author="LANDI Michele (C.C.)" w:date="2020-10-05T11:39:00Z">
                      <w:rPr/>
                    </w:rPrChange>
                  </w:rPr>
                  <w:delText>Information that the message is “readable now and then”.  Alternatively may also be expressed as two (ie weak)</w:delText>
                </w:r>
              </w:del>
            </w:moveTo>
          </w:p>
        </w:tc>
      </w:tr>
      <w:tr w:rsidR="00CA6FD0" w:rsidDel="00D33C9A" w14:paraId="191815F7" w14:textId="3C7D9866" w:rsidTr="00CA6FD0">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964" w:author="LANDI Michele (C.C.)" w:date="2020-10-01T16:01: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del w:id="965" w:author="3070" w:date="2020-10-13T11:42:00Z"/>
          <w:trPrChange w:id="966" w:author="LANDI Michele (C.C.)" w:date="2020-10-01T16:01:00Z">
            <w:trPr>
              <w:trHeight w:val="64"/>
            </w:trPr>
          </w:trPrChange>
        </w:trPr>
        <w:tc>
          <w:tcPr>
            <w:tcW w:w="1877" w:type="pct"/>
            <w:shd w:val="clear" w:color="auto" w:fill="FFFFFF" w:themeFill="background1"/>
            <w:tcPrChange w:id="967" w:author="LANDI Michele (C.C.)" w:date="2020-10-01T16:01:00Z">
              <w:tcPr>
                <w:tcW w:w="1877" w:type="pct"/>
                <w:shd w:val="clear" w:color="auto" w:fill="D4F1D3" w:themeFill="text2" w:themeFillTint="33"/>
              </w:tcPr>
            </w:tcPrChange>
          </w:tcPr>
          <w:p w14:paraId="0B34E96B" w14:textId="168796BC" w:rsidR="00CA6FD0" w:rsidRPr="00DC1FBF" w:rsidDel="00D33C9A" w:rsidRDefault="00CA6FD0" w:rsidP="009C5F65">
            <w:pPr>
              <w:pStyle w:val="Tabletext"/>
              <w:rPr>
                <w:del w:id="968" w:author="3070" w:date="2020-10-13T11:42:00Z"/>
                <w:moveTo w:id="969" w:author="LANDI Michele (C.C.)" w:date="2020-10-01T16:00:00Z"/>
                <w:highlight w:val="yellow"/>
                <w:rPrChange w:id="970" w:author="LANDI Michele (C.C.)" w:date="2020-10-05T11:39:00Z">
                  <w:rPr>
                    <w:del w:id="971" w:author="3070" w:date="2020-10-13T11:42:00Z"/>
                    <w:moveTo w:id="972" w:author="LANDI Michele (C.C.)" w:date="2020-10-01T16:00:00Z"/>
                  </w:rPr>
                </w:rPrChange>
              </w:rPr>
            </w:pPr>
            <w:moveTo w:id="973" w:author="LANDI Michele (C.C.)" w:date="2020-10-01T16:00:00Z">
              <w:del w:id="974" w:author="3070" w:date="2020-10-13T11:42:00Z">
                <w:r w:rsidRPr="00DC1FBF" w:rsidDel="00D33C9A">
                  <w:rPr>
                    <w:highlight w:val="yellow"/>
                    <w:rPrChange w:id="975" w:author="LANDI Michele (C.C.)" w:date="2020-10-05T11:39:00Z">
                      <w:rPr/>
                    </w:rPrChange>
                  </w:rPr>
                  <w:delText xml:space="preserve">READABLE BUT WITH DIFFICULTY </w:delText>
                </w:r>
              </w:del>
            </w:moveTo>
          </w:p>
          <w:p w14:paraId="07EB6A1E" w14:textId="678BCA46" w:rsidR="00CA6FD0" w:rsidRPr="00DC1FBF" w:rsidDel="00D33C9A" w:rsidRDefault="00CA6FD0" w:rsidP="00DC1FBF">
            <w:pPr>
              <w:pStyle w:val="Tabletext"/>
              <w:rPr>
                <w:del w:id="976" w:author="3070" w:date="2020-10-13T11:42:00Z"/>
                <w:moveTo w:id="977" w:author="LANDI Michele (C.C.)" w:date="2020-10-01T16:00:00Z"/>
                <w:highlight w:val="yellow"/>
                <w:rPrChange w:id="978" w:author="LANDI Michele (C.C.)" w:date="2020-10-05T11:39:00Z">
                  <w:rPr>
                    <w:del w:id="979" w:author="3070" w:date="2020-10-13T11:42:00Z"/>
                    <w:moveTo w:id="980" w:author="LANDI Michele (C.C.)" w:date="2020-10-01T16:00:00Z"/>
                  </w:rPr>
                </w:rPrChange>
              </w:rPr>
            </w:pPr>
            <w:moveTo w:id="981" w:author="LANDI Michele (C.C.)" w:date="2020-10-01T16:00:00Z">
              <w:del w:id="982" w:author="3070" w:date="2020-10-13T11:42:00Z">
                <w:r w:rsidRPr="00DC1FBF" w:rsidDel="00D33C9A">
                  <w:rPr>
                    <w:highlight w:val="yellow"/>
                    <w:rPrChange w:id="983" w:author="LANDI Michele (C.C.)" w:date="2020-10-05T11:39:00Z">
                      <w:rPr/>
                    </w:rPrChange>
                  </w:rPr>
                  <w:delText xml:space="preserve">(Alternatively FAIR / THREE)  </w:delText>
                </w:r>
              </w:del>
            </w:moveTo>
          </w:p>
        </w:tc>
        <w:tc>
          <w:tcPr>
            <w:tcW w:w="3123" w:type="pct"/>
            <w:shd w:val="clear" w:color="auto" w:fill="FFFFFF" w:themeFill="background1"/>
            <w:tcPrChange w:id="984" w:author="LANDI Michele (C.C.)" w:date="2020-10-01T16:01:00Z">
              <w:tcPr>
                <w:tcW w:w="3123" w:type="pct"/>
                <w:shd w:val="clear" w:color="auto" w:fill="D4F1D3" w:themeFill="text2" w:themeFillTint="33"/>
              </w:tcPr>
            </w:tcPrChange>
          </w:tcPr>
          <w:p w14:paraId="6D52B5DF" w14:textId="446A48F4" w:rsidR="00CA6FD0" w:rsidRPr="00DC1FBF" w:rsidDel="00D33C9A" w:rsidRDefault="00CA6FD0" w:rsidP="009C5F65">
            <w:pPr>
              <w:pStyle w:val="Tabletext"/>
              <w:rPr>
                <w:del w:id="985" w:author="3070" w:date="2020-10-13T11:42:00Z"/>
                <w:moveTo w:id="986" w:author="LANDI Michele (C.C.)" w:date="2020-10-01T16:00:00Z"/>
                <w:highlight w:val="yellow"/>
                <w:rPrChange w:id="987" w:author="LANDI Michele (C.C.)" w:date="2020-10-05T11:39:00Z">
                  <w:rPr>
                    <w:del w:id="988" w:author="3070" w:date="2020-10-13T11:42:00Z"/>
                    <w:moveTo w:id="989" w:author="LANDI Michele (C.C.)" w:date="2020-10-01T16:00:00Z"/>
                  </w:rPr>
                </w:rPrChange>
              </w:rPr>
            </w:pPr>
            <w:moveTo w:id="990" w:author="LANDI Michele (C.C.)" w:date="2020-10-01T16:00:00Z">
              <w:del w:id="991" w:author="3070" w:date="2020-10-13T10:23:00Z">
                <w:r w:rsidRPr="00DC1FBF" w:rsidDel="000C4AE8">
                  <w:rPr>
                    <w:highlight w:val="yellow"/>
                    <w:rPrChange w:id="992" w:author="LANDI Michele (C.C.)" w:date="2020-10-05T11:39:00Z">
                      <w:rPr/>
                    </w:rPrChange>
                  </w:rPr>
                  <w:delText>Information that the message is “readable but with difficulty”.  Alternatively may also be expressed as three (ie fairly good)</w:delText>
                </w:r>
              </w:del>
            </w:moveTo>
          </w:p>
        </w:tc>
      </w:tr>
      <w:tr w:rsidR="00CA6FD0" w:rsidDel="00D33C9A" w14:paraId="77394C6A" w14:textId="3A3E4831" w:rsidTr="00CA6FD0">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993" w:author="LANDI Michele (C.C.)" w:date="2020-10-01T16:01: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del w:id="994" w:author="3070" w:date="2020-10-13T11:42:00Z"/>
          <w:trPrChange w:id="995" w:author="LANDI Michele (C.C.)" w:date="2020-10-01T16:01:00Z">
            <w:trPr>
              <w:trHeight w:val="64"/>
            </w:trPr>
          </w:trPrChange>
        </w:trPr>
        <w:tc>
          <w:tcPr>
            <w:tcW w:w="1877" w:type="pct"/>
            <w:tcBorders>
              <w:bottom w:val="single" w:sz="4" w:space="0" w:color="auto"/>
            </w:tcBorders>
            <w:shd w:val="clear" w:color="auto" w:fill="FFFFFF" w:themeFill="background1"/>
            <w:tcPrChange w:id="996" w:author="LANDI Michele (C.C.)" w:date="2020-10-01T16:01:00Z">
              <w:tcPr>
                <w:tcW w:w="1877" w:type="pct"/>
                <w:tcBorders>
                  <w:bottom w:val="single" w:sz="4" w:space="0" w:color="auto"/>
                </w:tcBorders>
                <w:shd w:val="clear" w:color="auto" w:fill="D4F1D3" w:themeFill="text2" w:themeFillTint="33"/>
              </w:tcPr>
            </w:tcPrChange>
          </w:tcPr>
          <w:p w14:paraId="4C0F5236" w14:textId="42110BD0" w:rsidR="00CA6FD0" w:rsidRPr="00DC1FBF" w:rsidDel="00D33C9A" w:rsidRDefault="00CA6FD0" w:rsidP="009C5F65">
            <w:pPr>
              <w:pStyle w:val="Tabletext"/>
              <w:rPr>
                <w:del w:id="997" w:author="3070" w:date="2020-10-13T11:42:00Z"/>
                <w:moveTo w:id="998" w:author="LANDI Michele (C.C.)" w:date="2020-10-01T16:00:00Z"/>
                <w:highlight w:val="yellow"/>
                <w:rPrChange w:id="999" w:author="LANDI Michele (C.C.)" w:date="2020-10-05T11:39:00Z">
                  <w:rPr>
                    <w:del w:id="1000" w:author="3070" w:date="2020-10-13T11:42:00Z"/>
                    <w:moveTo w:id="1001" w:author="LANDI Michele (C.C.)" w:date="2020-10-01T16:00:00Z"/>
                  </w:rPr>
                </w:rPrChange>
              </w:rPr>
            </w:pPr>
            <w:moveTo w:id="1002" w:author="LANDI Michele (C.C.)" w:date="2020-10-01T16:00:00Z">
              <w:del w:id="1003" w:author="3070" w:date="2020-10-13T11:42:00Z">
                <w:r w:rsidRPr="00DC1FBF" w:rsidDel="00D33C9A">
                  <w:rPr>
                    <w:rFonts w:cs="Calibri"/>
                    <w:highlight w:val="yellow"/>
                    <w:rPrChange w:id="1004" w:author="LANDI Michele (C.C.)" w:date="2020-10-05T11:39:00Z">
                      <w:rPr>
                        <w:rFonts w:cs="Calibri"/>
                      </w:rPr>
                    </w:rPrChange>
                  </w:rPr>
                  <w:delText>READABLE</w:delText>
                </w:r>
                <w:r w:rsidRPr="00DC1FBF" w:rsidDel="00D33C9A">
                  <w:rPr>
                    <w:highlight w:val="yellow"/>
                    <w:rPrChange w:id="1005" w:author="LANDI Michele (C.C.)" w:date="2020-10-05T11:39:00Z">
                      <w:rPr/>
                    </w:rPrChange>
                  </w:rPr>
                  <w:delText xml:space="preserve"> </w:delText>
                </w:r>
              </w:del>
            </w:moveTo>
          </w:p>
          <w:p w14:paraId="02D1C547" w14:textId="430995CF" w:rsidR="00CA6FD0" w:rsidRPr="00DC1FBF" w:rsidDel="00D33C9A" w:rsidRDefault="00CA6FD0" w:rsidP="00DC1FBF">
            <w:pPr>
              <w:pStyle w:val="Tabletext"/>
              <w:rPr>
                <w:del w:id="1006" w:author="3070" w:date="2020-10-13T11:42:00Z"/>
                <w:moveTo w:id="1007" w:author="LANDI Michele (C.C.)" w:date="2020-10-01T16:00:00Z"/>
                <w:rFonts w:cs="Calibri"/>
                <w:highlight w:val="yellow"/>
                <w:rPrChange w:id="1008" w:author="LANDI Michele (C.C.)" w:date="2020-10-05T11:39:00Z">
                  <w:rPr>
                    <w:del w:id="1009" w:author="3070" w:date="2020-10-13T11:42:00Z"/>
                    <w:moveTo w:id="1010" w:author="LANDI Michele (C.C.)" w:date="2020-10-01T16:00:00Z"/>
                    <w:rFonts w:cs="Calibri"/>
                  </w:rPr>
                </w:rPrChange>
              </w:rPr>
            </w:pPr>
            <w:moveTo w:id="1011" w:author="LANDI Michele (C.C.)" w:date="2020-10-01T16:00:00Z">
              <w:del w:id="1012" w:author="3070" w:date="2020-10-13T11:42:00Z">
                <w:r w:rsidRPr="00DC1FBF" w:rsidDel="00D33C9A">
                  <w:rPr>
                    <w:highlight w:val="yellow"/>
                    <w:rPrChange w:id="1013" w:author="LANDI Michele (C.C.)" w:date="2020-10-05T11:39:00Z">
                      <w:rPr/>
                    </w:rPrChange>
                  </w:rPr>
                  <w:delText>(Alternatively GOOD / FOUR)</w:delText>
                </w:r>
                <w:r w:rsidRPr="00DC1FBF" w:rsidDel="00D33C9A">
                  <w:rPr>
                    <w:rFonts w:cs="Calibri"/>
                    <w:highlight w:val="yellow"/>
                    <w:rPrChange w:id="1014" w:author="LANDI Michele (C.C.)" w:date="2020-10-05T11:39:00Z">
                      <w:rPr>
                        <w:rFonts w:cs="Calibri"/>
                      </w:rPr>
                    </w:rPrChange>
                  </w:rPr>
                  <w:delText xml:space="preserve"> </w:delText>
                </w:r>
              </w:del>
            </w:moveTo>
            <w:ins w:id="1015" w:author="LANDI Michele (C.C.)" w:date="2020-10-05T11:35:00Z">
              <w:del w:id="1016" w:author="3070" w:date="2020-10-13T11:42:00Z">
                <w:r w:rsidR="009C5F65" w:rsidRPr="00DC1FBF" w:rsidDel="00D33C9A">
                  <w:rPr>
                    <w:rFonts w:cs="Calibri"/>
                    <w:highlight w:val="yellow"/>
                    <w:rPrChange w:id="1017" w:author="LANDI Michele (C.C.)" w:date="2020-10-05T11:39:00Z">
                      <w:rPr>
                        <w:rFonts w:cs="Calibri"/>
                      </w:rPr>
                    </w:rPrChange>
                  </w:rPr>
                  <w:delText>R</w:delText>
                </w:r>
              </w:del>
            </w:ins>
          </w:p>
        </w:tc>
        <w:tc>
          <w:tcPr>
            <w:tcW w:w="3123" w:type="pct"/>
            <w:tcBorders>
              <w:bottom w:val="single" w:sz="4" w:space="0" w:color="auto"/>
            </w:tcBorders>
            <w:shd w:val="clear" w:color="auto" w:fill="FFFFFF" w:themeFill="background1"/>
            <w:tcPrChange w:id="1018" w:author="LANDI Michele (C.C.)" w:date="2020-10-01T16:01:00Z">
              <w:tcPr>
                <w:tcW w:w="3123" w:type="pct"/>
                <w:tcBorders>
                  <w:bottom w:val="single" w:sz="4" w:space="0" w:color="auto"/>
                </w:tcBorders>
                <w:shd w:val="clear" w:color="auto" w:fill="D4F1D3" w:themeFill="text2" w:themeFillTint="33"/>
              </w:tcPr>
            </w:tcPrChange>
          </w:tcPr>
          <w:p w14:paraId="4489D83C" w14:textId="5D0F97C5" w:rsidR="00CA6FD0" w:rsidRPr="00DC1FBF" w:rsidDel="00D33C9A" w:rsidRDefault="00CA6FD0" w:rsidP="009C5F65">
            <w:pPr>
              <w:pStyle w:val="Tabletext"/>
              <w:rPr>
                <w:del w:id="1019" w:author="3070" w:date="2020-10-13T11:42:00Z"/>
                <w:moveTo w:id="1020" w:author="LANDI Michele (C.C.)" w:date="2020-10-01T16:00:00Z"/>
                <w:highlight w:val="yellow"/>
                <w:rPrChange w:id="1021" w:author="LANDI Michele (C.C.)" w:date="2020-10-05T11:39:00Z">
                  <w:rPr>
                    <w:del w:id="1022" w:author="3070" w:date="2020-10-13T11:42:00Z"/>
                    <w:moveTo w:id="1023" w:author="LANDI Michele (C.C.)" w:date="2020-10-01T16:00:00Z"/>
                  </w:rPr>
                </w:rPrChange>
              </w:rPr>
            </w:pPr>
            <w:moveTo w:id="1024" w:author="LANDI Michele (C.C.)" w:date="2020-10-01T16:00:00Z">
              <w:del w:id="1025" w:author="3070" w:date="2020-10-13T10:23:00Z">
                <w:r w:rsidRPr="00DC1FBF" w:rsidDel="000C4AE8">
                  <w:rPr>
                    <w:highlight w:val="yellow"/>
                    <w:rPrChange w:id="1026" w:author="LANDI Michele (C.C.)" w:date="2020-10-05T11:39:00Z">
                      <w:rPr/>
                    </w:rPrChange>
                  </w:rPr>
                  <w:delText>Information that the message is “readable”.  Alternatively may also be expressed four (ie good)</w:delText>
                </w:r>
              </w:del>
            </w:moveTo>
          </w:p>
        </w:tc>
      </w:tr>
      <w:tr w:rsidR="00CA6FD0" w:rsidDel="00D33C9A" w14:paraId="47189CCE" w14:textId="72DD5151" w:rsidTr="00CA6FD0">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1027" w:author="LANDI Michele (C.C.)" w:date="2020-10-01T16:01: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del w:id="1028" w:author="3070" w:date="2020-10-13T11:42:00Z"/>
          <w:trPrChange w:id="1029" w:author="LANDI Michele (C.C.)" w:date="2020-10-01T16:01:00Z">
            <w:trPr>
              <w:trHeight w:val="64"/>
            </w:trPr>
          </w:trPrChange>
        </w:trPr>
        <w:tc>
          <w:tcPr>
            <w:tcW w:w="1877" w:type="pct"/>
            <w:tcBorders>
              <w:top w:val="single" w:sz="4" w:space="0" w:color="auto"/>
              <w:left w:val="single" w:sz="4" w:space="0" w:color="auto"/>
              <w:bottom w:val="single" w:sz="4" w:space="0" w:color="auto"/>
              <w:right w:val="single" w:sz="4" w:space="0" w:color="auto"/>
            </w:tcBorders>
            <w:shd w:val="clear" w:color="auto" w:fill="FFFFFF" w:themeFill="background1"/>
            <w:tcPrChange w:id="1030" w:author="LANDI Michele (C.C.)" w:date="2020-10-01T16:01:00Z">
              <w:tcPr>
                <w:tcW w:w="1877" w:type="pct"/>
                <w:tcBorders>
                  <w:top w:val="single" w:sz="4" w:space="0" w:color="auto"/>
                  <w:left w:val="single" w:sz="4" w:space="0" w:color="auto"/>
                  <w:bottom w:val="single" w:sz="4" w:space="0" w:color="auto"/>
                  <w:right w:val="single" w:sz="4" w:space="0" w:color="auto"/>
                </w:tcBorders>
                <w:shd w:val="clear" w:color="auto" w:fill="D4F1D3" w:themeFill="text2" w:themeFillTint="33"/>
              </w:tcPr>
            </w:tcPrChange>
          </w:tcPr>
          <w:p w14:paraId="6C356E73" w14:textId="026461A9" w:rsidR="00CA6FD0" w:rsidRPr="00DC1FBF" w:rsidDel="00D33C9A" w:rsidRDefault="00CA6FD0" w:rsidP="009C5F65">
            <w:pPr>
              <w:pStyle w:val="Tabletext"/>
              <w:rPr>
                <w:del w:id="1031" w:author="3070" w:date="2020-10-13T11:42:00Z"/>
                <w:moveTo w:id="1032" w:author="LANDI Michele (C.C.)" w:date="2020-10-01T16:00:00Z"/>
                <w:highlight w:val="yellow"/>
                <w:rPrChange w:id="1033" w:author="LANDI Michele (C.C.)" w:date="2020-10-05T11:39:00Z">
                  <w:rPr>
                    <w:del w:id="1034" w:author="3070" w:date="2020-10-13T11:42:00Z"/>
                    <w:moveTo w:id="1035" w:author="LANDI Michele (C.C.)" w:date="2020-10-01T16:00:00Z"/>
                  </w:rPr>
                </w:rPrChange>
              </w:rPr>
            </w:pPr>
            <w:moveTo w:id="1036" w:author="LANDI Michele (C.C.)" w:date="2020-10-01T16:00:00Z">
              <w:del w:id="1037" w:author="3070" w:date="2020-10-13T11:42:00Z">
                <w:r w:rsidRPr="00DC1FBF" w:rsidDel="00D33C9A">
                  <w:rPr>
                    <w:highlight w:val="yellow"/>
                    <w:rPrChange w:id="1038" w:author="LANDI Michele (C.C.)" w:date="2020-10-05T11:39:00Z">
                      <w:rPr/>
                    </w:rPrChange>
                  </w:rPr>
                  <w:delText xml:space="preserve">PERFECTLY READABLE </w:delText>
                </w:r>
              </w:del>
            </w:moveTo>
          </w:p>
          <w:p w14:paraId="58DB1A00" w14:textId="237EF685" w:rsidR="00CA6FD0" w:rsidRPr="00DC1FBF" w:rsidDel="00D33C9A" w:rsidRDefault="00CA6FD0" w:rsidP="009C5F65">
            <w:pPr>
              <w:pStyle w:val="Tabletext"/>
              <w:rPr>
                <w:del w:id="1039" w:author="3070" w:date="2020-10-13T11:42:00Z"/>
                <w:moveTo w:id="1040" w:author="LANDI Michele (C.C.)" w:date="2020-10-01T16:00:00Z"/>
                <w:highlight w:val="yellow"/>
                <w:rPrChange w:id="1041" w:author="LANDI Michele (C.C.)" w:date="2020-10-05T11:39:00Z">
                  <w:rPr>
                    <w:del w:id="1042" w:author="3070" w:date="2020-10-13T11:42:00Z"/>
                    <w:moveTo w:id="1043" w:author="LANDI Michele (C.C.)" w:date="2020-10-01T16:00:00Z"/>
                  </w:rPr>
                </w:rPrChange>
              </w:rPr>
            </w:pPr>
            <w:moveTo w:id="1044" w:author="LANDI Michele (C.C.)" w:date="2020-10-01T16:00:00Z">
              <w:del w:id="1045" w:author="3070" w:date="2020-10-13T11:42:00Z">
                <w:r w:rsidRPr="00DC1FBF" w:rsidDel="00D33C9A">
                  <w:rPr>
                    <w:highlight w:val="yellow"/>
                    <w:rPrChange w:id="1046" w:author="LANDI Michele (C.C.)" w:date="2020-10-05T11:39:00Z">
                      <w:rPr/>
                    </w:rPrChange>
                  </w:rPr>
                  <w:delText>(Alternatively EXCELLENT / FIVE)</w:delText>
                </w:r>
              </w:del>
            </w:moveTo>
          </w:p>
        </w:tc>
        <w:tc>
          <w:tcPr>
            <w:tcW w:w="3123" w:type="pct"/>
            <w:tcBorders>
              <w:top w:val="single" w:sz="4" w:space="0" w:color="auto"/>
              <w:left w:val="single" w:sz="4" w:space="0" w:color="auto"/>
              <w:bottom w:val="single" w:sz="4" w:space="0" w:color="auto"/>
              <w:right w:val="single" w:sz="4" w:space="0" w:color="auto"/>
            </w:tcBorders>
            <w:shd w:val="clear" w:color="auto" w:fill="FFFFFF" w:themeFill="background1"/>
            <w:tcPrChange w:id="1047" w:author="LANDI Michele (C.C.)" w:date="2020-10-01T16:01:00Z">
              <w:tcPr>
                <w:tcW w:w="3123" w:type="pct"/>
                <w:tcBorders>
                  <w:top w:val="single" w:sz="4" w:space="0" w:color="auto"/>
                  <w:left w:val="single" w:sz="4" w:space="0" w:color="auto"/>
                  <w:bottom w:val="single" w:sz="4" w:space="0" w:color="auto"/>
                  <w:right w:val="single" w:sz="4" w:space="0" w:color="auto"/>
                </w:tcBorders>
                <w:shd w:val="clear" w:color="auto" w:fill="D4F1D3" w:themeFill="text2" w:themeFillTint="33"/>
              </w:tcPr>
            </w:tcPrChange>
          </w:tcPr>
          <w:p w14:paraId="68816550" w14:textId="75665BD1" w:rsidR="00CA6FD0" w:rsidRPr="00DC1FBF" w:rsidDel="00D33C9A" w:rsidRDefault="00CA6FD0" w:rsidP="009C5F65">
            <w:pPr>
              <w:pStyle w:val="Tabletext"/>
              <w:rPr>
                <w:del w:id="1048" w:author="3070" w:date="2020-10-13T11:42:00Z"/>
                <w:moveTo w:id="1049" w:author="LANDI Michele (C.C.)" w:date="2020-10-01T16:00:00Z"/>
                <w:highlight w:val="yellow"/>
                <w:rPrChange w:id="1050" w:author="LANDI Michele (C.C.)" w:date="2020-10-05T11:39:00Z">
                  <w:rPr>
                    <w:del w:id="1051" w:author="3070" w:date="2020-10-13T11:42:00Z"/>
                    <w:moveTo w:id="1052" w:author="LANDI Michele (C.C.)" w:date="2020-10-01T16:00:00Z"/>
                  </w:rPr>
                </w:rPrChange>
              </w:rPr>
            </w:pPr>
            <w:moveTo w:id="1053" w:author="LANDI Michele (C.C.)" w:date="2020-10-01T16:00:00Z">
              <w:del w:id="1054" w:author="3070" w:date="2020-10-13T10:23:00Z">
                <w:r w:rsidRPr="00DC1FBF" w:rsidDel="000C4AE8">
                  <w:rPr>
                    <w:highlight w:val="yellow"/>
                    <w:rPrChange w:id="1055" w:author="LANDI Michele (C.C.)" w:date="2020-10-05T11:39:00Z">
                      <w:rPr/>
                    </w:rPrChange>
                  </w:rPr>
                  <w:delText>Information that the message is “perfectly readable”.  Alternatively may also be expressed five (ie excellent)</w:delText>
                </w:r>
              </w:del>
            </w:moveTo>
          </w:p>
        </w:tc>
      </w:tr>
    </w:tbl>
    <w:p w14:paraId="16447683" w14:textId="2F857BF3" w:rsidR="00CA6FD0" w:rsidDel="00D33C9A" w:rsidRDefault="00CA6FD0" w:rsidP="00CA6FD0">
      <w:pPr>
        <w:spacing w:after="200" w:line="276" w:lineRule="auto"/>
        <w:rPr>
          <w:del w:id="1056" w:author="3070" w:date="2020-10-13T11:42:00Z"/>
          <w:moveTo w:id="1057" w:author="LANDI Michele (C.C.)" w:date="2020-10-01T16:00:00Z"/>
          <w:sz w:val="22"/>
        </w:rPr>
      </w:pPr>
    </w:p>
    <w:p w14:paraId="36C036AC" w14:textId="2EF0E5EE" w:rsidR="00CA6FD0" w:rsidDel="00D33C9A" w:rsidRDefault="00CA6FD0" w:rsidP="00CA6FD0">
      <w:pPr>
        <w:pStyle w:val="BodyText"/>
        <w:rPr>
          <w:ins w:id="1058" w:author="LANDI Michele (C.C.)" w:date="2020-10-01T16:01:00Z"/>
          <w:del w:id="1059" w:author="3070" w:date="2020-10-13T11:42:00Z"/>
        </w:rPr>
      </w:pPr>
    </w:p>
    <w:p w14:paraId="5B8333BD" w14:textId="07C750FB" w:rsidR="00CA6FD0" w:rsidRPr="00695CE3" w:rsidDel="0088762E" w:rsidRDefault="00CA6FD0" w:rsidP="00CA6FD0">
      <w:pPr>
        <w:pStyle w:val="BodyText"/>
        <w:rPr>
          <w:del w:id="1060" w:author="LANDI Michele (C.C.)" w:date="2020-10-05T11:50:00Z"/>
          <w:moveTo w:id="1061" w:author="LANDI Michele (C.C.)" w:date="2020-10-01T16:00:00Z"/>
        </w:rPr>
      </w:pPr>
      <w:moveTo w:id="1062" w:author="LANDI Michele (C.C.)" w:date="2020-10-01T16:00:00Z">
        <w:del w:id="1063" w:author="LANDI Michele (C.C.)" w:date="2020-10-05T11:50:00Z">
          <w:r w:rsidRPr="00695CE3" w:rsidDel="0088762E">
            <w:delText>This may also provide an opportunity to reciprocate the radio check with the vessel to ensure VTS transmissions are clear.</w:delText>
          </w:r>
        </w:del>
      </w:moveTo>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Change w:id="1064">
          <w:tblGrid>
            <w:gridCol w:w="3826"/>
            <w:gridCol w:w="6365"/>
          </w:tblGrid>
        </w:tblGridChange>
      </w:tblGrid>
      <w:tr w:rsidR="00CA6FD0" w:rsidRPr="00695CE3" w:rsidDel="0088762E" w14:paraId="205454C2" w14:textId="19F4DCE8" w:rsidTr="009C5F65">
        <w:trPr>
          <w:trHeight w:val="360"/>
          <w:tblHeader/>
          <w:del w:id="1065" w:author="LANDI Michele (C.C.)" w:date="2020-10-05T11:50:00Z"/>
        </w:trPr>
        <w:tc>
          <w:tcPr>
            <w:tcW w:w="1877" w:type="pct"/>
            <w:tcBorders>
              <w:bottom w:val="single" w:sz="4" w:space="0" w:color="auto"/>
            </w:tcBorders>
            <w:shd w:val="clear" w:color="auto" w:fill="D9E2F3"/>
            <w:vAlign w:val="center"/>
          </w:tcPr>
          <w:p w14:paraId="5364C3AF" w14:textId="047A739F" w:rsidR="00CA6FD0" w:rsidRPr="00613964" w:rsidDel="0088762E" w:rsidRDefault="00CA6FD0" w:rsidP="009C5F65">
            <w:pPr>
              <w:pStyle w:val="Tableheading"/>
              <w:rPr>
                <w:del w:id="1066" w:author="LANDI Michele (C.C.)" w:date="2020-10-05T11:50:00Z"/>
                <w:moveTo w:id="1067" w:author="LANDI Michele (C.C.)" w:date="2020-10-01T16:00:00Z"/>
              </w:rPr>
            </w:pPr>
            <w:moveTo w:id="1068" w:author="LANDI Michele (C.C.)" w:date="2020-10-01T16:00:00Z">
              <w:del w:id="1069" w:author="LANDI Michele (C.C.)" w:date="2020-10-05T11:50:00Z">
                <w:r w:rsidRPr="00613964" w:rsidDel="0088762E">
                  <w:delText>Message Element</w:delText>
                </w:r>
              </w:del>
            </w:moveTo>
          </w:p>
        </w:tc>
        <w:tc>
          <w:tcPr>
            <w:tcW w:w="3123" w:type="pct"/>
            <w:tcBorders>
              <w:bottom w:val="single" w:sz="4" w:space="0" w:color="auto"/>
            </w:tcBorders>
            <w:shd w:val="clear" w:color="auto" w:fill="D9E2F3"/>
            <w:vAlign w:val="center"/>
          </w:tcPr>
          <w:p w14:paraId="5BB3EB3C" w14:textId="68B24458" w:rsidR="00CA6FD0" w:rsidRPr="00613964" w:rsidDel="0088762E" w:rsidRDefault="00CA6FD0" w:rsidP="009C5F65">
            <w:pPr>
              <w:pStyle w:val="Tableheading"/>
              <w:rPr>
                <w:del w:id="1070" w:author="LANDI Michele (C.C.)" w:date="2020-10-05T11:50:00Z"/>
                <w:moveTo w:id="1071" w:author="LANDI Michele (C.C.)" w:date="2020-10-01T16:00:00Z"/>
              </w:rPr>
            </w:pPr>
            <w:moveTo w:id="1072" w:author="LANDI Michele (C.C.)" w:date="2020-10-01T16:00:00Z">
              <w:del w:id="1073" w:author="LANDI Michele (C.C.)" w:date="2020-10-05T11:50:00Z">
                <w:r w:rsidRPr="00613964" w:rsidDel="0088762E">
                  <w:delText>Message Intent</w:delText>
                </w:r>
              </w:del>
            </w:moveTo>
          </w:p>
        </w:tc>
      </w:tr>
      <w:tr w:rsidR="00CA6FD0" w:rsidDel="0088762E" w14:paraId="1CB0964C" w14:textId="119EAFD5" w:rsidTr="00CA6FD0">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1074" w:author="LANDI Michele (C.C.)" w:date="2020-10-01T16:01: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del w:id="1075" w:author="LANDI Michele (C.C.)" w:date="2020-10-05T11:50:00Z"/>
          <w:trPrChange w:id="1076" w:author="LANDI Michele (C.C.)" w:date="2020-10-01T16:01:00Z">
            <w:trPr>
              <w:trHeight w:val="64"/>
            </w:trPr>
          </w:trPrChange>
        </w:trPr>
        <w:tc>
          <w:tcPr>
            <w:tcW w:w="1877" w:type="pct"/>
            <w:tcBorders>
              <w:top w:val="single" w:sz="4" w:space="0" w:color="auto"/>
              <w:left w:val="single" w:sz="4" w:space="0" w:color="auto"/>
              <w:bottom w:val="single" w:sz="4" w:space="0" w:color="auto"/>
              <w:right w:val="single" w:sz="4" w:space="0" w:color="auto"/>
            </w:tcBorders>
            <w:shd w:val="clear" w:color="auto" w:fill="FFFFFF" w:themeFill="background1"/>
            <w:tcPrChange w:id="1077" w:author="LANDI Michele (C.C.)" w:date="2020-10-01T16:01:00Z">
              <w:tcPr>
                <w:tcW w:w="1877" w:type="pct"/>
                <w:tcBorders>
                  <w:top w:val="single" w:sz="4" w:space="0" w:color="auto"/>
                  <w:left w:val="single" w:sz="4" w:space="0" w:color="auto"/>
                  <w:bottom w:val="single" w:sz="4" w:space="0" w:color="auto"/>
                  <w:right w:val="single" w:sz="4" w:space="0" w:color="auto"/>
                </w:tcBorders>
                <w:shd w:val="clear" w:color="auto" w:fill="D4F1D3" w:themeFill="text2" w:themeFillTint="33"/>
              </w:tcPr>
            </w:tcPrChange>
          </w:tcPr>
          <w:p w14:paraId="5E4468E5" w14:textId="61CB6A33" w:rsidR="00CA6FD0" w:rsidRPr="00613964" w:rsidDel="0088762E" w:rsidRDefault="00CA6FD0" w:rsidP="009C5F65">
            <w:pPr>
              <w:pStyle w:val="Tabletext"/>
              <w:rPr>
                <w:del w:id="1078" w:author="LANDI Michele (C.C.)" w:date="2020-10-05T11:50:00Z"/>
                <w:moveTo w:id="1079" w:author="LANDI Michele (C.C.)" w:date="2020-10-01T16:00:00Z"/>
              </w:rPr>
            </w:pPr>
            <w:moveTo w:id="1080" w:author="LANDI Michele (C.C.)" w:date="2020-10-01T16:00:00Z">
              <w:del w:id="1081" w:author="LANDI Michele (C.C.)" w:date="2020-10-05T11:50:00Z">
                <w:r w:rsidRPr="00613964" w:rsidDel="0088762E">
                  <w:delText>HOW DO YOU READ ME</w:delText>
                </w:r>
              </w:del>
            </w:moveTo>
          </w:p>
        </w:tc>
        <w:tc>
          <w:tcPr>
            <w:tcW w:w="3123" w:type="pct"/>
            <w:tcBorders>
              <w:top w:val="single" w:sz="4" w:space="0" w:color="auto"/>
              <w:left w:val="single" w:sz="4" w:space="0" w:color="auto"/>
              <w:bottom w:val="single" w:sz="4" w:space="0" w:color="auto"/>
              <w:right w:val="single" w:sz="4" w:space="0" w:color="auto"/>
            </w:tcBorders>
            <w:shd w:val="clear" w:color="auto" w:fill="FFFFFF" w:themeFill="background1"/>
            <w:tcPrChange w:id="1082" w:author="LANDI Michele (C.C.)" w:date="2020-10-01T16:01:00Z">
              <w:tcPr>
                <w:tcW w:w="3123" w:type="pct"/>
                <w:tcBorders>
                  <w:top w:val="single" w:sz="4" w:space="0" w:color="auto"/>
                  <w:left w:val="single" w:sz="4" w:space="0" w:color="auto"/>
                  <w:bottom w:val="single" w:sz="4" w:space="0" w:color="auto"/>
                  <w:right w:val="single" w:sz="4" w:space="0" w:color="auto"/>
                </w:tcBorders>
                <w:shd w:val="clear" w:color="auto" w:fill="D4F1D3" w:themeFill="text2" w:themeFillTint="33"/>
              </w:tcPr>
            </w:tcPrChange>
          </w:tcPr>
          <w:p w14:paraId="017911E8" w14:textId="0A91ACCB" w:rsidR="00CA6FD0" w:rsidRPr="00613964" w:rsidDel="0088762E" w:rsidRDefault="00CA6FD0" w:rsidP="009C5F65">
            <w:pPr>
              <w:pStyle w:val="Tabletext"/>
              <w:rPr>
                <w:del w:id="1083" w:author="LANDI Michele (C.C.)" w:date="2020-10-05T11:50:00Z"/>
                <w:moveTo w:id="1084" w:author="LANDI Michele (C.C.)" w:date="2020-10-01T16:00:00Z"/>
              </w:rPr>
            </w:pPr>
            <w:moveTo w:id="1085" w:author="LANDI Michele (C.C.)" w:date="2020-10-01T16:00:00Z">
              <w:del w:id="1086" w:author="LANDI Michele (C.C.)" w:date="2020-10-05T11:50:00Z">
                <w:r w:rsidRPr="00613964" w:rsidDel="0088762E">
                  <w:delText xml:space="preserve">Question to the vessel on the clarity of the VTS signal strength </w:delText>
                </w:r>
              </w:del>
            </w:moveTo>
          </w:p>
        </w:tc>
      </w:tr>
    </w:tbl>
    <w:p w14:paraId="0A6F57EE" w14:textId="3D79C8AC" w:rsidR="00CA6FD0" w:rsidDel="00D33C9A" w:rsidRDefault="00CA6FD0" w:rsidP="00CA6FD0">
      <w:pPr>
        <w:pStyle w:val="BodyText"/>
        <w:rPr>
          <w:ins w:id="1087" w:author="LANDI Michele (C.C.)" w:date="2020-10-01T16:02:00Z"/>
          <w:del w:id="1088" w:author="3070" w:date="2020-10-13T11:43:00Z"/>
        </w:rPr>
      </w:pPr>
    </w:p>
    <w:p w14:paraId="6C8D097E" w14:textId="77777777" w:rsidR="00CA6FD0" w:rsidRDefault="00CA6FD0" w:rsidP="00CA6FD0">
      <w:pPr>
        <w:pStyle w:val="BodyText"/>
        <w:rPr>
          <w:moveTo w:id="1089" w:author="LANDI Michele (C.C.)" w:date="2020-10-01T16:00:00Z"/>
        </w:rPr>
      </w:pPr>
    </w:p>
    <w:moveToRangeEnd w:id="800"/>
    <w:p w14:paraId="04238DC6" w14:textId="5349AA8A" w:rsidR="00CA6FD0" w:rsidRPr="00F720BE" w:rsidDel="00E46994" w:rsidRDefault="00E46994">
      <w:pPr>
        <w:pStyle w:val="Heading3"/>
        <w:tabs>
          <w:tab w:val="clear" w:pos="0"/>
          <w:tab w:val="num" w:pos="2552"/>
        </w:tabs>
        <w:ind w:left="993"/>
        <w:rPr>
          <w:del w:id="1090" w:author="LANDI Michele (C.C.)" w:date="2020-10-01T16:06:00Z"/>
          <w:moveTo w:id="1091" w:author="LANDI Michele (C.C.)" w:date="2020-10-01T16:02:00Z"/>
        </w:rPr>
        <w:pPrChange w:id="1092" w:author="LANDI Michele (C.C.)" w:date="2020-10-01T16:05:00Z">
          <w:pPr>
            <w:pStyle w:val="Heading2"/>
          </w:pPr>
        </w:pPrChange>
      </w:pPr>
      <w:ins w:id="1093" w:author="LANDI Michele (C.C.)" w:date="2020-10-01T16:06:00Z">
        <w:r w:rsidRPr="00F720BE">
          <w:t>VTS Operational Status</w:t>
        </w:r>
      </w:ins>
      <w:moveToRangeStart w:id="1094" w:author="LANDI Michele (C.C.)" w:date="2020-10-01T16:02:00Z" w:name="move52460591"/>
      <w:moveTo w:id="1095" w:author="LANDI Michele (C.C.)" w:date="2020-10-01T16:02:00Z">
        <w:del w:id="1096" w:author="LANDI Michele (C.C.)" w:date="2020-10-01T16:06:00Z">
          <w:r w:rsidR="00CA6FD0" w:rsidRPr="00F720BE" w:rsidDel="00E46994">
            <w:delText>IMPACTS ON NORMAL VTS OPERATIONS</w:delText>
          </w:r>
        </w:del>
      </w:moveTo>
    </w:p>
    <w:p w14:paraId="63029482" w14:textId="42AE82EE" w:rsidR="00CA6FD0" w:rsidRPr="00F720BE" w:rsidDel="00E46994" w:rsidRDefault="00CA6FD0">
      <w:pPr>
        <w:pStyle w:val="Heading3"/>
        <w:tabs>
          <w:tab w:val="clear" w:pos="0"/>
          <w:tab w:val="num" w:pos="2552"/>
        </w:tabs>
        <w:ind w:left="993"/>
        <w:rPr>
          <w:del w:id="1097" w:author="LANDI Michele (C.C.)" w:date="2020-10-01T16:06:00Z"/>
          <w:moveTo w:id="1098" w:author="LANDI Michele (C.C.)" w:date="2020-10-01T16:02:00Z"/>
        </w:rPr>
        <w:pPrChange w:id="1099" w:author="LANDI Michele (C.C.)" w:date="2020-10-01T16:06:00Z">
          <w:pPr>
            <w:pStyle w:val="Heading2separationline"/>
          </w:pPr>
        </w:pPrChange>
      </w:pPr>
    </w:p>
    <w:p w14:paraId="7508262D" w14:textId="23671984" w:rsidR="00CA6FD0" w:rsidRPr="00F720BE" w:rsidRDefault="00CA6FD0">
      <w:pPr>
        <w:pStyle w:val="Heading3"/>
        <w:rPr>
          <w:moveTo w:id="1100" w:author="LANDI Michele (C.C.)" w:date="2020-10-01T16:02:00Z"/>
        </w:rPr>
        <w:pPrChange w:id="1101" w:author="LANDI Michele (C.C.)" w:date="2020-10-01T16:06:00Z">
          <w:pPr>
            <w:pStyle w:val="Heading3"/>
            <w:ind w:left="993"/>
          </w:pPr>
        </w:pPrChange>
      </w:pPr>
      <w:moveTo w:id="1102" w:author="LANDI Michele (C.C.)" w:date="2020-10-01T16:02:00Z">
        <w:del w:id="1103" w:author="LANDI Michele (C.C.)" w:date="2020-10-01T16:05:00Z">
          <w:r w:rsidRPr="00F720BE" w:rsidDel="00CA6FD0">
            <w:delText>Issues with VTS operations</w:delText>
          </w:r>
        </w:del>
      </w:moveTo>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Change w:id="1104">
          <w:tblGrid>
            <w:gridCol w:w="3826"/>
            <w:gridCol w:w="6365"/>
          </w:tblGrid>
        </w:tblGridChange>
      </w:tblGrid>
      <w:tr w:rsidR="00CA6FD0" w:rsidRPr="00695CE3" w14:paraId="291BB44A" w14:textId="77777777" w:rsidTr="009C5F65">
        <w:trPr>
          <w:trHeight w:val="360"/>
          <w:tblHeader/>
        </w:trPr>
        <w:tc>
          <w:tcPr>
            <w:tcW w:w="1877" w:type="pct"/>
            <w:shd w:val="clear" w:color="auto" w:fill="D9E2F3"/>
            <w:vAlign w:val="center"/>
          </w:tcPr>
          <w:p w14:paraId="54AD7C37" w14:textId="77777777" w:rsidR="00CA6FD0" w:rsidRPr="00695CE3" w:rsidRDefault="00CA6FD0" w:rsidP="009C5F65">
            <w:pPr>
              <w:pStyle w:val="Tableheading"/>
              <w:rPr>
                <w:moveTo w:id="1105" w:author="LANDI Michele (C.C.)" w:date="2020-10-01T16:02:00Z"/>
              </w:rPr>
            </w:pPr>
            <w:moveTo w:id="1106" w:author="LANDI Michele (C.C.)" w:date="2020-10-01T16:02:00Z">
              <w:r w:rsidRPr="00695CE3">
                <w:t>Message Element</w:t>
              </w:r>
            </w:moveTo>
          </w:p>
        </w:tc>
        <w:tc>
          <w:tcPr>
            <w:tcW w:w="3123" w:type="pct"/>
            <w:shd w:val="clear" w:color="auto" w:fill="D9E2F3"/>
            <w:vAlign w:val="center"/>
          </w:tcPr>
          <w:p w14:paraId="1E832B2A" w14:textId="77777777" w:rsidR="00CA6FD0" w:rsidRPr="00695CE3" w:rsidRDefault="00CA6FD0" w:rsidP="009C5F65">
            <w:pPr>
              <w:pStyle w:val="Tableheading"/>
              <w:rPr>
                <w:moveTo w:id="1107" w:author="LANDI Michele (C.C.)" w:date="2020-10-01T16:02:00Z"/>
              </w:rPr>
            </w:pPr>
            <w:moveTo w:id="1108" w:author="LANDI Michele (C.C.)" w:date="2020-10-01T16:02:00Z">
              <w:r w:rsidRPr="00695CE3">
                <w:t>Message Intent</w:t>
              </w:r>
            </w:moveTo>
          </w:p>
        </w:tc>
      </w:tr>
      <w:tr w:rsidR="00CA6FD0" w14:paraId="69A07D4D" w14:textId="77777777" w:rsidTr="00E46994">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1109" w:author="LANDI Michele (C.C.)" w:date="2020-10-01T16:06: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trPrChange w:id="1110" w:author="LANDI Michele (C.C.)" w:date="2020-10-01T16:06:00Z">
            <w:trPr>
              <w:trHeight w:val="64"/>
            </w:trPr>
          </w:trPrChange>
        </w:trPr>
        <w:tc>
          <w:tcPr>
            <w:tcW w:w="1877" w:type="pct"/>
            <w:shd w:val="clear" w:color="auto" w:fill="FFFFFF" w:themeFill="background1"/>
            <w:tcPrChange w:id="1111" w:author="LANDI Michele (C.C.)" w:date="2020-10-01T16:06:00Z">
              <w:tcPr>
                <w:tcW w:w="1877" w:type="pct"/>
                <w:shd w:val="clear" w:color="auto" w:fill="D4F1D3" w:themeFill="text2" w:themeFillTint="33"/>
              </w:tcPr>
            </w:tcPrChange>
          </w:tcPr>
          <w:p w14:paraId="26E0400B" w14:textId="4DC97349" w:rsidR="00CA6FD0" w:rsidRPr="00613964" w:rsidRDefault="00CA6FD0" w:rsidP="009C5F65">
            <w:pPr>
              <w:pStyle w:val="Tabletext"/>
              <w:rPr>
                <w:moveTo w:id="1112" w:author="LANDI Michele (C.C.)" w:date="2020-10-01T16:02:00Z"/>
              </w:rPr>
            </w:pPr>
            <w:moveTo w:id="1113" w:author="LANDI Michele (C.C.)" w:date="2020-10-01T16:02:00Z">
              <w:r w:rsidRPr="00613964">
                <w:t>(VTS</w:t>
              </w:r>
            </w:moveTo>
            <w:ins w:id="1114" w:author="LANDI Michele (C.C.)" w:date="2020-10-05T11:51:00Z">
              <w:r w:rsidR="00EB22BC">
                <w:t xml:space="preserve"> name</w:t>
              </w:r>
            </w:ins>
            <w:moveTo w:id="1115" w:author="LANDI Michele (C.C.)" w:date="2020-10-01T16:02:00Z">
              <w:r w:rsidRPr="00613964">
                <w:t>) AT REDUCED CAPACITY UNTIL (time)</w:t>
              </w:r>
            </w:moveTo>
            <w:ins w:id="1116" w:author="LANDI Michele (C.C.)" w:date="2020-10-05T11:59:00Z">
              <w:r w:rsidR="00665E85">
                <w:t xml:space="preserve"> [details]</w:t>
              </w:r>
            </w:ins>
          </w:p>
        </w:tc>
        <w:tc>
          <w:tcPr>
            <w:tcW w:w="3123" w:type="pct"/>
            <w:shd w:val="clear" w:color="auto" w:fill="FFFFFF" w:themeFill="background1"/>
            <w:tcPrChange w:id="1117" w:author="LANDI Michele (C.C.)" w:date="2020-10-01T16:06:00Z">
              <w:tcPr>
                <w:tcW w:w="3123" w:type="pct"/>
                <w:shd w:val="clear" w:color="auto" w:fill="D4F1D3" w:themeFill="text2" w:themeFillTint="33"/>
              </w:tcPr>
            </w:tcPrChange>
          </w:tcPr>
          <w:p w14:paraId="0405B294" w14:textId="74867F88" w:rsidR="00CA6FD0" w:rsidRPr="00613964" w:rsidRDefault="00CA6FD0" w:rsidP="009C5F65">
            <w:pPr>
              <w:pStyle w:val="Tabletext"/>
              <w:rPr>
                <w:moveTo w:id="1118" w:author="LANDI Michele (C.C.)" w:date="2020-10-01T16:02:00Z"/>
              </w:rPr>
            </w:pPr>
            <w:moveTo w:id="1119" w:author="LANDI Michele (C.C.)" w:date="2020-10-01T16:02:00Z">
              <w:r w:rsidRPr="00613964">
                <w:t>Notification that the VTS is operating at reduced capacity</w:t>
              </w:r>
            </w:moveTo>
            <w:ins w:id="1120" w:author="LANDI Michele (C.C.)" w:date="2020-10-05T11:59:00Z">
              <w:r w:rsidR="00665E85">
                <w:t xml:space="preserve"> [due to a given reason]</w:t>
              </w:r>
            </w:ins>
          </w:p>
        </w:tc>
      </w:tr>
      <w:tr w:rsidR="00CA6FD0" w:rsidDel="00665E85" w14:paraId="19C01E19" w14:textId="565B9B0B" w:rsidTr="00E46994">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1121" w:author="LANDI Michele (C.C.)" w:date="2020-10-01T16:06: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del w:id="1122" w:author="LANDI Michele (C.C.)" w:date="2020-10-05T11:58:00Z"/>
          <w:trPrChange w:id="1123" w:author="LANDI Michele (C.C.)" w:date="2020-10-01T16:06:00Z">
            <w:trPr>
              <w:trHeight w:val="64"/>
            </w:trPr>
          </w:trPrChange>
        </w:trPr>
        <w:tc>
          <w:tcPr>
            <w:tcW w:w="1877" w:type="pct"/>
            <w:shd w:val="clear" w:color="auto" w:fill="FFFFFF" w:themeFill="background1"/>
            <w:tcPrChange w:id="1124" w:author="LANDI Michele (C.C.)" w:date="2020-10-01T16:06:00Z">
              <w:tcPr>
                <w:tcW w:w="1877" w:type="pct"/>
                <w:shd w:val="clear" w:color="auto" w:fill="D4F1D3" w:themeFill="text2" w:themeFillTint="33"/>
              </w:tcPr>
            </w:tcPrChange>
          </w:tcPr>
          <w:p w14:paraId="4CF3F340" w14:textId="4F5FA6A5" w:rsidR="00CA6FD0" w:rsidRPr="00613964" w:rsidDel="00665E85" w:rsidRDefault="00CA6FD0" w:rsidP="009C5F65">
            <w:pPr>
              <w:pStyle w:val="Tabletext"/>
              <w:rPr>
                <w:del w:id="1125" w:author="LANDI Michele (C.C.)" w:date="2020-10-05T11:58:00Z"/>
                <w:moveTo w:id="1126" w:author="LANDI Michele (C.C.)" w:date="2020-10-01T16:02:00Z"/>
              </w:rPr>
            </w:pPr>
            <w:moveTo w:id="1127" w:author="LANDI Michele (C.C.)" w:date="2020-10-01T16:02:00Z">
              <w:del w:id="1128" w:author="LANDI Michele (C.C.)" w:date="2020-10-05T11:58:00Z">
                <w:r w:rsidRPr="00613964" w:rsidDel="00665E85">
                  <w:delText>OPERATIONS OFFLINE UNTIL (time)</w:delText>
                </w:r>
              </w:del>
            </w:moveTo>
          </w:p>
        </w:tc>
        <w:tc>
          <w:tcPr>
            <w:tcW w:w="3123" w:type="pct"/>
            <w:shd w:val="clear" w:color="auto" w:fill="FFFFFF" w:themeFill="background1"/>
            <w:tcPrChange w:id="1129" w:author="LANDI Michele (C.C.)" w:date="2020-10-01T16:06:00Z">
              <w:tcPr>
                <w:tcW w:w="3123" w:type="pct"/>
                <w:shd w:val="clear" w:color="auto" w:fill="D4F1D3" w:themeFill="text2" w:themeFillTint="33"/>
              </w:tcPr>
            </w:tcPrChange>
          </w:tcPr>
          <w:p w14:paraId="45C7B6E4" w14:textId="2388E8E7" w:rsidR="00CA6FD0" w:rsidRPr="00613964" w:rsidDel="00665E85" w:rsidRDefault="00CA6FD0" w:rsidP="009C5F65">
            <w:pPr>
              <w:pStyle w:val="Tabletext"/>
              <w:rPr>
                <w:del w:id="1130" w:author="LANDI Michele (C.C.)" w:date="2020-10-05T11:58:00Z"/>
                <w:moveTo w:id="1131" w:author="LANDI Michele (C.C.)" w:date="2020-10-01T16:02:00Z"/>
              </w:rPr>
            </w:pPr>
            <w:moveTo w:id="1132" w:author="LANDI Michele (C.C.)" w:date="2020-10-01T16:02:00Z">
              <w:del w:id="1133" w:author="LANDI Michele (C.C.)" w:date="2020-10-05T11:58:00Z">
                <w:r w:rsidRPr="00613964" w:rsidDel="00665E85">
                  <w:delText>Notification that the VTS will be offline until a specified time</w:delText>
                </w:r>
              </w:del>
            </w:moveTo>
          </w:p>
        </w:tc>
      </w:tr>
      <w:tr w:rsidR="00EB22BC" w14:paraId="5771404A" w14:textId="77777777" w:rsidTr="00E46994">
        <w:trPr>
          <w:trHeight w:val="64"/>
          <w:ins w:id="1134" w:author="LANDI Michele (C.C.)" w:date="2020-10-05T11:52:00Z"/>
        </w:trPr>
        <w:tc>
          <w:tcPr>
            <w:tcW w:w="1877" w:type="pct"/>
            <w:shd w:val="clear" w:color="auto" w:fill="FFFFFF" w:themeFill="background1"/>
          </w:tcPr>
          <w:p w14:paraId="03D7280E" w14:textId="79F3C6C4" w:rsidR="00EB22BC" w:rsidRPr="00613964" w:rsidRDefault="00EB22BC" w:rsidP="009C5F65">
            <w:pPr>
              <w:pStyle w:val="Tabletext"/>
              <w:rPr>
                <w:ins w:id="1135" w:author="LANDI Michele (C.C.)" w:date="2020-10-05T11:52:00Z"/>
              </w:rPr>
            </w:pPr>
            <w:ins w:id="1136" w:author="LANDI Michele (C.C.)" w:date="2020-10-05T11:53:00Z">
              <w:r>
                <w:t>VTS OPERATIONS SUSPENDED DUE TO (details)</w:t>
              </w:r>
            </w:ins>
            <w:ins w:id="1137" w:author="LANDI Michele (C.C.)" w:date="2020-10-05T11:58:00Z">
              <w:r>
                <w:t xml:space="preserve"> [UNTIL]</w:t>
              </w:r>
            </w:ins>
          </w:p>
        </w:tc>
        <w:tc>
          <w:tcPr>
            <w:tcW w:w="3123" w:type="pct"/>
            <w:shd w:val="clear" w:color="auto" w:fill="FFFFFF" w:themeFill="background1"/>
          </w:tcPr>
          <w:p w14:paraId="70285C7E" w14:textId="21EB7EC5" w:rsidR="00EB22BC" w:rsidRPr="00613964" w:rsidRDefault="00EB22BC" w:rsidP="00665E85">
            <w:pPr>
              <w:pStyle w:val="Tabletext"/>
              <w:rPr>
                <w:ins w:id="1138" w:author="LANDI Michele (C.C.)" w:date="2020-10-05T11:52:00Z"/>
              </w:rPr>
            </w:pPr>
            <w:ins w:id="1139" w:author="LANDI Michele (C.C.)" w:date="2020-10-05T11:53:00Z">
              <w:r>
                <w:t>V</w:t>
              </w:r>
            </w:ins>
            <w:ins w:id="1140" w:author="LANDI Michele (C.C.)" w:date="2020-10-05T11:54:00Z">
              <w:r>
                <w:t xml:space="preserve">TS operations are </w:t>
              </w:r>
            </w:ins>
            <w:ins w:id="1141" w:author="LANDI Michele (C.C.)" w:date="2020-10-05T12:01:00Z">
              <w:r w:rsidR="00665E85">
                <w:t xml:space="preserve">interrupted </w:t>
              </w:r>
            </w:ins>
            <w:ins w:id="1142" w:author="LANDI Michele (C.C.)" w:date="2020-10-05T12:00:00Z">
              <w:r w:rsidR="00665E85">
                <w:t>[</w:t>
              </w:r>
            </w:ins>
            <w:ins w:id="1143" w:author="LANDI Michele (C.C.)" w:date="2020-10-05T11:54:00Z">
              <w:r>
                <w:t xml:space="preserve">due to </w:t>
              </w:r>
            </w:ins>
            <w:ins w:id="1144" w:author="LANDI Michele (C.C.)" w:date="2020-10-05T12:00:00Z">
              <w:r w:rsidR="00665E85">
                <w:t>a given reason (</w:t>
              </w:r>
            </w:ins>
            <w:ins w:id="1145" w:author="LANDI Michele (C.C.)" w:date="2020-10-05T11:54:00Z">
              <w:r>
                <w:t xml:space="preserve">e.g. protest action, strike, emergency </w:t>
              </w:r>
            </w:ins>
            <w:ins w:id="1146" w:author="LANDI Michele (C.C.)" w:date="2020-10-05T11:55:00Z">
              <w:r>
                <w:t>situation</w:t>
              </w:r>
            </w:ins>
            <w:ins w:id="1147" w:author="LANDI Michele (C.C.)" w:date="2020-10-05T11:54:00Z">
              <w:r>
                <w:t>)</w:t>
              </w:r>
            </w:ins>
            <w:ins w:id="1148" w:author="LANDI Michele (C.C.)" w:date="2020-10-05T12:00:00Z">
              <w:r w:rsidR="00665E85">
                <w:t>]</w:t>
              </w:r>
            </w:ins>
          </w:p>
        </w:tc>
      </w:tr>
      <w:tr w:rsidR="00EB22BC" w:rsidDel="00D33C9A" w14:paraId="7B4A325F" w14:textId="5B0D103E" w:rsidTr="00E46994">
        <w:trPr>
          <w:trHeight w:val="64"/>
          <w:ins w:id="1149" w:author="LANDI Michele (C.C.)" w:date="2020-10-05T11:57:00Z"/>
          <w:del w:id="1150" w:author="3070" w:date="2020-10-13T11:43:00Z"/>
        </w:trPr>
        <w:tc>
          <w:tcPr>
            <w:tcW w:w="1877" w:type="pct"/>
            <w:shd w:val="clear" w:color="auto" w:fill="FFFFFF" w:themeFill="background1"/>
          </w:tcPr>
          <w:p w14:paraId="43D6F25F" w14:textId="04144781" w:rsidR="00EB22BC" w:rsidDel="00D33C9A" w:rsidRDefault="00EB22BC" w:rsidP="009C5F65">
            <w:pPr>
              <w:pStyle w:val="Tabletext"/>
              <w:rPr>
                <w:ins w:id="1151" w:author="LANDI Michele (C.C.)" w:date="2020-10-05T11:57:00Z"/>
                <w:del w:id="1152" w:author="3070" w:date="2020-10-13T11:43:00Z"/>
              </w:rPr>
            </w:pPr>
          </w:p>
        </w:tc>
        <w:tc>
          <w:tcPr>
            <w:tcW w:w="3123" w:type="pct"/>
            <w:shd w:val="clear" w:color="auto" w:fill="FFFFFF" w:themeFill="background1"/>
          </w:tcPr>
          <w:p w14:paraId="281CFE08" w14:textId="1907CB40" w:rsidR="00EB22BC" w:rsidDel="00D33C9A" w:rsidRDefault="00EB22BC" w:rsidP="00EB22BC">
            <w:pPr>
              <w:pStyle w:val="Tabletext"/>
              <w:rPr>
                <w:ins w:id="1153" w:author="LANDI Michele (C.C.)" w:date="2020-10-05T11:57:00Z"/>
                <w:del w:id="1154" w:author="3070" w:date="2020-10-13T11:43:00Z"/>
              </w:rPr>
            </w:pPr>
          </w:p>
        </w:tc>
      </w:tr>
    </w:tbl>
    <w:p w14:paraId="100C0FE9" w14:textId="412A0477" w:rsidR="00E46994" w:rsidDel="00E46994" w:rsidRDefault="00CA6FD0" w:rsidP="00CA6FD0">
      <w:pPr>
        <w:pStyle w:val="BodyText"/>
        <w:spacing w:before="120"/>
        <w:rPr>
          <w:del w:id="1155" w:author="LANDI Michele (C.C.)" w:date="2020-10-01T16:07:00Z"/>
          <w:moveTo w:id="1156" w:author="LANDI Michele (C.C.)" w:date="2020-10-01T16:02:00Z"/>
        </w:rPr>
      </w:pPr>
      <w:moveTo w:id="1157" w:author="LANDI Michele (C.C.)" w:date="2020-10-01T16:02:00Z">
        <w:del w:id="1158" w:author="LANDI Michele (C.C.)" w:date="2020-10-05T12:03:00Z">
          <w:r w:rsidDel="00194FDF">
            <w:delText>Examples of phrases which a VTS may use to advise that their VTS operations have been impacted:</w:delText>
          </w:r>
        </w:del>
      </w:moveTo>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215"/>
      </w:tblGrid>
      <w:tr w:rsidR="00CA6FD0" w:rsidRPr="00695CE3" w:rsidDel="00E46994" w14:paraId="3FC56492" w14:textId="505A8064" w:rsidTr="009C5F65">
        <w:trPr>
          <w:trHeight w:val="360"/>
          <w:del w:id="1159" w:author="LANDI Michele (C.C.)" w:date="2020-10-01T16:07:00Z"/>
        </w:trPr>
        <w:tc>
          <w:tcPr>
            <w:tcW w:w="10215" w:type="dxa"/>
            <w:tcBorders>
              <w:bottom w:val="single" w:sz="4" w:space="0" w:color="auto"/>
            </w:tcBorders>
            <w:shd w:val="clear" w:color="auto" w:fill="D9E2F3"/>
            <w:vAlign w:val="center"/>
          </w:tcPr>
          <w:p w14:paraId="5515C8CE" w14:textId="7C11C25E" w:rsidR="00CA6FD0" w:rsidRPr="00695CE3" w:rsidDel="00E46994" w:rsidRDefault="00CA6FD0" w:rsidP="009C5F65">
            <w:pPr>
              <w:pStyle w:val="Tableheading"/>
              <w:rPr>
                <w:del w:id="1160" w:author="LANDI Michele (C.C.)" w:date="2020-10-01T16:07:00Z"/>
                <w:moveTo w:id="1161" w:author="LANDI Michele (C.C.)" w:date="2020-10-01T16:02:00Z"/>
              </w:rPr>
            </w:pPr>
            <w:moveTo w:id="1162" w:author="LANDI Michele (C.C.)" w:date="2020-10-01T16:02:00Z">
              <w:del w:id="1163" w:author="LANDI Michele (C.C.)" w:date="2020-10-01T16:07:00Z">
                <w:r w:rsidRPr="00695CE3" w:rsidDel="00E46994">
                  <w:delText>Message Phrases</w:delText>
                </w:r>
              </w:del>
            </w:moveTo>
          </w:p>
        </w:tc>
      </w:tr>
      <w:tr w:rsidR="00CA6FD0" w:rsidDel="00E46994" w14:paraId="088DB006" w14:textId="7E17FA91" w:rsidTr="009C5F65">
        <w:trPr>
          <w:trHeight w:val="64"/>
          <w:del w:id="1164" w:author="LANDI Michele (C.C.)" w:date="2020-10-01T16:07:00Z"/>
        </w:trPr>
        <w:tc>
          <w:tcPr>
            <w:tcW w:w="10215" w:type="dxa"/>
            <w:tcBorders>
              <w:top w:val="single" w:sz="4" w:space="0" w:color="auto"/>
              <w:left w:val="single" w:sz="4" w:space="0" w:color="auto"/>
              <w:bottom w:val="single" w:sz="4" w:space="0" w:color="auto"/>
              <w:right w:val="single" w:sz="4" w:space="0" w:color="auto"/>
            </w:tcBorders>
            <w:shd w:val="clear" w:color="auto" w:fill="D4F1D3" w:themeFill="text2" w:themeFillTint="33"/>
          </w:tcPr>
          <w:p w14:paraId="12B017CC" w14:textId="3AFC5A10" w:rsidR="00CA6FD0" w:rsidRPr="00613964" w:rsidDel="00E46994" w:rsidRDefault="00CA6FD0">
            <w:pPr>
              <w:pStyle w:val="Tableheading"/>
              <w:rPr>
                <w:del w:id="1165" w:author="LANDI Michele (C.C.)" w:date="2020-10-01T16:07:00Z"/>
                <w:moveTo w:id="1166" w:author="LANDI Michele (C.C.)" w:date="2020-10-01T16:02:00Z"/>
              </w:rPr>
              <w:pPrChange w:id="1167" w:author="LANDI Michele (C.C.)" w:date="2020-10-01T16:06:00Z">
                <w:pPr>
                  <w:pStyle w:val="Tabletext"/>
                </w:pPr>
              </w:pPrChange>
            </w:pPr>
            <w:moveTo w:id="1168" w:author="LANDI Michele (C.C.)" w:date="2020-10-01T16:02:00Z">
              <w:del w:id="1169" w:author="LANDI Michele (C.C.)" w:date="2020-10-01T16:07:00Z">
                <w:r w:rsidRPr="00613964" w:rsidDel="00E46994">
                  <w:delText>Port Hedland VTS has been evacuated and will be operating in a reduced capacity until further notice.</w:delText>
                </w:r>
              </w:del>
            </w:moveTo>
          </w:p>
        </w:tc>
      </w:tr>
    </w:tbl>
    <w:p w14:paraId="3EA69186" w14:textId="78F475F2" w:rsidR="00CA6FD0" w:rsidDel="00194FDF" w:rsidRDefault="00CA6FD0" w:rsidP="00F06234">
      <w:pPr>
        <w:pStyle w:val="BodyText"/>
        <w:rPr>
          <w:del w:id="1170" w:author="LANDI Michele (C.C.)" w:date="2020-10-01T16:07:00Z"/>
          <w:rFonts w:asciiTheme="majorHAnsi" w:eastAsiaTheme="majorEastAsia" w:hAnsiTheme="majorHAnsi" w:cstheme="majorBidi"/>
          <w:b/>
          <w:bCs/>
          <w:smallCaps/>
        </w:rPr>
      </w:pPr>
    </w:p>
    <w:p w14:paraId="4C653EC0" w14:textId="1F350AFE" w:rsidR="00194FDF" w:rsidDel="00D33C9A" w:rsidRDefault="00194FDF" w:rsidP="00CA6FD0">
      <w:pPr>
        <w:spacing w:after="200" w:line="276" w:lineRule="auto"/>
        <w:rPr>
          <w:ins w:id="1171" w:author="LANDI Michele (C.C.)" w:date="2020-10-05T12:03:00Z"/>
          <w:del w:id="1172" w:author="3070" w:date="2020-10-13T11:43:00Z"/>
          <w:moveTo w:id="1173" w:author="LANDI Michele (C.C.)" w:date="2020-10-01T16:02:00Z"/>
          <w:rFonts w:asciiTheme="majorHAnsi" w:eastAsiaTheme="majorEastAsia" w:hAnsiTheme="majorHAnsi" w:cstheme="majorBidi"/>
          <w:b/>
          <w:bCs/>
          <w:smallCaps/>
          <w:sz w:val="22"/>
        </w:rPr>
      </w:pPr>
    </w:p>
    <w:moveToRangeEnd w:id="1094"/>
    <w:p w14:paraId="0A7C764D" w14:textId="77777777" w:rsidR="00CA6FD0" w:rsidRDefault="00CA6FD0" w:rsidP="00F06234">
      <w:pPr>
        <w:pStyle w:val="BodyText"/>
      </w:pPr>
    </w:p>
    <w:p w14:paraId="746E7681" w14:textId="6F20E3D5" w:rsidR="00BD31DE" w:rsidRDefault="00BD31DE">
      <w:pPr>
        <w:pStyle w:val="Heading3"/>
        <w:ind w:left="993"/>
        <w:rPr>
          <w:ins w:id="1174" w:author="3070" w:date="2020-08-13T11:13:00Z"/>
        </w:rPr>
        <w:pPrChange w:id="1175" w:author="LANDI Michele (C.C.)" w:date="2020-10-01T16:04:00Z">
          <w:pPr>
            <w:pStyle w:val="Heading3"/>
          </w:pPr>
        </w:pPrChange>
      </w:pPr>
      <w:bookmarkStart w:id="1176" w:name="_Toc16165967"/>
      <w:bookmarkStart w:id="1177" w:name="_Toc40380946"/>
      <w:r>
        <w:t>Reques</w:t>
      </w:r>
      <w:ins w:id="1178" w:author="3070" w:date="2020-06-25T11:51:00Z">
        <w:r w:rsidR="00C90B98">
          <w:t>t</w:t>
        </w:r>
      </w:ins>
      <w:ins w:id="1179" w:author="3070" w:date="2020-06-25T11:50:00Z">
        <w:r w:rsidR="00C90B98">
          <w:t>ing</w:t>
        </w:r>
      </w:ins>
      <w:del w:id="1180" w:author="3070" w:date="2020-06-02T08:46:00Z">
        <w:r w:rsidDel="00F90514">
          <w:delText>t</w:delText>
        </w:r>
      </w:del>
      <w:del w:id="1181" w:author="3070" w:date="2020-06-25T11:50:00Z">
        <w:r w:rsidDel="00C90B98">
          <w:delText xml:space="preserve"> for </w:delText>
        </w:r>
      </w:del>
      <w:ins w:id="1182" w:author="Windows 사용자" w:date="2020-06-02T14:32:00Z">
        <w:del w:id="1183" w:author="3070" w:date="2020-06-25T11:44:00Z">
          <w:r w:rsidR="00C85643" w:rsidDel="001B2281">
            <w:rPr>
              <w:rFonts w:hint="eastAsia"/>
            </w:rPr>
            <w:delText xml:space="preserve">ING </w:delText>
          </w:r>
        </w:del>
      </w:ins>
      <w:del w:id="1184" w:author="3070" w:date="2020-06-25T11:50:00Z">
        <w:r w:rsidDel="00C90B98">
          <w:delText>additional</w:delText>
        </w:r>
      </w:del>
      <w:r>
        <w:t xml:space="preserve"> reports</w:t>
      </w:r>
      <w:bookmarkEnd w:id="1176"/>
      <w:bookmarkEnd w:id="1177"/>
    </w:p>
    <w:p w14:paraId="5BD1601B" w14:textId="7237A424" w:rsidR="006C2348" w:rsidRPr="00370C6A" w:rsidDel="000C01E6" w:rsidRDefault="006C2348">
      <w:pPr>
        <w:pStyle w:val="BodyText"/>
        <w:rPr>
          <w:del w:id="1185" w:author="LANDI Michele (C.C.)" w:date="2020-10-01T15:36:00Z"/>
        </w:rPr>
        <w:pPrChange w:id="1186" w:author="3070" w:date="2020-08-13T11:13:00Z">
          <w:pPr>
            <w:pStyle w:val="Heading3"/>
            <w:tabs>
              <w:tab w:val="clear" w:pos="0"/>
            </w:tabs>
            <w:ind w:left="720" w:hanging="720"/>
          </w:pPr>
        </w:pPrChange>
      </w:pP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Change w:id="1187">
          <w:tblGrid>
            <w:gridCol w:w="3683"/>
            <w:gridCol w:w="7"/>
            <w:gridCol w:w="6501"/>
            <w:gridCol w:w="20"/>
          </w:tblGrid>
        </w:tblGridChange>
      </w:tblGrid>
      <w:tr w:rsidR="00BD31DE" w:rsidRPr="00872744" w14:paraId="3A35232A" w14:textId="77777777" w:rsidTr="001741C0">
        <w:trPr>
          <w:trHeight w:val="360"/>
          <w:tblHeader/>
        </w:trPr>
        <w:tc>
          <w:tcPr>
            <w:tcW w:w="1807" w:type="pct"/>
            <w:shd w:val="clear" w:color="auto" w:fill="D9E2F3"/>
            <w:vAlign w:val="center"/>
          </w:tcPr>
          <w:p w14:paraId="4CC51DDC" w14:textId="77777777" w:rsidR="00BD31DE" w:rsidRPr="00872744" w:rsidRDefault="00BD31DE" w:rsidP="001741C0">
            <w:pPr>
              <w:pStyle w:val="Tableheading"/>
              <w:rPr>
                <w:szCs w:val="20"/>
              </w:rPr>
            </w:pPr>
            <w:r w:rsidRPr="00872744">
              <w:rPr>
                <w:szCs w:val="20"/>
              </w:rPr>
              <w:t>Message Element</w:t>
            </w:r>
          </w:p>
        </w:tc>
        <w:tc>
          <w:tcPr>
            <w:tcW w:w="3193" w:type="pct"/>
            <w:shd w:val="clear" w:color="auto" w:fill="D9E2F3"/>
            <w:vAlign w:val="center"/>
          </w:tcPr>
          <w:p w14:paraId="41176972" w14:textId="77777777" w:rsidR="00BD31DE" w:rsidRPr="00872744" w:rsidRDefault="00BD31DE" w:rsidP="001741C0">
            <w:pPr>
              <w:pStyle w:val="Tableheading"/>
              <w:rPr>
                <w:szCs w:val="20"/>
              </w:rPr>
            </w:pPr>
            <w:r w:rsidRPr="00872744">
              <w:rPr>
                <w:szCs w:val="20"/>
              </w:rPr>
              <w:t>Message Intent</w:t>
            </w:r>
          </w:p>
        </w:tc>
      </w:tr>
      <w:tr w:rsidR="00BD31DE" w:rsidRPr="00872744" w14:paraId="3EEEC138" w14:textId="77777777" w:rsidTr="001741C0">
        <w:trPr>
          <w:trHeight w:val="64"/>
        </w:trPr>
        <w:tc>
          <w:tcPr>
            <w:tcW w:w="1807" w:type="pct"/>
          </w:tcPr>
          <w:p w14:paraId="2392D98D" w14:textId="77777777" w:rsidR="00BD31DE" w:rsidRPr="00872744" w:rsidRDefault="00BD31DE" w:rsidP="001741C0">
            <w:pPr>
              <w:spacing w:before="60" w:after="60"/>
              <w:ind w:left="142"/>
              <w:rPr>
                <w:sz w:val="20"/>
                <w:szCs w:val="20"/>
              </w:rPr>
            </w:pPr>
            <w:r w:rsidRPr="00872744">
              <w:rPr>
                <w:sz w:val="20"/>
                <w:szCs w:val="20"/>
              </w:rPr>
              <w:t xml:space="preserve">REPORT </w:t>
            </w:r>
            <w:r w:rsidR="006E269F" w:rsidRPr="00872744">
              <w:rPr>
                <w:sz w:val="20"/>
                <w:szCs w:val="20"/>
              </w:rPr>
              <w:t>[</w:t>
            </w:r>
            <w:r w:rsidRPr="00872744">
              <w:rPr>
                <w:sz w:val="20"/>
                <w:szCs w:val="20"/>
              </w:rPr>
              <w:t>AGAIN</w:t>
            </w:r>
            <w:r w:rsidR="006E269F" w:rsidRPr="00872744">
              <w:rPr>
                <w:sz w:val="20"/>
                <w:szCs w:val="20"/>
              </w:rPr>
              <w:t>]</w:t>
            </w:r>
            <w:r w:rsidRPr="00872744">
              <w:rPr>
                <w:sz w:val="20"/>
                <w:szCs w:val="20"/>
              </w:rPr>
              <w:t xml:space="preserve"> AT (location</w:t>
            </w:r>
            <w:r w:rsidR="006E269F" w:rsidRPr="00872744">
              <w:rPr>
                <w:sz w:val="20"/>
                <w:szCs w:val="20"/>
              </w:rPr>
              <w:t xml:space="preserve"> or time</w:t>
            </w:r>
            <w:r w:rsidRPr="00872744">
              <w:rPr>
                <w:sz w:val="20"/>
                <w:szCs w:val="20"/>
              </w:rPr>
              <w:t xml:space="preserve">) </w:t>
            </w:r>
          </w:p>
        </w:tc>
        <w:tc>
          <w:tcPr>
            <w:tcW w:w="3193" w:type="pct"/>
          </w:tcPr>
          <w:p w14:paraId="53B0C126" w14:textId="77777777" w:rsidR="00BD31DE" w:rsidRPr="00872744" w:rsidRDefault="00BD31DE" w:rsidP="001741C0">
            <w:pPr>
              <w:spacing w:before="60" w:after="60"/>
              <w:ind w:left="142"/>
              <w:rPr>
                <w:sz w:val="20"/>
                <w:szCs w:val="20"/>
              </w:rPr>
            </w:pPr>
            <w:r w:rsidRPr="00872744">
              <w:rPr>
                <w:sz w:val="20"/>
                <w:szCs w:val="20"/>
              </w:rPr>
              <w:t xml:space="preserve">Request to report </w:t>
            </w:r>
            <w:r w:rsidR="006E269F" w:rsidRPr="00872744">
              <w:rPr>
                <w:sz w:val="20"/>
                <w:szCs w:val="20"/>
              </w:rPr>
              <w:t>[</w:t>
            </w:r>
            <w:r w:rsidRPr="00872744">
              <w:rPr>
                <w:sz w:val="20"/>
                <w:szCs w:val="20"/>
              </w:rPr>
              <w:t>again</w:t>
            </w:r>
            <w:r w:rsidR="006E269F" w:rsidRPr="00872744">
              <w:rPr>
                <w:sz w:val="20"/>
                <w:szCs w:val="20"/>
              </w:rPr>
              <w:t>]</w:t>
            </w:r>
            <w:r w:rsidRPr="00872744">
              <w:rPr>
                <w:sz w:val="20"/>
                <w:szCs w:val="20"/>
              </w:rPr>
              <w:t xml:space="preserve"> when the vessel has reached a specified location</w:t>
            </w:r>
            <w:r w:rsidR="006E269F" w:rsidRPr="00872744">
              <w:rPr>
                <w:sz w:val="20"/>
                <w:szCs w:val="20"/>
              </w:rPr>
              <w:t xml:space="preserve"> or time</w:t>
            </w:r>
          </w:p>
        </w:tc>
      </w:tr>
      <w:tr w:rsidR="00BD31DE" w:rsidRPr="00872744" w14:paraId="7A5D3154" w14:textId="77777777" w:rsidTr="001741C0">
        <w:trPr>
          <w:trHeight w:val="64"/>
        </w:trPr>
        <w:tc>
          <w:tcPr>
            <w:tcW w:w="1807" w:type="pct"/>
          </w:tcPr>
          <w:p w14:paraId="68776931" w14:textId="590C7B4A" w:rsidR="00BD31DE" w:rsidRPr="00872744" w:rsidRDefault="00BD31DE" w:rsidP="00C85643">
            <w:pPr>
              <w:spacing w:before="60" w:after="60"/>
              <w:ind w:left="142"/>
              <w:rPr>
                <w:sz w:val="20"/>
                <w:szCs w:val="20"/>
              </w:rPr>
            </w:pPr>
            <w:r w:rsidRPr="00872744">
              <w:rPr>
                <w:sz w:val="20"/>
                <w:szCs w:val="20"/>
              </w:rPr>
              <w:t xml:space="preserve">REPORT </w:t>
            </w:r>
            <w:ins w:id="1188" w:author="3070" w:date="2020-06-25T11:43:00Z">
              <w:r w:rsidR="00D71E61">
                <w:rPr>
                  <w:sz w:val="20"/>
                  <w:szCs w:val="20"/>
                </w:rPr>
                <w:t xml:space="preserve">WHEN </w:t>
              </w:r>
            </w:ins>
            <w:r w:rsidRPr="00872744">
              <w:rPr>
                <w:sz w:val="20"/>
                <w:szCs w:val="20"/>
              </w:rPr>
              <w:t>LEAVING (location / VTS area)</w:t>
            </w:r>
          </w:p>
        </w:tc>
        <w:tc>
          <w:tcPr>
            <w:tcW w:w="3193" w:type="pct"/>
          </w:tcPr>
          <w:p w14:paraId="480B7390" w14:textId="526828E0" w:rsidR="00BD31DE" w:rsidRPr="00872744" w:rsidRDefault="00BD31DE" w:rsidP="00D71E61">
            <w:pPr>
              <w:spacing w:before="60" w:after="60"/>
              <w:ind w:left="142"/>
              <w:rPr>
                <w:sz w:val="20"/>
                <w:szCs w:val="20"/>
              </w:rPr>
            </w:pPr>
            <w:r w:rsidRPr="00872744">
              <w:rPr>
                <w:sz w:val="20"/>
                <w:szCs w:val="20"/>
              </w:rPr>
              <w:t xml:space="preserve">Request to report when the vessel has left the VTS area or </w:t>
            </w:r>
            <w:ins w:id="1189" w:author="Windows 사용자" w:date="2020-06-02T13:34:00Z">
              <w:del w:id="1190" w:author="3070" w:date="2020-06-25T11:43:00Z">
                <w:r w:rsidR="00FE298E" w:rsidDel="00D71E61">
                  <w:rPr>
                    <w:rFonts w:hint="eastAsia"/>
                    <w:sz w:val="20"/>
                    <w:szCs w:val="20"/>
                    <w:lang w:eastAsia="ko-KR"/>
                  </w:rPr>
                  <w:delText>area</w:delText>
                </w:r>
              </w:del>
            </w:ins>
            <w:r w:rsidRPr="00872744">
              <w:rPr>
                <w:sz w:val="20"/>
                <w:szCs w:val="20"/>
              </w:rPr>
              <w:t>a particular location.</w:t>
            </w:r>
          </w:p>
        </w:tc>
      </w:tr>
      <w:tr w:rsidR="00BD31DE" w:rsidRPr="00872744" w14:paraId="0679A2E5" w14:textId="77777777" w:rsidTr="00D71E61">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1191" w:author="3070" w:date="2020-06-25T11:42: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trPrChange w:id="1192" w:author="3070" w:date="2020-06-25T11:42:00Z">
            <w:trPr>
              <w:trHeight w:val="64"/>
            </w:trPr>
          </w:trPrChange>
        </w:trPr>
        <w:tc>
          <w:tcPr>
            <w:tcW w:w="1807" w:type="pct"/>
            <w:shd w:val="clear" w:color="auto" w:fill="auto"/>
            <w:tcPrChange w:id="1193" w:author="3070" w:date="2020-06-25T11:42:00Z">
              <w:tcPr>
                <w:tcW w:w="1807" w:type="pct"/>
                <w:gridSpan w:val="2"/>
              </w:tcPr>
            </w:tcPrChange>
          </w:tcPr>
          <w:p w14:paraId="643A516F" w14:textId="21CF484C" w:rsidR="00BD31DE" w:rsidRPr="00D71E61" w:rsidRDefault="00BD31DE" w:rsidP="001741C0">
            <w:pPr>
              <w:spacing w:before="60" w:after="60"/>
              <w:ind w:left="142"/>
              <w:rPr>
                <w:sz w:val="20"/>
                <w:szCs w:val="20"/>
              </w:rPr>
            </w:pPr>
            <w:r w:rsidRPr="00D71E61">
              <w:rPr>
                <w:sz w:val="20"/>
                <w:szCs w:val="20"/>
              </w:rPr>
              <w:t>REPORT</w:t>
            </w:r>
            <w:ins w:id="1194" w:author="3070" w:date="2020-06-25T11:43:00Z">
              <w:r w:rsidR="00D71E61">
                <w:rPr>
                  <w:sz w:val="20"/>
                  <w:szCs w:val="20"/>
                </w:rPr>
                <w:t xml:space="preserve"> WHEN</w:t>
              </w:r>
            </w:ins>
            <w:r w:rsidRPr="00D71E61">
              <w:rPr>
                <w:sz w:val="20"/>
                <w:szCs w:val="20"/>
              </w:rPr>
              <w:t xml:space="preserve"> PASSING (location)</w:t>
            </w:r>
          </w:p>
        </w:tc>
        <w:tc>
          <w:tcPr>
            <w:tcW w:w="3193" w:type="pct"/>
            <w:shd w:val="clear" w:color="auto" w:fill="auto"/>
            <w:tcPrChange w:id="1195" w:author="3070" w:date="2020-06-25T11:42:00Z">
              <w:tcPr>
                <w:tcW w:w="3193" w:type="pct"/>
                <w:gridSpan w:val="2"/>
              </w:tcPr>
            </w:tcPrChange>
          </w:tcPr>
          <w:p w14:paraId="2C52FB26" w14:textId="77777777" w:rsidR="00BD31DE" w:rsidRPr="00D71E61" w:rsidRDefault="00BD31DE" w:rsidP="001741C0">
            <w:pPr>
              <w:spacing w:before="60" w:after="60"/>
              <w:ind w:left="142"/>
              <w:rPr>
                <w:sz w:val="20"/>
                <w:szCs w:val="20"/>
              </w:rPr>
            </w:pPr>
            <w:r w:rsidRPr="00D71E61">
              <w:rPr>
                <w:sz w:val="20"/>
                <w:szCs w:val="20"/>
              </w:rPr>
              <w:t xml:space="preserve">Request to report when the vessel </w:t>
            </w:r>
            <w:r w:rsidR="00C6349F" w:rsidRPr="00D71E61">
              <w:rPr>
                <w:sz w:val="20"/>
                <w:szCs w:val="20"/>
              </w:rPr>
              <w:t xml:space="preserve">is passing or </w:t>
            </w:r>
            <w:r w:rsidRPr="00D71E61">
              <w:rPr>
                <w:sz w:val="20"/>
                <w:szCs w:val="20"/>
              </w:rPr>
              <w:t>has passed the specified location</w:t>
            </w:r>
          </w:p>
        </w:tc>
      </w:tr>
      <w:tr w:rsidR="00BD31DE" w:rsidRPr="00872744" w14:paraId="0CDE788D" w14:textId="77777777" w:rsidTr="00D71E61">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1196" w:author="3070" w:date="2020-06-25T11:42: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trPrChange w:id="1197" w:author="3070" w:date="2020-06-25T11:42:00Z">
            <w:trPr>
              <w:trHeight w:val="64"/>
            </w:trPr>
          </w:trPrChange>
        </w:trPr>
        <w:tc>
          <w:tcPr>
            <w:tcW w:w="1807" w:type="pct"/>
            <w:shd w:val="clear" w:color="auto" w:fill="auto"/>
            <w:tcPrChange w:id="1198" w:author="3070" w:date="2020-06-25T11:42:00Z">
              <w:tcPr>
                <w:tcW w:w="1807" w:type="pct"/>
                <w:gridSpan w:val="2"/>
              </w:tcPr>
            </w:tcPrChange>
          </w:tcPr>
          <w:p w14:paraId="036AE69D" w14:textId="77777777" w:rsidR="00BD31DE" w:rsidRPr="00D71E61" w:rsidRDefault="00BD31DE" w:rsidP="001741C0">
            <w:pPr>
              <w:spacing w:before="60" w:after="60"/>
              <w:ind w:left="142"/>
              <w:rPr>
                <w:sz w:val="20"/>
                <w:szCs w:val="20"/>
              </w:rPr>
            </w:pPr>
            <w:r w:rsidRPr="00D71E61">
              <w:rPr>
                <w:sz w:val="20"/>
                <w:szCs w:val="20"/>
              </w:rPr>
              <w:t>REPORT ETA AT (position)</w:t>
            </w:r>
          </w:p>
        </w:tc>
        <w:tc>
          <w:tcPr>
            <w:tcW w:w="3193" w:type="pct"/>
            <w:shd w:val="clear" w:color="auto" w:fill="auto"/>
            <w:tcPrChange w:id="1199" w:author="3070" w:date="2020-06-25T11:42:00Z">
              <w:tcPr>
                <w:tcW w:w="3193" w:type="pct"/>
                <w:gridSpan w:val="2"/>
              </w:tcPr>
            </w:tcPrChange>
          </w:tcPr>
          <w:p w14:paraId="371DCA16" w14:textId="77777777" w:rsidR="00BD31DE" w:rsidRPr="00D71E61" w:rsidRDefault="00BD31DE" w:rsidP="001741C0">
            <w:pPr>
              <w:spacing w:before="60" w:after="60"/>
              <w:ind w:left="142"/>
              <w:rPr>
                <w:sz w:val="20"/>
                <w:szCs w:val="20"/>
              </w:rPr>
            </w:pPr>
            <w:r w:rsidRPr="00D71E61">
              <w:rPr>
                <w:sz w:val="20"/>
                <w:szCs w:val="20"/>
              </w:rPr>
              <w:t>Request to report the estimated time of arrival at the specified position</w:t>
            </w:r>
          </w:p>
        </w:tc>
      </w:tr>
    </w:tbl>
    <w:p w14:paraId="4DC3626F" w14:textId="77777777" w:rsidR="00BD31DE" w:rsidRPr="00711A6B" w:rsidRDefault="00BD31DE" w:rsidP="00BD31DE">
      <w:pPr>
        <w:pStyle w:val="BodyText"/>
      </w:pPr>
    </w:p>
    <w:p w14:paraId="5BA4126A" w14:textId="77777777" w:rsidR="00BD31DE" w:rsidRPr="00BD31DE" w:rsidRDefault="00BD31DE">
      <w:pPr>
        <w:pStyle w:val="Heading3"/>
        <w:ind w:left="993"/>
        <w:pPrChange w:id="1200" w:author="LANDI Michele (C.C.)" w:date="2020-10-01T16:04:00Z">
          <w:pPr>
            <w:pStyle w:val="Heading3"/>
          </w:pPr>
        </w:pPrChange>
      </w:pPr>
      <w:bookmarkStart w:id="1201" w:name="_Toc16165968"/>
      <w:bookmarkStart w:id="1202" w:name="_Toc40380947"/>
      <w:r w:rsidRPr="00BD31DE">
        <w:t>C</w:t>
      </w:r>
      <w:r w:rsidR="00082244">
        <w:t>a</w:t>
      </w:r>
      <w:r w:rsidR="00590258">
        <w:t>ll</w:t>
      </w:r>
      <w:r w:rsidRPr="00BD31DE">
        <w:t xml:space="preserve"> requests</w:t>
      </w:r>
      <w:bookmarkEnd w:id="1201"/>
      <w:bookmarkEnd w:id="1202"/>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
      <w:tr w:rsidR="00BD31DE" w:rsidRPr="00BD31DE" w14:paraId="6968D048" w14:textId="77777777" w:rsidTr="00E438AB">
        <w:trPr>
          <w:trHeight w:val="360"/>
          <w:tblHeader/>
        </w:trPr>
        <w:tc>
          <w:tcPr>
            <w:tcW w:w="1807" w:type="pct"/>
            <w:shd w:val="clear" w:color="auto" w:fill="D9E2F3"/>
            <w:vAlign w:val="center"/>
          </w:tcPr>
          <w:p w14:paraId="40636165" w14:textId="77777777" w:rsidR="00BD31DE" w:rsidRPr="00BD31DE" w:rsidRDefault="00BD31DE" w:rsidP="00BD31DE">
            <w:pPr>
              <w:pStyle w:val="Tableheading"/>
            </w:pPr>
            <w:r w:rsidRPr="00BD31DE">
              <w:t>Message Element</w:t>
            </w:r>
          </w:p>
        </w:tc>
        <w:tc>
          <w:tcPr>
            <w:tcW w:w="3193" w:type="pct"/>
            <w:shd w:val="clear" w:color="auto" w:fill="D9E2F3"/>
            <w:vAlign w:val="center"/>
          </w:tcPr>
          <w:p w14:paraId="3F9C4751" w14:textId="77777777" w:rsidR="00BD31DE" w:rsidRPr="00BD31DE" w:rsidRDefault="00BD31DE" w:rsidP="00BD31DE">
            <w:pPr>
              <w:pStyle w:val="Tableheading"/>
            </w:pPr>
            <w:r w:rsidRPr="00BD31DE">
              <w:t>Message Intent</w:t>
            </w:r>
          </w:p>
        </w:tc>
      </w:tr>
      <w:tr w:rsidR="00BD31DE" w14:paraId="629FCA9F" w14:textId="77777777" w:rsidTr="00E438AB">
        <w:trPr>
          <w:trHeight w:val="64"/>
        </w:trPr>
        <w:tc>
          <w:tcPr>
            <w:tcW w:w="1807" w:type="pct"/>
          </w:tcPr>
          <w:p w14:paraId="750B3C89" w14:textId="77777777" w:rsidR="00BD31DE" w:rsidRPr="0063013F" w:rsidRDefault="00BD31DE" w:rsidP="00BD31DE">
            <w:pPr>
              <w:pStyle w:val="Tabletext"/>
            </w:pPr>
            <w:r w:rsidRPr="0063013F">
              <w:t>C</w:t>
            </w:r>
            <w:r w:rsidR="00082244">
              <w:t>ALL</w:t>
            </w:r>
            <w:r w:rsidRPr="0063013F">
              <w:t xml:space="preserve"> (VTS</w:t>
            </w:r>
            <w:r>
              <w:t>/allied service</w:t>
            </w:r>
            <w:r w:rsidRPr="0063013F">
              <w:t xml:space="preserve">) </w:t>
            </w:r>
            <w:r w:rsidR="006E269F">
              <w:t>[</w:t>
            </w:r>
            <w:r w:rsidR="005F5872" w:rsidRPr="0063013F">
              <w:t>AT (</w:t>
            </w:r>
            <w:r w:rsidR="006E269F">
              <w:t>time/</w:t>
            </w:r>
            <w:r w:rsidR="005F5872" w:rsidRPr="0063013F">
              <w:t>position)</w:t>
            </w:r>
            <w:r w:rsidR="006E269F">
              <w:t>]</w:t>
            </w:r>
            <w:r w:rsidR="005F5872" w:rsidRPr="0063013F">
              <w:t xml:space="preserve"> </w:t>
            </w:r>
            <w:r w:rsidRPr="0063013F">
              <w:t>ON (</w:t>
            </w:r>
            <w:r w:rsidR="00082244">
              <w:t>channel</w:t>
            </w:r>
            <w:r w:rsidRPr="0063013F">
              <w:t>)</w:t>
            </w:r>
          </w:p>
        </w:tc>
        <w:tc>
          <w:tcPr>
            <w:tcW w:w="3193" w:type="pct"/>
          </w:tcPr>
          <w:p w14:paraId="4B1E4091" w14:textId="77777777" w:rsidR="00BD31DE" w:rsidRPr="0063013F" w:rsidRDefault="00BD31DE" w:rsidP="00BD31DE">
            <w:pPr>
              <w:pStyle w:val="Tabletext"/>
            </w:pPr>
            <w:r>
              <w:t xml:space="preserve">Request to contact </w:t>
            </w:r>
            <w:r w:rsidR="006E269F">
              <w:t>[</w:t>
            </w:r>
            <w:r>
              <w:t>a</w:t>
            </w:r>
            <w:r w:rsidRPr="0063013F">
              <w:t xml:space="preserve">t the specified </w:t>
            </w:r>
            <w:r w:rsidR="006E269F">
              <w:t>time or</w:t>
            </w:r>
            <w:r w:rsidR="00E438AB">
              <w:t xml:space="preserve"> </w:t>
            </w:r>
            <w:r w:rsidRPr="0063013F">
              <w:t>position</w:t>
            </w:r>
            <w:r w:rsidR="006E269F">
              <w:t>]</w:t>
            </w:r>
            <w:r>
              <w:t xml:space="preserve"> </w:t>
            </w:r>
            <w:r w:rsidRPr="0063013F">
              <w:t xml:space="preserve"> the VTS</w:t>
            </w:r>
            <w:r>
              <w:t xml:space="preserve"> or allied service</w:t>
            </w:r>
            <w:r w:rsidRPr="0063013F">
              <w:t xml:space="preserve"> on </w:t>
            </w:r>
            <w:r>
              <w:t>a</w:t>
            </w:r>
            <w:r w:rsidRPr="0063013F">
              <w:t xml:space="preserve"> </w:t>
            </w:r>
            <w:r>
              <w:t>VHF channel</w:t>
            </w:r>
          </w:p>
        </w:tc>
      </w:tr>
      <w:tr w:rsidR="00E438AB" w14:paraId="3AE2DDC2" w14:textId="77777777" w:rsidTr="00E438AB">
        <w:trPr>
          <w:trHeight w:val="64"/>
        </w:trPr>
        <w:tc>
          <w:tcPr>
            <w:tcW w:w="1807" w:type="pct"/>
          </w:tcPr>
          <w:p w14:paraId="272D2EB3" w14:textId="77777777" w:rsidR="00E438AB" w:rsidRPr="0063013F" w:rsidRDefault="00E438AB" w:rsidP="00BD31DE">
            <w:pPr>
              <w:pStyle w:val="Tabletext"/>
            </w:pPr>
            <w:r>
              <w:t>CALL (vessel) FOR BRIDGE TO BRIDGE</w:t>
            </w:r>
          </w:p>
        </w:tc>
        <w:tc>
          <w:tcPr>
            <w:tcW w:w="3193" w:type="pct"/>
          </w:tcPr>
          <w:p w14:paraId="0B6542F3" w14:textId="77777777" w:rsidR="00B42451" w:rsidRDefault="00E438AB" w:rsidP="00B42451">
            <w:pPr>
              <w:pStyle w:val="Tabletext"/>
            </w:pPr>
            <w:r>
              <w:t xml:space="preserve">Request to establish contact with another vessel </w:t>
            </w:r>
            <w:r w:rsidR="00B42451">
              <w:t>to exchange intentions</w:t>
            </w:r>
          </w:p>
          <w:p w14:paraId="46C6276A" w14:textId="77777777" w:rsidR="00E438AB" w:rsidRPr="0063013F" w:rsidRDefault="00B42451" w:rsidP="00B42451">
            <w:pPr>
              <w:pStyle w:val="Tabletext"/>
            </w:pPr>
            <w:r>
              <w:t>(eg passing manoeuvres/confirming intentions/sharing information)</w:t>
            </w:r>
            <w:r w:rsidR="00E438AB">
              <w:t xml:space="preserve"> </w:t>
            </w:r>
          </w:p>
        </w:tc>
      </w:tr>
      <w:tr w:rsidR="00E438AB" w:rsidDel="00DB5F0E" w14:paraId="758C2E62" w14:textId="68E97BD0" w:rsidTr="00E438AB">
        <w:trPr>
          <w:trHeight w:val="64"/>
          <w:del w:id="1203" w:author="LANDI Michele (C.C.)" w:date="2020-10-01T15:26:00Z"/>
        </w:trPr>
        <w:tc>
          <w:tcPr>
            <w:tcW w:w="1807" w:type="pct"/>
          </w:tcPr>
          <w:p w14:paraId="2C62238F" w14:textId="6D519BBB" w:rsidR="00E438AB" w:rsidRPr="0063013F" w:rsidDel="00DB5F0E" w:rsidRDefault="00E438AB" w:rsidP="00BD31DE">
            <w:pPr>
              <w:pStyle w:val="Tabletext"/>
              <w:rPr>
                <w:del w:id="1204" w:author="LANDI Michele (C.C.)" w:date="2020-10-01T15:26:00Z"/>
              </w:rPr>
            </w:pPr>
            <w:del w:id="1205" w:author="LANDI Michele (C.C.)" w:date="2020-10-01T15:26:00Z">
              <w:r w:rsidDel="00DB5F0E">
                <w:delText>STANDBY</w:delText>
              </w:r>
            </w:del>
          </w:p>
        </w:tc>
        <w:tc>
          <w:tcPr>
            <w:tcW w:w="3193" w:type="pct"/>
          </w:tcPr>
          <w:p w14:paraId="4BFAF4BF" w14:textId="44E6E4EF" w:rsidR="00E438AB" w:rsidRPr="0063013F" w:rsidDel="00DB5F0E" w:rsidRDefault="00E438AB" w:rsidP="00BD31DE">
            <w:pPr>
              <w:pStyle w:val="Tabletext"/>
              <w:rPr>
                <w:del w:id="1206" w:author="LANDI Michele (C.C.)" w:date="2020-10-01T15:26:00Z"/>
              </w:rPr>
            </w:pPr>
            <w:del w:id="1207" w:author="LANDI Michele (C.C.)" w:date="2020-10-01T15:26:00Z">
              <w:r w:rsidRPr="0063013F" w:rsidDel="00DB5F0E">
                <w:delText>Wait and I will call you</w:delText>
              </w:r>
            </w:del>
          </w:p>
        </w:tc>
      </w:tr>
      <w:tr w:rsidR="00E438AB" w14:paraId="5AD3BC09" w14:textId="77777777" w:rsidTr="00E438AB">
        <w:trPr>
          <w:trHeight w:val="64"/>
        </w:trPr>
        <w:tc>
          <w:tcPr>
            <w:tcW w:w="1807" w:type="pct"/>
          </w:tcPr>
          <w:p w14:paraId="1DDC4E21" w14:textId="77777777" w:rsidR="00E438AB" w:rsidRDefault="00E438AB" w:rsidP="00BD31DE">
            <w:pPr>
              <w:pStyle w:val="Tabletext"/>
            </w:pPr>
            <w:r>
              <w:t>CALL AGAIN (event/time)</w:t>
            </w:r>
          </w:p>
        </w:tc>
        <w:tc>
          <w:tcPr>
            <w:tcW w:w="3193" w:type="pct"/>
          </w:tcPr>
          <w:p w14:paraId="27AE0A74" w14:textId="77777777" w:rsidR="00E438AB" w:rsidRPr="0063013F" w:rsidRDefault="00E438AB" w:rsidP="007115CA">
            <w:pPr>
              <w:pStyle w:val="Tabletext"/>
            </w:pPr>
            <w:r>
              <w:t>Request for the vessel</w:t>
            </w:r>
            <w:r w:rsidRPr="0063013F">
              <w:t xml:space="preserve"> to call VTS </w:t>
            </w:r>
            <w:r>
              <w:t xml:space="preserve">again when a specified event occurs </w:t>
            </w:r>
            <w:r>
              <w:br/>
              <w:t>(eg after last line, when pilot boards) or in a specified time period.</w:t>
            </w:r>
          </w:p>
        </w:tc>
      </w:tr>
    </w:tbl>
    <w:p w14:paraId="07E19272" w14:textId="77777777" w:rsidR="00BD31DE" w:rsidRDefault="00BD31DE" w:rsidP="00BD31DE"/>
    <w:p w14:paraId="73BBC57A" w14:textId="77777777" w:rsidR="00BD31DE" w:rsidRPr="00BD31DE" w:rsidRDefault="00BD31DE">
      <w:pPr>
        <w:pStyle w:val="Heading3"/>
        <w:ind w:left="993"/>
        <w:pPrChange w:id="1208" w:author="LANDI Michele (C.C.)" w:date="2020-10-01T16:04:00Z">
          <w:pPr>
            <w:pStyle w:val="Heading3"/>
          </w:pPr>
        </w:pPrChange>
      </w:pPr>
      <w:bookmarkStart w:id="1209" w:name="_Toc16165969"/>
      <w:bookmarkStart w:id="1210" w:name="_Toc40380948"/>
      <w:r w:rsidRPr="00BD31DE">
        <w:t>Use of other VHF channels</w:t>
      </w:r>
      <w:bookmarkEnd w:id="1209"/>
      <w:bookmarkEnd w:id="1210"/>
      <w:r w:rsidRPr="00BD31DE">
        <w:t xml:space="preserve"> </w:t>
      </w:r>
    </w:p>
    <w:tbl>
      <w:tblPr>
        <w:tblW w:w="50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Change w:id="1211" w:author="LANDI Michele (C.C.)" w:date="2020-10-01T15:58:00Z">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PrChange>
      </w:tblPr>
      <w:tblGrid>
        <w:gridCol w:w="3703"/>
        <w:gridCol w:w="6498"/>
        <w:gridCol w:w="10"/>
        <w:tblGridChange w:id="1212">
          <w:tblGrid>
            <w:gridCol w:w="3685"/>
            <w:gridCol w:w="5"/>
            <w:gridCol w:w="6505"/>
            <w:gridCol w:w="16"/>
          </w:tblGrid>
        </w:tblGridChange>
      </w:tblGrid>
      <w:tr w:rsidR="00BD31DE" w:rsidRPr="00BD31DE" w14:paraId="092D45A2" w14:textId="77777777" w:rsidTr="00CA6FD0">
        <w:trPr>
          <w:gridAfter w:val="1"/>
          <w:wAfter w:w="6" w:type="pct"/>
          <w:trHeight w:val="360"/>
          <w:tblHeader/>
          <w:trPrChange w:id="1213" w:author="LANDI Michele (C.C.)" w:date="2020-10-01T15:58:00Z">
            <w:trPr>
              <w:trHeight w:val="360"/>
              <w:tblHeader/>
            </w:trPr>
          </w:trPrChange>
        </w:trPr>
        <w:tc>
          <w:tcPr>
            <w:tcW w:w="1813" w:type="pct"/>
            <w:shd w:val="clear" w:color="auto" w:fill="auto"/>
            <w:vAlign w:val="center"/>
            <w:tcPrChange w:id="1214" w:author="LANDI Michele (C.C.)" w:date="2020-10-01T15:58:00Z">
              <w:tcPr>
                <w:tcW w:w="1807" w:type="pct"/>
                <w:gridSpan w:val="2"/>
                <w:shd w:val="clear" w:color="auto" w:fill="D9E2F3"/>
                <w:vAlign w:val="center"/>
              </w:tcPr>
            </w:tcPrChange>
          </w:tcPr>
          <w:p w14:paraId="0593BDA7" w14:textId="77777777" w:rsidR="00BD31DE" w:rsidRPr="00B50AB8" w:rsidRDefault="00BD31DE" w:rsidP="00BD31DE">
            <w:pPr>
              <w:pStyle w:val="Tableheading"/>
            </w:pPr>
            <w:r w:rsidRPr="00B50AB8">
              <w:t>Message Element</w:t>
            </w:r>
          </w:p>
        </w:tc>
        <w:tc>
          <w:tcPr>
            <w:tcW w:w="3182" w:type="pct"/>
            <w:shd w:val="clear" w:color="auto" w:fill="auto"/>
            <w:vAlign w:val="center"/>
            <w:tcPrChange w:id="1215" w:author="LANDI Michele (C.C.)" w:date="2020-10-01T15:58:00Z">
              <w:tcPr>
                <w:tcW w:w="3193" w:type="pct"/>
                <w:gridSpan w:val="2"/>
                <w:shd w:val="clear" w:color="auto" w:fill="D9E2F3"/>
                <w:vAlign w:val="center"/>
              </w:tcPr>
            </w:tcPrChange>
          </w:tcPr>
          <w:p w14:paraId="0FDF6B8A" w14:textId="77777777" w:rsidR="00BD31DE" w:rsidRPr="00B50AB8" w:rsidRDefault="00BD31DE" w:rsidP="00BD31DE">
            <w:pPr>
              <w:pStyle w:val="Tableheading"/>
            </w:pPr>
            <w:r w:rsidRPr="00B50AB8">
              <w:t>Message Intent</w:t>
            </w:r>
          </w:p>
        </w:tc>
      </w:tr>
      <w:tr w:rsidR="00AF2681" w:rsidRPr="0063013F" w14:paraId="003FBD70" w14:textId="77777777" w:rsidTr="00CA6FD0">
        <w:tblPrEx>
          <w:tblPrExChange w:id="1216" w:author="LANDI Michele (C.C.)" w:date="2020-10-01T15:58:00Z">
            <w:tblPrEx>
              <w:tblW w:w="5000" w:type="pct"/>
            </w:tblPrEx>
          </w:tblPrExChange>
        </w:tblPrEx>
        <w:trPr>
          <w:trHeight w:val="64"/>
          <w:trPrChange w:id="1217" w:author="LANDI Michele (C.C.)" w:date="2020-10-01T15:58:00Z">
            <w:trPr>
              <w:gridAfter w:val="0"/>
              <w:trHeight w:val="64"/>
            </w:trPr>
          </w:trPrChange>
        </w:trPr>
        <w:tc>
          <w:tcPr>
            <w:tcW w:w="1813" w:type="pct"/>
            <w:tcBorders>
              <w:top w:val="single" w:sz="4" w:space="0" w:color="auto"/>
              <w:left w:val="single" w:sz="4" w:space="0" w:color="auto"/>
              <w:bottom w:val="single" w:sz="4" w:space="0" w:color="auto"/>
              <w:right w:val="single" w:sz="4" w:space="0" w:color="auto"/>
            </w:tcBorders>
            <w:tcPrChange w:id="1218" w:author="LANDI Michele (C.C.)" w:date="2020-10-01T15:58:00Z">
              <w:tcPr>
                <w:tcW w:w="1807" w:type="pct"/>
                <w:tcBorders>
                  <w:top w:val="single" w:sz="4" w:space="0" w:color="auto"/>
                  <w:left w:val="single" w:sz="4" w:space="0" w:color="auto"/>
                  <w:bottom w:val="single" w:sz="4" w:space="0" w:color="auto"/>
                  <w:right w:val="single" w:sz="4" w:space="0" w:color="auto"/>
                </w:tcBorders>
              </w:tcPr>
            </w:tcPrChange>
          </w:tcPr>
          <w:p w14:paraId="2280EBB5" w14:textId="58E57DAF" w:rsidR="00AF2681" w:rsidRPr="0085655A" w:rsidRDefault="00AF2681" w:rsidP="00286A09">
            <w:pPr>
              <w:pStyle w:val="Tabletext"/>
            </w:pPr>
            <w:ins w:id="1219" w:author="3070" w:date="2020-06-17T11:36:00Z">
              <w:r w:rsidRPr="00F032F7">
                <w:t xml:space="preserve">CHANGE </w:t>
              </w:r>
            </w:ins>
            <w:ins w:id="1220" w:author="3070" w:date="2020-06-25T11:55:00Z">
              <w:r w:rsidR="00286A09">
                <w:t xml:space="preserve">TO </w:t>
              </w:r>
            </w:ins>
            <w:ins w:id="1221" w:author="3070" w:date="2020-06-17T11:36:00Z">
              <w:r w:rsidRPr="00F032F7">
                <w:t xml:space="preserve">CHANNEL </w:t>
              </w:r>
              <w:r>
                <w:t>(channel</w:t>
              </w:r>
            </w:ins>
            <w:ins w:id="1222" w:author="3070" w:date="2020-06-25T11:55:00Z">
              <w:r w:rsidR="00286A09">
                <w:t xml:space="preserve"> ID</w:t>
              </w:r>
            </w:ins>
            <w:ins w:id="1223" w:author="3070" w:date="2020-06-17T11:36:00Z">
              <w:r>
                <w:t>)</w:t>
              </w:r>
            </w:ins>
          </w:p>
        </w:tc>
        <w:tc>
          <w:tcPr>
            <w:tcW w:w="3187" w:type="pct"/>
            <w:gridSpan w:val="2"/>
            <w:tcBorders>
              <w:top w:val="single" w:sz="4" w:space="0" w:color="auto"/>
              <w:left w:val="single" w:sz="4" w:space="0" w:color="auto"/>
              <w:bottom w:val="single" w:sz="4" w:space="0" w:color="auto"/>
              <w:right w:val="single" w:sz="4" w:space="0" w:color="auto"/>
            </w:tcBorders>
            <w:tcPrChange w:id="1224" w:author="LANDI Michele (C.C.)" w:date="2020-10-01T15:58:00Z">
              <w:tcPr>
                <w:tcW w:w="3193" w:type="pct"/>
                <w:gridSpan w:val="2"/>
                <w:tcBorders>
                  <w:top w:val="single" w:sz="4" w:space="0" w:color="auto"/>
                  <w:left w:val="single" w:sz="4" w:space="0" w:color="auto"/>
                  <w:bottom w:val="single" w:sz="4" w:space="0" w:color="auto"/>
                  <w:right w:val="single" w:sz="4" w:space="0" w:color="auto"/>
                </w:tcBorders>
              </w:tcPr>
            </w:tcPrChange>
          </w:tcPr>
          <w:p w14:paraId="46DF5153" w14:textId="77777777" w:rsidR="00AF2681" w:rsidRPr="0063013F" w:rsidRDefault="00AF2681" w:rsidP="009E1346">
            <w:pPr>
              <w:pStyle w:val="Tabletext"/>
            </w:pPr>
            <w:ins w:id="1225" w:author="3070" w:date="2020-06-17T11:36:00Z">
              <w:r>
                <w:t>Request to c</w:t>
              </w:r>
              <w:r w:rsidRPr="00F032F7">
                <w:t xml:space="preserve">hange </w:t>
              </w:r>
              <w:r>
                <w:t xml:space="preserve">VHF </w:t>
              </w:r>
              <w:r w:rsidRPr="00F032F7">
                <w:t>channels</w:t>
              </w:r>
            </w:ins>
          </w:p>
        </w:tc>
      </w:tr>
      <w:tr w:rsidR="00BD31DE" w14:paraId="4C165C3B" w14:textId="77777777" w:rsidTr="00CA6FD0">
        <w:trPr>
          <w:gridAfter w:val="1"/>
          <w:wAfter w:w="6" w:type="pct"/>
          <w:trHeight w:val="64"/>
          <w:trPrChange w:id="1226" w:author="LANDI Michele (C.C.)" w:date="2020-10-01T15:58:00Z">
            <w:trPr>
              <w:trHeight w:val="64"/>
            </w:trPr>
          </w:trPrChange>
        </w:trPr>
        <w:tc>
          <w:tcPr>
            <w:tcW w:w="1813" w:type="pct"/>
            <w:shd w:val="clear" w:color="auto" w:fill="auto"/>
            <w:tcPrChange w:id="1227" w:author="LANDI Michele (C.C.)" w:date="2020-10-01T15:58:00Z">
              <w:tcPr>
                <w:tcW w:w="1807" w:type="pct"/>
                <w:gridSpan w:val="2"/>
              </w:tcPr>
            </w:tcPrChange>
          </w:tcPr>
          <w:p w14:paraId="28D509AE" w14:textId="31ECF7DE" w:rsidR="00BD31DE" w:rsidRPr="008B25EF" w:rsidRDefault="00BD31DE" w:rsidP="007115CA">
            <w:pPr>
              <w:pStyle w:val="Tabletext"/>
            </w:pPr>
            <w:del w:id="1228" w:author="3070" w:date="2020-06-25T11:37:00Z">
              <w:r w:rsidRPr="008B25EF" w:rsidDel="008B25EF">
                <w:delText>CHANGE CHANNEL TO (</w:delText>
              </w:r>
              <w:r w:rsidR="005F5872" w:rsidRPr="008B25EF" w:rsidDel="008B25EF">
                <w:delText>channe</w:delText>
              </w:r>
              <w:r w:rsidR="007115CA" w:rsidRPr="008B25EF" w:rsidDel="008B25EF">
                <w:delText>l</w:delText>
              </w:r>
              <w:r w:rsidRPr="008B25EF" w:rsidDel="008B25EF">
                <w:delText>)</w:delText>
              </w:r>
            </w:del>
          </w:p>
        </w:tc>
        <w:tc>
          <w:tcPr>
            <w:tcW w:w="3182" w:type="pct"/>
            <w:shd w:val="clear" w:color="auto" w:fill="auto"/>
            <w:tcPrChange w:id="1229" w:author="LANDI Michele (C.C.)" w:date="2020-10-01T15:58:00Z">
              <w:tcPr>
                <w:tcW w:w="3193" w:type="pct"/>
                <w:gridSpan w:val="2"/>
              </w:tcPr>
            </w:tcPrChange>
          </w:tcPr>
          <w:p w14:paraId="0FE12A09" w14:textId="7806D989" w:rsidR="00BD31DE" w:rsidRPr="008B25EF" w:rsidRDefault="00BD31DE" w:rsidP="00BD31DE">
            <w:pPr>
              <w:pStyle w:val="Tabletext"/>
            </w:pPr>
            <w:del w:id="1230" w:author="3070" w:date="2020-06-25T11:37:00Z">
              <w:r w:rsidRPr="008B25EF" w:rsidDel="008B25EF">
                <w:delText xml:space="preserve">Request to change VHF channels  </w:delText>
              </w:r>
            </w:del>
          </w:p>
        </w:tc>
      </w:tr>
      <w:tr w:rsidR="00BD31DE" w14:paraId="6D3761D3" w14:textId="77777777" w:rsidTr="00CA6FD0">
        <w:trPr>
          <w:gridAfter w:val="1"/>
          <w:wAfter w:w="6" w:type="pct"/>
          <w:trHeight w:val="64"/>
          <w:trPrChange w:id="1231" w:author="LANDI Michele (C.C.)" w:date="2020-10-01T15:58:00Z">
            <w:trPr>
              <w:trHeight w:val="64"/>
            </w:trPr>
          </w:trPrChange>
        </w:trPr>
        <w:tc>
          <w:tcPr>
            <w:tcW w:w="1813" w:type="pct"/>
            <w:shd w:val="clear" w:color="auto" w:fill="auto"/>
            <w:tcPrChange w:id="1232" w:author="LANDI Michele (C.C.)" w:date="2020-10-01T15:58:00Z">
              <w:tcPr>
                <w:tcW w:w="1807" w:type="pct"/>
                <w:gridSpan w:val="2"/>
              </w:tcPr>
            </w:tcPrChange>
          </w:tcPr>
          <w:p w14:paraId="10DD2FC8" w14:textId="77777777" w:rsidR="00BD31DE" w:rsidRPr="008B25EF" w:rsidRDefault="00BD31DE" w:rsidP="00BD31DE">
            <w:pPr>
              <w:pStyle w:val="Tabletext"/>
            </w:pPr>
            <w:r w:rsidRPr="008B25EF">
              <w:t>STANDBY ON (</w:t>
            </w:r>
            <w:r w:rsidR="00082244" w:rsidRPr="008B25EF">
              <w:t xml:space="preserve">channel </w:t>
            </w:r>
            <w:r w:rsidRPr="008B25EF">
              <w:t>)</w:t>
            </w:r>
          </w:p>
        </w:tc>
        <w:tc>
          <w:tcPr>
            <w:tcW w:w="3182" w:type="pct"/>
            <w:shd w:val="clear" w:color="auto" w:fill="auto"/>
            <w:tcPrChange w:id="1233" w:author="LANDI Michele (C.C.)" w:date="2020-10-01T15:58:00Z">
              <w:tcPr>
                <w:tcW w:w="3193" w:type="pct"/>
                <w:gridSpan w:val="2"/>
              </w:tcPr>
            </w:tcPrChange>
          </w:tcPr>
          <w:p w14:paraId="107ED829" w14:textId="77777777" w:rsidR="00BD31DE" w:rsidRPr="008B25EF" w:rsidRDefault="00BD31DE" w:rsidP="00BD31DE">
            <w:pPr>
              <w:pStyle w:val="Tabletext"/>
            </w:pPr>
            <w:r w:rsidRPr="008B25EF">
              <w:t>Request for a vessel to standby on a VHF channel</w:t>
            </w:r>
          </w:p>
        </w:tc>
      </w:tr>
      <w:tr w:rsidR="00E438AB" w14:paraId="61D0E492" w14:textId="77777777" w:rsidTr="00CA6FD0">
        <w:trPr>
          <w:gridAfter w:val="1"/>
          <w:wAfter w:w="6" w:type="pct"/>
          <w:trHeight w:val="64"/>
          <w:trPrChange w:id="1234" w:author="LANDI Michele (C.C.)" w:date="2020-10-01T15:58:00Z">
            <w:trPr>
              <w:trHeight w:val="64"/>
            </w:trPr>
          </w:trPrChange>
        </w:trPr>
        <w:tc>
          <w:tcPr>
            <w:tcW w:w="1813" w:type="pct"/>
            <w:shd w:val="clear" w:color="auto" w:fill="auto"/>
            <w:tcPrChange w:id="1235" w:author="LANDI Michele (C.C.)" w:date="2020-10-01T15:58:00Z">
              <w:tcPr>
                <w:tcW w:w="1807" w:type="pct"/>
                <w:gridSpan w:val="2"/>
              </w:tcPr>
            </w:tcPrChange>
          </w:tcPr>
          <w:p w14:paraId="00B0E00E" w14:textId="77777777" w:rsidR="00E438AB" w:rsidRPr="008B25EF" w:rsidRDefault="00E438AB" w:rsidP="00E438AB">
            <w:pPr>
              <w:pStyle w:val="Tabletext"/>
            </w:pPr>
            <w:r w:rsidRPr="008B25EF">
              <w:t>MAINTAIN LISTENING WATCH ON (channel)</w:t>
            </w:r>
          </w:p>
        </w:tc>
        <w:tc>
          <w:tcPr>
            <w:tcW w:w="3182" w:type="pct"/>
            <w:shd w:val="clear" w:color="auto" w:fill="auto"/>
            <w:tcPrChange w:id="1236" w:author="LANDI Michele (C.C.)" w:date="2020-10-01T15:58:00Z">
              <w:tcPr>
                <w:tcW w:w="3193" w:type="pct"/>
                <w:gridSpan w:val="2"/>
              </w:tcPr>
            </w:tcPrChange>
          </w:tcPr>
          <w:p w14:paraId="1C902B11" w14:textId="77777777" w:rsidR="00E438AB" w:rsidRPr="008B25EF" w:rsidRDefault="00E438AB" w:rsidP="00E438AB">
            <w:pPr>
              <w:pStyle w:val="Tabletext"/>
            </w:pPr>
            <w:r w:rsidRPr="008B25EF">
              <w:t>Request for the vessel to maintain a listening watch on a specified VHF channel</w:t>
            </w:r>
          </w:p>
        </w:tc>
      </w:tr>
    </w:tbl>
    <w:p w14:paraId="25DD9FA0" w14:textId="77777777" w:rsidR="00BD31DE" w:rsidRDefault="00BD31DE" w:rsidP="00F06234">
      <w:pPr>
        <w:pStyle w:val="BodyText"/>
      </w:pPr>
    </w:p>
    <w:p w14:paraId="4241928B" w14:textId="77777777" w:rsidR="00F06234" w:rsidRPr="00F55AD7" w:rsidRDefault="00BD31DE">
      <w:pPr>
        <w:pStyle w:val="Heading3"/>
        <w:ind w:left="993"/>
        <w:pPrChange w:id="1237" w:author="LANDI Michele (C.C.)" w:date="2020-10-01T16:04:00Z">
          <w:pPr>
            <w:pStyle w:val="Heading2"/>
          </w:pPr>
        </w:pPrChange>
      </w:pPr>
      <w:r>
        <w:t xml:space="preserve"> </w:t>
      </w:r>
      <w:bookmarkStart w:id="1238" w:name="_Toc40380949"/>
      <w:r w:rsidRPr="00BD31DE">
        <w:t>REPORTING OF VESSEL IDENTIFICATION AND PARTICULARS</w:t>
      </w:r>
      <w:bookmarkEnd w:id="1238"/>
    </w:p>
    <w:p w14:paraId="689FBB08" w14:textId="6E44AC54" w:rsidR="00F06234" w:rsidRPr="00F55AD7" w:rsidDel="00DB5F0E" w:rsidRDefault="00F06234" w:rsidP="00F06234">
      <w:pPr>
        <w:pStyle w:val="Heading2separationline"/>
        <w:rPr>
          <w:del w:id="1239" w:author="LANDI Michele (C.C.)" w:date="2020-10-01T15:31:00Z"/>
        </w:rPr>
      </w:pPr>
    </w:p>
    <w:p w14:paraId="52D70842" w14:textId="14633398" w:rsidR="00BD31DE" w:rsidRDefault="00BD31DE" w:rsidP="00BD31DE">
      <w:pPr>
        <w:pStyle w:val="BodyText"/>
      </w:pPr>
      <w:r>
        <w:t xml:space="preserve">When entering the VTS area </w:t>
      </w:r>
      <w:r w:rsidR="006B5DF0">
        <w:t>a</w:t>
      </w:r>
      <w:r>
        <w:t xml:space="preserve"> vessel</w:t>
      </w:r>
      <w:r w:rsidR="006B5DF0">
        <w:t>’</w:t>
      </w:r>
      <w:r>
        <w:t xml:space="preserve">s identity and particulars </w:t>
      </w:r>
      <w:r w:rsidR="006B5DF0">
        <w:t xml:space="preserve">should have been passed in advance.  If not, these may </w:t>
      </w:r>
      <w:r>
        <w:t>need to be clarified</w:t>
      </w:r>
      <w:r w:rsidR="006B5DF0">
        <w:t xml:space="preserve"> through an instruction to report or a question asking for specific details</w:t>
      </w:r>
      <w:r>
        <w:t xml:space="preserve">.   </w:t>
      </w:r>
    </w:p>
    <w:p w14:paraId="1E64AA77" w14:textId="50D6CB81" w:rsidR="007115CA" w:rsidRDefault="00BD31DE" w:rsidP="00BD31DE">
      <w:pPr>
        <w:pStyle w:val="BodyText"/>
      </w:pPr>
      <w:r>
        <w:t>The prefix of “WHAT IS YOUR XXXX” would normally be used prior to these message elements</w:t>
      </w:r>
      <w:r w:rsidR="007115CA">
        <w:t>.</w:t>
      </w:r>
      <w:del w:id="1240" w:author="LANDI Michele (C.C.)" w:date="2020-10-01T16:07:00Z">
        <w:r w:rsidR="007115CA" w:rsidDel="00E46994">
          <w:delText xml:space="preserve"> </w:delText>
        </w:r>
      </w:del>
      <w:del w:id="1241" w:author="3070" w:date="2020-07-02T10:52:00Z">
        <w:r w:rsidR="007115CA" w:rsidDel="00D23673">
          <w:delText xml:space="preserve"> </w:delText>
        </w:r>
      </w:del>
      <w:del w:id="1242" w:author="3070" w:date="2020-06-25T12:08:00Z">
        <w:r w:rsidR="007115CA" w:rsidDel="00910884">
          <w:delText>For example:</w:delText>
        </w:r>
      </w:del>
    </w:p>
    <w:tbl>
      <w:tblPr>
        <w:tblStyle w:val="TableGrid"/>
        <w:tblW w:w="0" w:type="auto"/>
        <w:jc w:val="center"/>
        <w:tblLook w:val="04A0" w:firstRow="1" w:lastRow="0" w:firstColumn="1" w:lastColumn="0" w:noHBand="0" w:noVBand="1"/>
      </w:tblPr>
      <w:tblGrid>
        <w:gridCol w:w="2541"/>
        <w:gridCol w:w="6701"/>
      </w:tblGrid>
      <w:tr w:rsidR="007115CA" w:rsidRPr="00F55AD7" w:rsidDel="003A54EC" w14:paraId="6E6F0B87" w14:textId="0F5280B7" w:rsidTr="007115CA">
        <w:trPr>
          <w:jc w:val="center"/>
          <w:del w:id="1243" w:author="3070" w:date="2020-06-28T08:45:00Z"/>
        </w:trPr>
        <w:tc>
          <w:tcPr>
            <w:tcW w:w="2541" w:type="dxa"/>
            <w:shd w:val="clear" w:color="auto" w:fill="FADBD1" w:themeFill="background2" w:themeFillTint="33"/>
          </w:tcPr>
          <w:p w14:paraId="16EC4C95" w14:textId="4159435C" w:rsidR="007115CA" w:rsidRPr="00613964" w:rsidDel="003A54EC" w:rsidRDefault="007115CA" w:rsidP="00FE4E5A">
            <w:pPr>
              <w:pStyle w:val="Tableheading"/>
              <w:rPr>
                <w:del w:id="1244" w:author="3070" w:date="2020-06-28T08:45:00Z"/>
                <w:strike/>
                <w:rPrChange w:id="1245" w:author="3070" w:date="2020-06-02T09:01:00Z">
                  <w:rPr>
                    <w:del w:id="1246" w:author="3070" w:date="2020-06-28T08:45:00Z"/>
                  </w:rPr>
                </w:rPrChange>
              </w:rPr>
            </w:pPr>
            <w:del w:id="1247" w:author="3070" w:date="2020-06-28T08:45:00Z">
              <w:r w:rsidRPr="00613964" w:rsidDel="003A54EC">
                <w:rPr>
                  <w:strike/>
                  <w:rPrChange w:id="1248" w:author="3070" w:date="2020-06-02T09:01:00Z">
                    <w:rPr/>
                  </w:rPrChange>
                </w:rPr>
                <w:delText>VTS</w:delText>
              </w:r>
            </w:del>
          </w:p>
        </w:tc>
        <w:tc>
          <w:tcPr>
            <w:tcW w:w="6701" w:type="dxa"/>
            <w:shd w:val="clear" w:color="auto" w:fill="FADBD1" w:themeFill="background2" w:themeFillTint="33"/>
          </w:tcPr>
          <w:p w14:paraId="0242B032" w14:textId="1CD5B33E" w:rsidR="007115CA" w:rsidRPr="00613964" w:rsidDel="003A54EC" w:rsidRDefault="007115CA" w:rsidP="00FE4E5A">
            <w:pPr>
              <w:pStyle w:val="Tabletext"/>
              <w:rPr>
                <w:del w:id="1249" w:author="3070" w:date="2020-06-28T08:45:00Z"/>
                <w:strike/>
                <w:rPrChange w:id="1250" w:author="3070" w:date="2020-06-02T09:01:00Z">
                  <w:rPr>
                    <w:del w:id="1251" w:author="3070" w:date="2020-06-28T08:45:00Z"/>
                  </w:rPr>
                </w:rPrChange>
              </w:rPr>
            </w:pPr>
            <w:del w:id="1252" w:author="3070" w:date="2020-06-28T08:45:00Z">
              <w:r w:rsidRPr="00613964" w:rsidDel="003A54EC">
                <w:rPr>
                  <w:strike/>
                  <w:rPrChange w:id="1253" w:author="3070" w:date="2020-06-02T09:01:00Z">
                    <w:rPr/>
                  </w:rPrChange>
                </w:rPr>
                <w:delText>QUESTION. What is your …</w:delText>
              </w:r>
            </w:del>
          </w:p>
          <w:p w14:paraId="536E2D41" w14:textId="300150E2" w:rsidR="007115CA" w:rsidRPr="00613964" w:rsidDel="003A54EC" w:rsidRDefault="007115CA" w:rsidP="007115CA">
            <w:pPr>
              <w:pStyle w:val="Tabletext"/>
              <w:numPr>
                <w:ilvl w:val="0"/>
                <w:numId w:val="32"/>
              </w:numPr>
              <w:rPr>
                <w:del w:id="1254" w:author="3070" w:date="2020-06-28T08:45:00Z"/>
                <w:rFonts w:cs="Calibri"/>
                <w:strike/>
                <w:rPrChange w:id="1255" w:author="3070" w:date="2020-06-02T09:01:00Z">
                  <w:rPr>
                    <w:del w:id="1256" w:author="3070" w:date="2020-06-28T08:45:00Z"/>
                    <w:rFonts w:cs="Calibri"/>
                  </w:rPr>
                </w:rPrChange>
              </w:rPr>
            </w:pPr>
            <w:del w:id="1257" w:author="3070" w:date="2020-06-28T08:45:00Z">
              <w:r w:rsidRPr="00613964" w:rsidDel="003A54EC">
                <w:rPr>
                  <w:strike/>
                  <w:lang w:eastAsia="en-AU"/>
                  <w:rPrChange w:id="1258" w:author="3070" w:date="2020-06-02T09:01:00Z">
                    <w:rPr>
                      <w:lang w:eastAsia="en-AU"/>
                    </w:rPr>
                  </w:rPrChange>
                </w:rPr>
                <w:delText>LAST PORT OF CALL</w:delText>
              </w:r>
            </w:del>
          </w:p>
          <w:p w14:paraId="44CAEE35" w14:textId="414BF2AA" w:rsidR="007115CA" w:rsidRPr="00613964" w:rsidDel="003A54EC" w:rsidRDefault="007115CA" w:rsidP="007115CA">
            <w:pPr>
              <w:pStyle w:val="Tabletext"/>
              <w:numPr>
                <w:ilvl w:val="0"/>
                <w:numId w:val="32"/>
              </w:numPr>
              <w:rPr>
                <w:del w:id="1259" w:author="3070" w:date="2020-06-28T08:45:00Z"/>
                <w:rFonts w:cs="Calibri"/>
                <w:strike/>
                <w:rPrChange w:id="1260" w:author="3070" w:date="2020-06-02T09:01:00Z">
                  <w:rPr>
                    <w:del w:id="1261" w:author="3070" w:date="2020-06-28T08:45:00Z"/>
                    <w:rFonts w:cs="Calibri"/>
                  </w:rPr>
                </w:rPrChange>
              </w:rPr>
            </w:pPr>
            <w:del w:id="1262" w:author="3070" w:date="2020-06-28T08:45:00Z">
              <w:r w:rsidRPr="00613964" w:rsidDel="003A54EC">
                <w:rPr>
                  <w:rFonts w:cs="Calibri"/>
                  <w:strike/>
                  <w:rPrChange w:id="1263" w:author="3070" w:date="2020-06-02T09:01:00Z">
                    <w:rPr>
                      <w:rFonts w:cs="Calibri"/>
                    </w:rPr>
                  </w:rPrChange>
                </w:rPr>
                <w:delText>ROUTE</w:delText>
              </w:r>
            </w:del>
          </w:p>
          <w:p w14:paraId="38213EB2" w14:textId="0E5934FD" w:rsidR="007115CA" w:rsidRPr="00613964" w:rsidDel="003A54EC" w:rsidRDefault="007115CA" w:rsidP="007115CA">
            <w:pPr>
              <w:pStyle w:val="Tabletext"/>
              <w:numPr>
                <w:ilvl w:val="0"/>
                <w:numId w:val="32"/>
              </w:numPr>
              <w:rPr>
                <w:del w:id="1264" w:author="3070" w:date="2020-06-28T08:45:00Z"/>
                <w:strike/>
                <w:rPrChange w:id="1265" w:author="3070" w:date="2020-06-02T09:01:00Z">
                  <w:rPr>
                    <w:del w:id="1266" w:author="3070" w:date="2020-06-28T08:45:00Z"/>
                  </w:rPr>
                </w:rPrChange>
              </w:rPr>
            </w:pPr>
            <w:del w:id="1267" w:author="3070" w:date="2020-06-28T08:45:00Z">
              <w:r w:rsidRPr="00613964" w:rsidDel="003A54EC">
                <w:rPr>
                  <w:strike/>
                  <w:lang w:eastAsia="en-AU"/>
                  <w:rPrChange w:id="1268" w:author="3070" w:date="2020-06-02T09:01:00Z">
                    <w:rPr>
                      <w:lang w:eastAsia="en-AU"/>
                    </w:rPr>
                  </w:rPrChange>
                </w:rPr>
                <w:delText>MAXIMUM DRAFT</w:delText>
              </w:r>
            </w:del>
          </w:p>
        </w:tc>
      </w:tr>
    </w:tbl>
    <w:p w14:paraId="351A2438" w14:textId="5E858196" w:rsidR="007115CA" w:rsidDel="003A54EC" w:rsidRDefault="007115CA">
      <w:pPr>
        <w:pStyle w:val="BodyText"/>
        <w:rPr>
          <w:del w:id="1269" w:author="3070" w:date="2020-06-28T08:45:00Z"/>
        </w:rPr>
      </w:pPr>
    </w:p>
    <w:p w14:paraId="2BA11296" w14:textId="6B20A5CC" w:rsidR="00362D76" w:rsidRPr="00E46994" w:rsidRDefault="00D7196E">
      <w:pPr>
        <w:pStyle w:val="BodyText"/>
        <w:rPr>
          <w:ins w:id="1270" w:author="Windows 사용자" w:date="2020-06-02T14:34:00Z"/>
          <w:rPrChange w:id="1271" w:author="LANDI Michele (C.C.)" w:date="2020-10-01T16:08:00Z">
            <w:rPr>
              <w:ins w:id="1272" w:author="Windows 사용자" w:date="2020-06-02T14:34:00Z"/>
              <w:rFonts w:asciiTheme="majorHAnsi" w:eastAsiaTheme="majorEastAsia" w:hAnsiTheme="majorHAnsi" w:cstheme="majorBidi"/>
              <w:b/>
              <w:bCs/>
              <w:color w:val="026699"/>
              <w:sz w:val="24"/>
              <w:szCs w:val="24"/>
            </w:rPr>
          </w:rPrChange>
        </w:rPr>
        <w:pPrChange w:id="1273" w:author="LANDI Michele (C.C.)" w:date="2020-10-01T16:08:00Z">
          <w:pPr>
            <w:spacing w:after="200" w:line="276" w:lineRule="auto"/>
          </w:pPr>
        </w:pPrChange>
      </w:pPr>
      <w:del w:id="1274" w:author="3070" w:date="2020-06-28T08:45:00Z">
        <w:r w:rsidDel="003A54EC">
          <w:br w:type="page"/>
        </w:r>
      </w:del>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
      <w:tr w:rsidR="00362D76" w:rsidRPr="00BD31DE" w14:paraId="6466ADC3" w14:textId="77777777" w:rsidTr="00315354">
        <w:trPr>
          <w:trHeight w:val="360"/>
          <w:tblHeader/>
          <w:ins w:id="1275" w:author="Windows 사용자" w:date="2020-06-02T14:34:00Z"/>
        </w:trPr>
        <w:tc>
          <w:tcPr>
            <w:tcW w:w="1807" w:type="pct"/>
            <w:shd w:val="clear" w:color="auto" w:fill="D9E2F3"/>
            <w:vAlign w:val="center"/>
          </w:tcPr>
          <w:p w14:paraId="5D52D6B0" w14:textId="77777777" w:rsidR="00362D76" w:rsidRPr="00BD31DE" w:rsidRDefault="00362D76" w:rsidP="00315354">
            <w:pPr>
              <w:pStyle w:val="Tableheading"/>
              <w:rPr>
                <w:ins w:id="1276" w:author="Windows 사용자" w:date="2020-06-02T14:34:00Z"/>
              </w:rPr>
            </w:pPr>
            <w:ins w:id="1277" w:author="Windows 사용자" w:date="2020-06-02T14:34:00Z">
              <w:r w:rsidRPr="00BD31DE">
                <w:t>Message Element</w:t>
              </w:r>
            </w:ins>
          </w:p>
        </w:tc>
        <w:tc>
          <w:tcPr>
            <w:tcW w:w="3193" w:type="pct"/>
            <w:shd w:val="clear" w:color="auto" w:fill="D9E2F3"/>
            <w:vAlign w:val="center"/>
          </w:tcPr>
          <w:p w14:paraId="4E0301BE" w14:textId="77777777" w:rsidR="00362D76" w:rsidRPr="00BD31DE" w:rsidRDefault="00362D76" w:rsidP="00315354">
            <w:pPr>
              <w:pStyle w:val="Tableheading"/>
              <w:rPr>
                <w:ins w:id="1278" w:author="Windows 사용자" w:date="2020-06-02T14:34:00Z"/>
              </w:rPr>
            </w:pPr>
            <w:ins w:id="1279" w:author="Windows 사용자" w:date="2020-06-02T14:34:00Z">
              <w:r w:rsidRPr="00BD31DE">
                <w:t>Message Intent</w:t>
              </w:r>
            </w:ins>
          </w:p>
        </w:tc>
      </w:tr>
      <w:tr w:rsidR="00362D76" w14:paraId="78618D3C" w14:textId="77777777" w:rsidTr="00315354">
        <w:trPr>
          <w:trHeight w:val="64"/>
          <w:ins w:id="1280" w:author="Windows 사용자" w:date="2020-06-02T14:34:00Z"/>
        </w:trPr>
        <w:tc>
          <w:tcPr>
            <w:tcW w:w="1807" w:type="pct"/>
          </w:tcPr>
          <w:p w14:paraId="52250694" w14:textId="278552AA" w:rsidR="00362D76" w:rsidRPr="00F032F7" w:rsidRDefault="00362D76" w:rsidP="00910884">
            <w:pPr>
              <w:pStyle w:val="Tabletext"/>
              <w:rPr>
                <w:ins w:id="1281" w:author="Windows 사용자" w:date="2020-06-02T14:34:00Z"/>
              </w:rPr>
            </w:pPr>
            <w:ins w:id="1282" w:author="Windows 사용자" w:date="2020-06-02T14:34:00Z">
              <w:del w:id="1283" w:author="3070" w:date="2020-06-25T12:02:00Z">
                <w:r w:rsidDel="00910884">
                  <w:delText xml:space="preserve">QUESTION </w:delText>
                </w:r>
              </w:del>
              <w:r>
                <w:t>WHAT IS YOUR (</w:t>
              </w:r>
            </w:ins>
            <w:ins w:id="1284" w:author="3070" w:date="2020-06-25T12:01:00Z">
              <w:r w:rsidR="00910884">
                <w:t>details</w:t>
              </w:r>
            </w:ins>
            <w:ins w:id="1285" w:author="Windows 사용자" w:date="2020-06-02T14:34:00Z">
              <w:del w:id="1286" w:author="3070" w:date="2020-06-25T12:02:00Z">
                <w:r w:rsidRPr="002E7531" w:rsidDel="00910884">
                  <w:rPr>
                    <w:lang w:eastAsia="en-AU"/>
                  </w:rPr>
                  <w:delText>last port of call</w:delText>
                </w:r>
                <w:r w:rsidDel="00910884">
                  <w:rPr>
                    <w:lang w:eastAsia="en-AU"/>
                  </w:rPr>
                  <w:delText xml:space="preserve">, </w:delText>
                </w:r>
                <w:r w:rsidRPr="007115CA" w:rsidDel="00910884">
                  <w:rPr>
                    <w:rFonts w:cs="Calibri"/>
                  </w:rPr>
                  <w:delText>route</w:delText>
                </w:r>
                <w:r w:rsidDel="00910884">
                  <w:rPr>
                    <w:rFonts w:cs="Calibri"/>
                  </w:rPr>
                  <w:delText xml:space="preserve">, </w:delText>
                </w:r>
                <w:r w:rsidRPr="002E7531" w:rsidDel="00910884">
                  <w:rPr>
                    <w:lang w:eastAsia="en-AU"/>
                  </w:rPr>
                  <w:delText>maximum draft</w:delText>
                </w:r>
                <w:r w:rsidDel="00910884">
                  <w:rPr>
                    <w:lang w:eastAsia="en-AU"/>
                  </w:rPr>
                  <w:delText xml:space="preserve"> etc.</w:delText>
                </w:r>
              </w:del>
              <w:r>
                <w:rPr>
                  <w:lang w:eastAsia="en-AU"/>
                </w:rPr>
                <w:t>)</w:t>
              </w:r>
            </w:ins>
          </w:p>
        </w:tc>
        <w:tc>
          <w:tcPr>
            <w:tcW w:w="3193" w:type="pct"/>
          </w:tcPr>
          <w:p w14:paraId="717A3574" w14:textId="6CC39DB0" w:rsidR="00362D76" w:rsidRPr="00F032F7" w:rsidRDefault="00362D76" w:rsidP="00315354">
            <w:pPr>
              <w:pStyle w:val="Tabletext"/>
              <w:rPr>
                <w:ins w:id="1287" w:author="Windows 사용자" w:date="2020-06-02T14:34:00Z"/>
              </w:rPr>
            </w:pPr>
            <w:ins w:id="1288" w:author="Windows 사용자" w:date="2020-06-02T14:34:00Z">
              <w:r>
                <w:t xml:space="preserve">Request specific information </w:t>
              </w:r>
            </w:ins>
            <w:ins w:id="1289" w:author="3070" w:date="2020-06-25T12:02:00Z">
              <w:r w:rsidR="00910884">
                <w:t xml:space="preserve">(such as </w:t>
              </w:r>
              <w:r w:rsidR="00910884" w:rsidRPr="002E7531">
                <w:rPr>
                  <w:lang w:eastAsia="en-AU"/>
                </w:rPr>
                <w:t>last port of call</w:t>
              </w:r>
              <w:r w:rsidR="00910884">
                <w:rPr>
                  <w:lang w:eastAsia="en-AU"/>
                </w:rPr>
                <w:t xml:space="preserve">, </w:t>
              </w:r>
              <w:r w:rsidR="00910884" w:rsidRPr="007115CA">
                <w:rPr>
                  <w:rFonts w:cs="Calibri"/>
                </w:rPr>
                <w:t>route</w:t>
              </w:r>
              <w:r w:rsidR="00910884">
                <w:rPr>
                  <w:rFonts w:cs="Calibri"/>
                </w:rPr>
                <w:t xml:space="preserve">, </w:t>
              </w:r>
              <w:r w:rsidR="00910884" w:rsidRPr="002E7531">
                <w:rPr>
                  <w:lang w:eastAsia="en-AU"/>
                </w:rPr>
                <w:t>maximum draft</w:t>
              </w:r>
              <w:r w:rsidR="00910884">
                <w:rPr>
                  <w:lang w:eastAsia="en-AU"/>
                </w:rPr>
                <w:t xml:space="preserve"> etc.)</w:t>
              </w:r>
            </w:ins>
          </w:p>
        </w:tc>
      </w:tr>
      <w:tr w:rsidR="00910884" w14:paraId="1E0A0496" w14:textId="77777777" w:rsidTr="00315354">
        <w:trPr>
          <w:trHeight w:val="64"/>
          <w:ins w:id="1290" w:author="3070" w:date="2020-06-25T12:03:00Z"/>
        </w:trPr>
        <w:tc>
          <w:tcPr>
            <w:tcW w:w="1807" w:type="pct"/>
          </w:tcPr>
          <w:p w14:paraId="36572AC5" w14:textId="1238153D" w:rsidR="00910884" w:rsidDel="00910884" w:rsidRDefault="00910884" w:rsidP="00910884">
            <w:pPr>
              <w:pStyle w:val="Tabletext"/>
              <w:rPr>
                <w:ins w:id="1291" w:author="3070" w:date="2020-06-25T12:03:00Z"/>
              </w:rPr>
            </w:pPr>
            <w:ins w:id="1292" w:author="3070" w:date="2020-06-25T12:03:00Z">
              <w:r>
                <w:t>DO YOU HAVE (details)</w:t>
              </w:r>
            </w:ins>
          </w:p>
        </w:tc>
        <w:tc>
          <w:tcPr>
            <w:tcW w:w="3193" w:type="pct"/>
          </w:tcPr>
          <w:p w14:paraId="4910A155" w14:textId="5370AC4E" w:rsidR="00910884" w:rsidRDefault="00910884" w:rsidP="00910884">
            <w:pPr>
              <w:pStyle w:val="Tabletext"/>
              <w:rPr>
                <w:ins w:id="1293" w:author="3070" w:date="2020-06-25T12:03:00Z"/>
              </w:rPr>
            </w:pPr>
            <w:ins w:id="1294" w:author="3070" w:date="2020-06-25T12:03:00Z">
              <w:r>
                <w:t>Request for specific information (e.g. P</w:t>
              </w:r>
            </w:ins>
            <w:ins w:id="1295" w:author="3070" w:date="2020-06-25T12:06:00Z">
              <w:r>
                <w:t xml:space="preserve">ilot Exemption </w:t>
              </w:r>
            </w:ins>
            <w:ins w:id="1296" w:author="3070" w:date="2020-06-25T12:03:00Z">
              <w:r>
                <w:t>C</w:t>
              </w:r>
            </w:ins>
            <w:ins w:id="1297" w:author="3070" w:date="2020-06-25T12:06:00Z">
              <w:r>
                <w:t>ertificate</w:t>
              </w:r>
            </w:ins>
            <w:ins w:id="1298" w:author="3070" w:date="2020-06-25T12:03:00Z">
              <w:r>
                <w:t>)</w:t>
              </w:r>
            </w:ins>
          </w:p>
        </w:tc>
      </w:tr>
    </w:tbl>
    <w:p w14:paraId="51743ECA" w14:textId="77777777" w:rsidR="00362D76" w:rsidRDefault="00362D76" w:rsidP="00362D76">
      <w:pPr>
        <w:pStyle w:val="BodyText"/>
        <w:rPr>
          <w:ins w:id="1299" w:author="Windows 사용자" w:date="2020-06-02T14:34:00Z"/>
        </w:rPr>
      </w:pPr>
    </w:p>
    <w:p w14:paraId="3C7DF12F" w14:textId="77777777" w:rsidR="00DB5F0E" w:rsidRPr="00F55AD7" w:rsidRDefault="00DB5F0E">
      <w:pPr>
        <w:pStyle w:val="Heading3"/>
        <w:ind w:left="993"/>
        <w:rPr>
          <w:ins w:id="1300" w:author="LANDI Michele (C.C.)" w:date="2020-10-01T15:33:00Z"/>
        </w:rPr>
        <w:pPrChange w:id="1301" w:author="LANDI Michele (C.C.)" w:date="2020-10-01T16:04:00Z">
          <w:pPr>
            <w:pStyle w:val="Heading2"/>
          </w:pPr>
        </w:pPrChange>
      </w:pPr>
      <w:ins w:id="1302" w:author="LANDI Michele (C.C.)" w:date="2020-10-01T15:33:00Z">
        <w:r>
          <w:t xml:space="preserve">SPEED </w:t>
        </w:r>
      </w:ins>
    </w:p>
    <w:p w14:paraId="469A73B6" w14:textId="50C26C08" w:rsidR="00DB5F0E" w:rsidDel="000C01E6" w:rsidRDefault="00DB5F0E" w:rsidP="00DB5F0E">
      <w:pPr>
        <w:pStyle w:val="Heading2separationline"/>
        <w:rPr>
          <w:ins w:id="1303" w:author="LANDI Michele (C.C.)" w:date="2020-10-01T15:33:00Z"/>
          <w:del w:id="1304" w:author="LANDI Michele (C.C.)" w:date="2020-10-01T15:38:00Z"/>
        </w:rPr>
      </w:pPr>
    </w:p>
    <w:p w14:paraId="2E55EC94" w14:textId="762763FC" w:rsidR="00DB5F0E" w:rsidRPr="00B42451" w:rsidRDefault="00DB5F0E" w:rsidP="00DB5F0E">
      <w:pPr>
        <w:pStyle w:val="BodyText"/>
        <w:rPr>
          <w:ins w:id="1305" w:author="LANDI Michele (C.C.)" w:date="2020-10-01T15:33:00Z"/>
        </w:rPr>
      </w:pPr>
      <w:ins w:id="1306" w:author="LANDI Michele (C.C.)" w:date="2020-10-01T15:33:00Z">
        <w:r>
          <w:t>Speed must be qualified with</w:t>
        </w:r>
        <w:del w:id="1307" w:author="LANDI Michele (C.C.)" w:date="2020-10-01T15:58:00Z">
          <w:r w:rsidDel="00CA6FD0">
            <w:delText xml:space="preserve"> </w:delText>
          </w:r>
        </w:del>
        <w:r w:rsidRPr="00B42451">
          <w:t xml:space="preserve"> Speed over the Ground (SOG)</w:t>
        </w:r>
        <w:r>
          <w:t xml:space="preserve"> or Speed through the water (STW)</w:t>
        </w:r>
      </w:ins>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
      <w:tr w:rsidR="00DB5F0E" w:rsidRPr="00BD31DE" w14:paraId="2994A598" w14:textId="77777777" w:rsidTr="00DB5F0E">
        <w:trPr>
          <w:trHeight w:val="360"/>
          <w:tblHeader/>
          <w:ins w:id="1308" w:author="LANDI Michele (C.C.)" w:date="2020-10-01T15:33:00Z"/>
        </w:trPr>
        <w:tc>
          <w:tcPr>
            <w:tcW w:w="1807" w:type="pct"/>
            <w:shd w:val="clear" w:color="auto" w:fill="D9E2F3"/>
            <w:vAlign w:val="center"/>
          </w:tcPr>
          <w:p w14:paraId="3161ACFA" w14:textId="77777777" w:rsidR="00DB5F0E" w:rsidRPr="00BD31DE" w:rsidRDefault="00DB5F0E" w:rsidP="00DB5F0E">
            <w:pPr>
              <w:pStyle w:val="Tableheading"/>
              <w:rPr>
                <w:ins w:id="1309" w:author="LANDI Michele (C.C.)" w:date="2020-10-01T15:33:00Z"/>
              </w:rPr>
            </w:pPr>
            <w:ins w:id="1310" w:author="LANDI Michele (C.C.)" w:date="2020-10-01T15:33:00Z">
              <w:r w:rsidRPr="00BD31DE">
                <w:t>Message Element</w:t>
              </w:r>
            </w:ins>
          </w:p>
        </w:tc>
        <w:tc>
          <w:tcPr>
            <w:tcW w:w="3193" w:type="pct"/>
            <w:shd w:val="clear" w:color="auto" w:fill="D9E2F3"/>
            <w:vAlign w:val="center"/>
          </w:tcPr>
          <w:p w14:paraId="0B35CA0A" w14:textId="77777777" w:rsidR="00DB5F0E" w:rsidRPr="00BD31DE" w:rsidRDefault="00DB5F0E" w:rsidP="00DB5F0E">
            <w:pPr>
              <w:pStyle w:val="Tableheading"/>
              <w:rPr>
                <w:ins w:id="1311" w:author="LANDI Michele (C.C.)" w:date="2020-10-01T15:33:00Z"/>
              </w:rPr>
            </w:pPr>
            <w:ins w:id="1312" w:author="LANDI Michele (C.C.)" w:date="2020-10-01T15:33:00Z">
              <w:r w:rsidRPr="00BD31DE">
                <w:t>Message Intent</w:t>
              </w:r>
            </w:ins>
          </w:p>
        </w:tc>
      </w:tr>
      <w:tr w:rsidR="00DB5F0E" w14:paraId="463AF1C1" w14:textId="77777777" w:rsidTr="00DB5F0E">
        <w:trPr>
          <w:trHeight w:val="64"/>
          <w:ins w:id="1313" w:author="LANDI Michele (C.C.)" w:date="2020-10-01T15:33:00Z"/>
        </w:trPr>
        <w:tc>
          <w:tcPr>
            <w:tcW w:w="1807" w:type="pct"/>
          </w:tcPr>
          <w:p w14:paraId="46A18864" w14:textId="77777777" w:rsidR="00DB5F0E" w:rsidRPr="0063013F" w:rsidRDefault="00DB5F0E" w:rsidP="00DB5F0E">
            <w:pPr>
              <w:pStyle w:val="Tabletext"/>
              <w:rPr>
                <w:ins w:id="1314" w:author="LANDI Michele (C.C.)" w:date="2020-10-01T15:33:00Z"/>
              </w:rPr>
            </w:pPr>
            <w:ins w:id="1315" w:author="LANDI Michele (C.C.)" w:date="2020-10-01T15:33:00Z">
              <w:r w:rsidRPr="0063013F">
                <w:t xml:space="preserve">MAINTAIN </w:t>
              </w:r>
              <w:r>
                <w:t>[SOG/STW]</w:t>
              </w:r>
              <w:r w:rsidRPr="0063013F" w:rsidDel="0066731A">
                <w:t xml:space="preserve"> </w:t>
              </w:r>
            </w:ins>
          </w:p>
        </w:tc>
        <w:tc>
          <w:tcPr>
            <w:tcW w:w="3193" w:type="pct"/>
          </w:tcPr>
          <w:p w14:paraId="3DFA4BCE" w14:textId="77777777" w:rsidR="00DB5F0E" w:rsidRPr="0063013F" w:rsidRDefault="00DB5F0E" w:rsidP="00DB5F0E">
            <w:pPr>
              <w:pStyle w:val="Tabletext"/>
              <w:ind w:left="0"/>
              <w:rPr>
                <w:ins w:id="1316" w:author="LANDI Michele (C.C.)" w:date="2020-10-01T15:33:00Z"/>
                <w:lang w:eastAsia="ko-KR"/>
              </w:rPr>
            </w:pPr>
            <w:ins w:id="1317" w:author="LANDI Michele (C.C.)" w:date="2020-10-01T15:33:00Z">
              <w:r>
                <w:rPr>
                  <w:rFonts w:hint="eastAsia"/>
                  <w:lang w:eastAsia="ko-KR"/>
                </w:rPr>
                <w:t>Keep a specified sp</w:t>
              </w:r>
              <w:r>
                <w:rPr>
                  <w:lang w:eastAsia="ko-KR"/>
                </w:rPr>
                <w:t>e</w:t>
              </w:r>
              <w:r>
                <w:rPr>
                  <w:rFonts w:hint="eastAsia"/>
                  <w:lang w:eastAsia="ko-KR"/>
                </w:rPr>
                <w:t>ed</w:t>
              </w:r>
            </w:ins>
          </w:p>
        </w:tc>
      </w:tr>
      <w:tr w:rsidR="00DB5F0E" w14:paraId="01DD79F7" w14:textId="77777777" w:rsidTr="00DB5F0E">
        <w:trPr>
          <w:trHeight w:val="64"/>
          <w:ins w:id="1318" w:author="LANDI Michele (C.C.)" w:date="2020-10-01T15:33:00Z"/>
        </w:trPr>
        <w:tc>
          <w:tcPr>
            <w:tcW w:w="1807" w:type="pct"/>
          </w:tcPr>
          <w:p w14:paraId="5E5963BC" w14:textId="77777777" w:rsidR="00DB5F0E" w:rsidRPr="0063013F" w:rsidRDefault="00DB5F0E" w:rsidP="00DB5F0E">
            <w:pPr>
              <w:pStyle w:val="Tabletext"/>
              <w:rPr>
                <w:ins w:id="1319" w:author="LANDI Michele (C.C.)" w:date="2020-10-01T15:33:00Z"/>
              </w:rPr>
            </w:pPr>
            <w:ins w:id="1320" w:author="LANDI Michele (C.C.)" w:date="2020-10-01T15:33:00Z">
              <w:r w:rsidRPr="0063013F">
                <w:t xml:space="preserve">REDUCE SPEED </w:t>
              </w:r>
              <w:r>
                <w:t>[SOG/STW]</w:t>
              </w:r>
            </w:ins>
          </w:p>
        </w:tc>
        <w:tc>
          <w:tcPr>
            <w:tcW w:w="3193" w:type="pct"/>
          </w:tcPr>
          <w:p w14:paraId="26540F58" w14:textId="77777777" w:rsidR="00DB5F0E" w:rsidRPr="0063013F" w:rsidRDefault="00DB5F0E" w:rsidP="00DB5F0E">
            <w:pPr>
              <w:pStyle w:val="Tabletext"/>
              <w:ind w:left="0"/>
              <w:rPr>
                <w:ins w:id="1321" w:author="LANDI Michele (C.C.)" w:date="2020-10-01T15:33:00Z"/>
              </w:rPr>
            </w:pPr>
            <w:ins w:id="1322" w:author="LANDI Michele (C.C.)" w:date="2020-10-01T15:33:00Z">
              <w:r w:rsidRPr="004F035C">
                <w:t xml:space="preserve">Instruction or </w:t>
              </w:r>
              <w:r>
                <w:t xml:space="preserve">request for the </w:t>
              </w:r>
              <w:r w:rsidRPr="0063013F">
                <w:t>present speed to be reduced to</w:t>
              </w:r>
              <w:r>
                <w:rPr>
                  <w:rFonts w:hint="eastAsia"/>
                  <w:lang w:eastAsia="ko-KR"/>
                </w:rPr>
                <w:t xml:space="preserve"> </w:t>
              </w:r>
              <w:r w:rsidRPr="0063013F">
                <w:t>the specified speed and maintained until further notice</w:t>
              </w:r>
            </w:ins>
          </w:p>
        </w:tc>
      </w:tr>
      <w:tr w:rsidR="00DB5F0E" w14:paraId="7E4B92F0" w14:textId="77777777" w:rsidTr="00DB5F0E">
        <w:trPr>
          <w:trHeight w:val="64"/>
          <w:ins w:id="1323" w:author="LANDI Michele (C.C.)" w:date="2020-10-01T15:33:00Z"/>
        </w:trPr>
        <w:tc>
          <w:tcPr>
            <w:tcW w:w="1807" w:type="pct"/>
          </w:tcPr>
          <w:p w14:paraId="289CA7CA" w14:textId="77777777" w:rsidR="00DB5F0E" w:rsidRPr="001A0731" w:rsidRDefault="00DB5F0E" w:rsidP="00DB5F0E">
            <w:pPr>
              <w:pStyle w:val="Tabletext"/>
              <w:rPr>
                <w:ins w:id="1324" w:author="LANDI Michele (C.C.)" w:date="2020-10-01T15:33:00Z"/>
              </w:rPr>
            </w:pPr>
            <w:ins w:id="1325" w:author="LANDI Michele (C.C.)" w:date="2020-10-01T15:33:00Z">
              <w:r>
                <w:t>PROCEED AT SAFE SPEED</w:t>
              </w:r>
            </w:ins>
          </w:p>
        </w:tc>
        <w:tc>
          <w:tcPr>
            <w:tcW w:w="3193" w:type="pct"/>
          </w:tcPr>
          <w:p w14:paraId="1CDDA690" w14:textId="77777777" w:rsidR="00DB5F0E" w:rsidRPr="001A0731" w:rsidRDefault="00DB5F0E" w:rsidP="00DB5F0E">
            <w:pPr>
              <w:pStyle w:val="Tabletext"/>
              <w:rPr>
                <w:ins w:id="1326" w:author="LANDI Michele (C.C.)" w:date="2020-10-01T15:33:00Z"/>
              </w:rPr>
            </w:pPr>
            <w:ins w:id="1327" w:author="LANDI Michele (C.C.)" w:date="2020-10-01T15:33:00Z">
              <w:r>
                <w:rPr>
                  <w:rFonts w:hint="eastAsia"/>
                  <w:lang w:eastAsia="ko-KR"/>
                </w:rPr>
                <w:t>V</w:t>
              </w:r>
              <w:r>
                <w:t xml:space="preserve">essel to proceed at </w:t>
              </w:r>
              <w:r w:rsidRPr="001A0731">
                <w:t xml:space="preserve">the vessels’ safe manoeuvring speed </w:t>
              </w:r>
            </w:ins>
          </w:p>
        </w:tc>
      </w:tr>
      <w:tr w:rsidR="00DB5F0E" w14:paraId="4AD710D7" w14:textId="77777777" w:rsidTr="00DB5F0E">
        <w:trPr>
          <w:trHeight w:val="64"/>
          <w:ins w:id="1328" w:author="LANDI Michele (C.C.)" w:date="2020-10-01T15:33:00Z"/>
        </w:trPr>
        <w:tc>
          <w:tcPr>
            <w:tcW w:w="1807" w:type="pct"/>
          </w:tcPr>
          <w:p w14:paraId="3450FCF8" w14:textId="77777777" w:rsidR="00DB5F0E" w:rsidRPr="0063013F" w:rsidRDefault="00DB5F0E" w:rsidP="00DB5F0E">
            <w:pPr>
              <w:pStyle w:val="Tabletext"/>
              <w:rPr>
                <w:ins w:id="1329" w:author="LANDI Michele (C.C.)" w:date="2020-10-01T15:33:00Z"/>
              </w:rPr>
            </w:pPr>
            <w:ins w:id="1330" w:author="LANDI Michele (C.C.)" w:date="2020-10-01T15:33:00Z">
              <w:r>
                <w:t>WHAT IS YOUR MINIMUM SAFE SPEED</w:t>
              </w:r>
            </w:ins>
          </w:p>
        </w:tc>
        <w:tc>
          <w:tcPr>
            <w:tcW w:w="3193" w:type="pct"/>
          </w:tcPr>
          <w:p w14:paraId="220592A2" w14:textId="77777777" w:rsidR="00DB5F0E" w:rsidRPr="0063013F" w:rsidRDefault="00DB5F0E" w:rsidP="00DB5F0E">
            <w:pPr>
              <w:pStyle w:val="Tabletext"/>
              <w:rPr>
                <w:ins w:id="1331" w:author="LANDI Michele (C.C.)" w:date="2020-10-01T15:33:00Z"/>
              </w:rPr>
            </w:pPr>
            <w:ins w:id="1332" w:author="LANDI Michele (C.C.)" w:date="2020-10-01T15:33:00Z">
              <w:r>
                <w:t>Request to a vessel to report the vessels minimum safe speed</w:t>
              </w:r>
            </w:ins>
          </w:p>
        </w:tc>
      </w:tr>
      <w:tr w:rsidR="00DB5F0E" w14:paraId="6FC6431A" w14:textId="77777777" w:rsidTr="00DB5F0E">
        <w:trPr>
          <w:trHeight w:val="64"/>
          <w:ins w:id="1333" w:author="LANDI Michele (C.C.)" w:date="2020-10-01T15:33:00Z"/>
        </w:trPr>
        <w:tc>
          <w:tcPr>
            <w:tcW w:w="1807" w:type="pct"/>
            <w:shd w:val="clear" w:color="auto" w:fill="auto"/>
          </w:tcPr>
          <w:p w14:paraId="37ADE697" w14:textId="77777777" w:rsidR="00DB5F0E" w:rsidRPr="0066731A" w:rsidRDefault="00DB5F0E" w:rsidP="00DB5F0E">
            <w:pPr>
              <w:pStyle w:val="Tabletext"/>
              <w:rPr>
                <w:ins w:id="1334" w:author="LANDI Michele (C.C.)" w:date="2020-10-01T15:33:00Z"/>
              </w:rPr>
            </w:pPr>
            <w:ins w:id="1335" w:author="LANDI Michele (C.C.)" w:date="2020-10-01T15:33:00Z">
              <w:r w:rsidRPr="0066731A">
                <w:t>WHAT IS YOUR SPEED</w:t>
              </w:r>
              <w:r>
                <w:t xml:space="preserve"> [SOG/STW]</w:t>
              </w:r>
            </w:ins>
          </w:p>
        </w:tc>
        <w:tc>
          <w:tcPr>
            <w:tcW w:w="3193" w:type="pct"/>
            <w:shd w:val="clear" w:color="auto" w:fill="auto"/>
          </w:tcPr>
          <w:p w14:paraId="25740A92" w14:textId="77777777" w:rsidR="00DB5F0E" w:rsidRPr="0066731A" w:rsidRDefault="00DB5F0E" w:rsidP="00DB5F0E">
            <w:pPr>
              <w:pStyle w:val="Tabletext"/>
              <w:rPr>
                <w:ins w:id="1336" w:author="LANDI Michele (C.C.)" w:date="2020-10-01T15:33:00Z"/>
              </w:rPr>
            </w:pPr>
            <w:ins w:id="1337" w:author="LANDI Michele (C.C.)" w:date="2020-10-01T15:33:00Z">
              <w:r w:rsidRPr="0066731A">
                <w:t>Request to report the vessels present speed</w:t>
              </w:r>
            </w:ins>
          </w:p>
        </w:tc>
      </w:tr>
      <w:tr w:rsidR="00DB5F0E" w14:paraId="2889CDFC" w14:textId="77777777" w:rsidTr="00DB5F0E">
        <w:trPr>
          <w:trHeight w:val="64"/>
          <w:ins w:id="1338" w:author="LANDI Michele (C.C.)" w:date="2020-10-01T15:33:00Z"/>
        </w:trPr>
        <w:tc>
          <w:tcPr>
            <w:tcW w:w="1807" w:type="pct"/>
            <w:shd w:val="clear" w:color="auto" w:fill="auto"/>
          </w:tcPr>
          <w:p w14:paraId="240921E6" w14:textId="77777777" w:rsidR="00DB5F0E" w:rsidRPr="000E2802" w:rsidRDefault="00DB5F0E" w:rsidP="00DB5F0E">
            <w:pPr>
              <w:pStyle w:val="Tabletext"/>
              <w:rPr>
                <w:ins w:id="1339" w:author="LANDI Michele (C.C.)" w:date="2020-10-01T15:33:00Z"/>
              </w:rPr>
            </w:pPr>
            <w:ins w:id="1340" w:author="LANDI Michele (C.C.)" w:date="2020-10-01T15:33:00Z">
              <w:r w:rsidRPr="000E2802">
                <w:t>SPEED LIMIT (speed) [IN (area of)]</w:t>
              </w:r>
            </w:ins>
          </w:p>
        </w:tc>
        <w:tc>
          <w:tcPr>
            <w:tcW w:w="3193" w:type="pct"/>
            <w:shd w:val="clear" w:color="auto" w:fill="auto"/>
          </w:tcPr>
          <w:p w14:paraId="0D664C4D" w14:textId="77777777" w:rsidR="00DB5F0E" w:rsidRPr="000E2802" w:rsidRDefault="00DB5F0E" w:rsidP="00DB5F0E">
            <w:pPr>
              <w:pStyle w:val="Tabletext"/>
              <w:rPr>
                <w:ins w:id="1341" w:author="LANDI Michele (C.C.)" w:date="2020-10-01T15:33:00Z"/>
              </w:rPr>
            </w:pPr>
            <w:ins w:id="1342" w:author="LANDI Michele (C.C.)" w:date="2020-10-01T15:33:00Z">
              <w:r>
                <w:t xml:space="preserve">Notifying a vessel of a speed limit in a specified area </w:t>
              </w:r>
            </w:ins>
          </w:p>
        </w:tc>
      </w:tr>
      <w:tr w:rsidR="00DB5F0E" w14:paraId="77ED63D2" w14:textId="77777777" w:rsidTr="00DB5F0E">
        <w:trPr>
          <w:trHeight w:val="64"/>
          <w:ins w:id="1343" w:author="LANDI Michele (C.C.)" w:date="2020-10-01T15:33:00Z"/>
        </w:trPr>
        <w:tc>
          <w:tcPr>
            <w:tcW w:w="1807" w:type="pct"/>
            <w:tcBorders>
              <w:top w:val="single" w:sz="4" w:space="0" w:color="auto"/>
              <w:left w:val="single" w:sz="4" w:space="0" w:color="auto"/>
              <w:bottom w:val="single" w:sz="4" w:space="0" w:color="auto"/>
              <w:right w:val="single" w:sz="4" w:space="0" w:color="auto"/>
            </w:tcBorders>
            <w:shd w:val="clear" w:color="auto" w:fill="auto"/>
          </w:tcPr>
          <w:p w14:paraId="49B0163C" w14:textId="77777777" w:rsidR="00DB5F0E" w:rsidRPr="000E2802" w:rsidRDefault="00DB5F0E" w:rsidP="00DB5F0E">
            <w:pPr>
              <w:pStyle w:val="Tabletext"/>
              <w:rPr>
                <w:ins w:id="1344" w:author="LANDI Michele (C.C.)" w:date="2020-10-01T15:33:00Z"/>
              </w:rPr>
            </w:pPr>
            <w:ins w:id="1345" w:author="LANDI Michele (C.C.)" w:date="2020-10-01T15:33:00Z">
              <w:r w:rsidRPr="000E2802">
                <w:t>DO NOT EXCEED (speed)</w:t>
              </w:r>
              <w:r>
                <w:t xml:space="preserve"> [SOG/STW]</w:t>
              </w:r>
            </w:ins>
          </w:p>
        </w:tc>
        <w:tc>
          <w:tcPr>
            <w:tcW w:w="3193" w:type="pct"/>
            <w:tcBorders>
              <w:top w:val="single" w:sz="4" w:space="0" w:color="auto"/>
              <w:left w:val="single" w:sz="4" w:space="0" w:color="auto"/>
              <w:bottom w:val="single" w:sz="4" w:space="0" w:color="auto"/>
              <w:right w:val="single" w:sz="4" w:space="0" w:color="auto"/>
            </w:tcBorders>
            <w:shd w:val="clear" w:color="auto" w:fill="auto"/>
          </w:tcPr>
          <w:p w14:paraId="0351E5E6" w14:textId="77777777" w:rsidR="00DB5F0E" w:rsidRPr="000E2802" w:rsidRDefault="00DB5F0E" w:rsidP="00DB5F0E">
            <w:pPr>
              <w:pStyle w:val="Tabletext"/>
              <w:rPr>
                <w:ins w:id="1346" w:author="LANDI Michele (C.C.)" w:date="2020-10-01T15:33:00Z"/>
              </w:rPr>
            </w:pPr>
            <w:ins w:id="1347" w:author="LANDI Michele (C.C.)" w:date="2020-10-01T15:33:00Z">
              <w:r w:rsidRPr="000E2802">
                <w:t>Instruction that a specified speed is not to be exceeded</w:t>
              </w:r>
            </w:ins>
          </w:p>
        </w:tc>
      </w:tr>
    </w:tbl>
    <w:p w14:paraId="691B6321" w14:textId="77777777" w:rsidR="00DB5F0E" w:rsidRDefault="00DB5F0E" w:rsidP="00DB5F0E">
      <w:pPr>
        <w:rPr>
          <w:ins w:id="1348" w:author="LANDI Michele (C.C.)" w:date="2020-10-01T15:33:00Z"/>
        </w:rPr>
      </w:pPr>
    </w:p>
    <w:p w14:paraId="2E119E8A" w14:textId="77777777" w:rsidR="00DB5F0E" w:rsidRDefault="00DB5F0E">
      <w:pPr>
        <w:pStyle w:val="Heading3"/>
        <w:ind w:left="993"/>
        <w:rPr>
          <w:ins w:id="1349" w:author="LANDI Michele (C.C.)" w:date="2020-10-01T15:33:00Z"/>
        </w:rPr>
        <w:pPrChange w:id="1350" w:author="LANDI Michele (C.C.)" w:date="2020-10-01T16:04:00Z">
          <w:pPr>
            <w:pStyle w:val="Heading2"/>
          </w:pPr>
        </w:pPrChange>
      </w:pPr>
      <w:ins w:id="1351" w:author="LANDI Michele (C.C.)" w:date="2020-10-01T15:33:00Z">
        <w:r>
          <w:t xml:space="preserve">ENGINE </w:t>
        </w:r>
      </w:ins>
    </w:p>
    <w:p w14:paraId="7C5EA3BC" w14:textId="4DB75B2D" w:rsidR="00DB5F0E" w:rsidRPr="00D148DF" w:rsidDel="000C01E6" w:rsidRDefault="00DB5F0E">
      <w:pPr>
        <w:pStyle w:val="BodyText"/>
        <w:rPr>
          <w:ins w:id="1352" w:author="LANDI Michele (C.C.)" w:date="2020-10-01T15:33:00Z"/>
          <w:del w:id="1353" w:author="LANDI Michele (C.C.)" w:date="2020-10-01T15:38:00Z"/>
        </w:rPr>
        <w:pPrChange w:id="1354" w:author="LANDI Michele (C.C.)" w:date="2020-10-01T15:34:00Z">
          <w:pPr>
            <w:pStyle w:val="Heading3"/>
            <w:numPr>
              <w:ilvl w:val="0"/>
              <w:numId w:val="0"/>
            </w:numPr>
            <w:tabs>
              <w:tab w:val="clear" w:pos="0"/>
            </w:tabs>
            <w:ind w:left="0" w:firstLine="0"/>
          </w:pPr>
        </w:pPrChange>
      </w:pP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DB5F0E" w:rsidRPr="00D148DF" w14:paraId="711B7BFD" w14:textId="77777777" w:rsidTr="00DB5F0E">
        <w:trPr>
          <w:trHeight w:val="360"/>
          <w:tblHeader/>
          <w:ins w:id="1355" w:author="LANDI Michele (C.C.)" w:date="2020-10-01T15:33:00Z"/>
        </w:trPr>
        <w:tc>
          <w:tcPr>
            <w:tcW w:w="1877" w:type="pct"/>
            <w:shd w:val="clear" w:color="auto" w:fill="D9E2F3"/>
            <w:vAlign w:val="center"/>
          </w:tcPr>
          <w:p w14:paraId="55BC58B5" w14:textId="77777777" w:rsidR="00DB5F0E" w:rsidRPr="00D148DF" w:rsidRDefault="00DB5F0E" w:rsidP="00DB5F0E">
            <w:pPr>
              <w:pStyle w:val="Tableheading"/>
              <w:rPr>
                <w:ins w:id="1356" w:author="LANDI Michele (C.C.)" w:date="2020-10-01T15:33:00Z"/>
              </w:rPr>
            </w:pPr>
            <w:ins w:id="1357" w:author="LANDI Michele (C.C.)" w:date="2020-10-01T15:33:00Z">
              <w:r w:rsidRPr="00D148DF">
                <w:t>Message Element</w:t>
              </w:r>
            </w:ins>
          </w:p>
        </w:tc>
        <w:tc>
          <w:tcPr>
            <w:tcW w:w="3123" w:type="pct"/>
            <w:shd w:val="clear" w:color="auto" w:fill="D9E2F3"/>
            <w:vAlign w:val="center"/>
          </w:tcPr>
          <w:p w14:paraId="35A409DF" w14:textId="77777777" w:rsidR="00DB5F0E" w:rsidRPr="00D148DF" w:rsidRDefault="00DB5F0E" w:rsidP="00DB5F0E">
            <w:pPr>
              <w:pStyle w:val="Tableheading"/>
              <w:rPr>
                <w:ins w:id="1358" w:author="LANDI Michele (C.C.)" w:date="2020-10-01T15:33:00Z"/>
              </w:rPr>
            </w:pPr>
            <w:ins w:id="1359" w:author="LANDI Michele (C.C.)" w:date="2020-10-01T15:33:00Z">
              <w:r w:rsidRPr="00D148DF">
                <w:t>Message Intent</w:t>
              </w:r>
            </w:ins>
          </w:p>
        </w:tc>
      </w:tr>
      <w:tr w:rsidR="00DB5F0E" w14:paraId="03F42739" w14:textId="77777777" w:rsidTr="00DB5F0E">
        <w:trPr>
          <w:trHeight w:val="64"/>
          <w:ins w:id="1360" w:author="LANDI Michele (C.C.)" w:date="2020-10-01T15:33:00Z"/>
        </w:trPr>
        <w:tc>
          <w:tcPr>
            <w:tcW w:w="1877" w:type="pct"/>
            <w:shd w:val="clear" w:color="auto" w:fill="FFFFFF" w:themeFill="background1"/>
          </w:tcPr>
          <w:p w14:paraId="467079CB" w14:textId="77777777" w:rsidR="00DB5F0E" w:rsidRPr="00362D76" w:rsidRDefault="00DB5F0E" w:rsidP="00DB5F0E">
            <w:pPr>
              <w:pStyle w:val="Tabletext"/>
              <w:rPr>
                <w:ins w:id="1361" w:author="LANDI Michele (C.C.)" w:date="2020-10-01T15:33:00Z"/>
              </w:rPr>
            </w:pPr>
            <w:ins w:id="1362" w:author="LANDI Michele (C.C.)" w:date="2020-10-01T15:33:00Z">
              <w:r w:rsidRPr="00362D76">
                <w:t>REPORT WHEN ENGINES READY</w:t>
              </w:r>
            </w:ins>
          </w:p>
        </w:tc>
        <w:tc>
          <w:tcPr>
            <w:tcW w:w="3123" w:type="pct"/>
            <w:shd w:val="clear" w:color="auto" w:fill="FFFFFF" w:themeFill="background1"/>
          </w:tcPr>
          <w:p w14:paraId="63FD3557" w14:textId="77777777" w:rsidR="00DB5F0E" w:rsidRPr="00362D76" w:rsidRDefault="00DB5F0E" w:rsidP="00DB5F0E">
            <w:pPr>
              <w:pStyle w:val="Tabletext"/>
              <w:rPr>
                <w:ins w:id="1363" w:author="LANDI Michele (C.C.)" w:date="2020-10-01T15:33:00Z"/>
              </w:rPr>
            </w:pPr>
            <w:ins w:id="1364" w:author="LANDI Michele (C.C.)" w:date="2020-10-01T15:33:00Z">
              <w:r w:rsidRPr="00362D76">
                <w:t>Request to report when the engines are ready</w:t>
              </w:r>
            </w:ins>
          </w:p>
        </w:tc>
      </w:tr>
      <w:tr w:rsidR="00DB5F0E" w14:paraId="02689955" w14:textId="77777777" w:rsidTr="00DB5F0E">
        <w:trPr>
          <w:trHeight w:val="64"/>
          <w:ins w:id="1365" w:author="LANDI Michele (C.C.)" w:date="2020-10-01T15:33:00Z"/>
        </w:trPr>
        <w:tc>
          <w:tcPr>
            <w:tcW w:w="1877" w:type="pct"/>
            <w:shd w:val="clear" w:color="auto" w:fill="FFFFFF" w:themeFill="background1"/>
          </w:tcPr>
          <w:p w14:paraId="4891564D" w14:textId="77777777" w:rsidR="00DB5F0E" w:rsidRPr="00362D76" w:rsidRDefault="00DB5F0E" w:rsidP="00DB5F0E">
            <w:pPr>
              <w:pStyle w:val="Tabletext"/>
              <w:rPr>
                <w:ins w:id="1366" w:author="LANDI Michele (C.C.)" w:date="2020-10-01T15:33:00Z"/>
              </w:rPr>
            </w:pPr>
            <w:ins w:id="1367" w:author="LANDI Michele (C.C.)" w:date="2020-10-01T15:33:00Z">
              <w:r w:rsidRPr="00362D76">
                <w:t>KEEP YOUR ENGINES READY</w:t>
              </w:r>
            </w:ins>
          </w:p>
        </w:tc>
        <w:tc>
          <w:tcPr>
            <w:tcW w:w="3123" w:type="pct"/>
            <w:shd w:val="clear" w:color="auto" w:fill="FFFFFF" w:themeFill="background1"/>
          </w:tcPr>
          <w:p w14:paraId="0AA8A257" w14:textId="77777777" w:rsidR="00DB5F0E" w:rsidRPr="00362D76" w:rsidRDefault="00DB5F0E" w:rsidP="00DB5F0E">
            <w:pPr>
              <w:pStyle w:val="Tabletext"/>
              <w:rPr>
                <w:ins w:id="1368" w:author="LANDI Michele (C.C.)" w:date="2020-10-01T15:33:00Z"/>
              </w:rPr>
            </w:pPr>
            <w:ins w:id="1369" w:author="LANDI Michele (C.C.)" w:date="2020-10-01T15:33:00Z">
              <w:r w:rsidRPr="00362D76">
                <w:t>Request for the vessel to keep their engines ready</w:t>
              </w:r>
            </w:ins>
          </w:p>
        </w:tc>
      </w:tr>
    </w:tbl>
    <w:p w14:paraId="01CF0E6D" w14:textId="77777777" w:rsidR="00DB5F0E" w:rsidRDefault="00DB5F0E" w:rsidP="00DB5F0E">
      <w:pPr>
        <w:pStyle w:val="BodyText"/>
        <w:rPr>
          <w:ins w:id="1370" w:author="LANDI Michele (C.C.)" w:date="2020-10-01T15:33:00Z"/>
        </w:rPr>
      </w:pPr>
    </w:p>
    <w:p w14:paraId="690C166D" w14:textId="77777777" w:rsidR="000C01E6" w:rsidRDefault="000C01E6" w:rsidP="00F720BE">
      <w:pPr>
        <w:pStyle w:val="Heading2"/>
        <w:rPr>
          <w:ins w:id="1371" w:author="LANDI Michele (C.C.)" w:date="2020-10-01T15:39:00Z"/>
        </w:rPr>
      </w:pPr>
      <w:ins w:id="1372" w:author="LANDI Michele (C.C.)" w:date="2020-10-01T15:36:00Z">
        <w:r w:rsidRPr="00186DCE">
          <w:t>PROVISION OF INFORMATION</w:t>
        </w:r>
      </w:ins>
    </w:p>
    <w:p w14:paraId="72FFF8E4" w14:textId="77777777" w:rsidR="000C01E6" w:rsidRPr="000C01E6" w:rsidRDefault="000C01E6">
      <w:pPr>
        <w:pStyle w:val="Heading2separationline"/>
        <w:rPr>
          <w:ins w:id="1373" w:author="LANDI Michele (C.C.)" w:date="2020-10-01T15:36:00Z"/>
          <w:b/>
          <w:bCs/>
          <w:rPrChange w:id="1374" w:author="LANDI Michele (C.C.)" w:date="2020-10-01T15:39:00Z">
            <w:rPr>
              <w:ins w:id="1375" w:author="LANDI Michele (C.C.)" w:date="2020-10-01T15:36:00Z"/>
              <w:b w:val="0"/>
              <w:bCs w:val="0"/>
            </w:rPr>
          </w:rPrChange>
        </w:rPr>
        <w:pPrChange w:id="1376" w:author="LANDI Michele (C.C.)" w:date="2020-10-01T15:39:00Z">
          <w:pPr>
            <w:pStyle w:val="Heading2"/>
          </w:pPr>
        </w:pPrChange>
      </w:pPr>
    </w:p>
    <w:p w14:paraId="0FC54C89" w14:textId="77777777" w:rsidR="000C01E6" w:rsidRPr="00CA6FD0" w:rsidRDefault="000C01E6">
      <w:pPr>
        <w:pStyle w:val="Heading3"/>
        <w:ind w:left="993"/>
        <w:rPr>
          <w:ins w:id="1377" w:author="LANDI Michele (C.C.)" w:date="2020-10-01T15:36:00Z"/>
          <w:rPrChange w:id="1378" w:author="LANDI Michele (C.C.)" w:date="2020-10-01T16:04:00Z">
            <w:rPr>
              <w:ins w:id="1379" w:author="LANDI Michele (C.C.)" w:date="2020-10-01T15:36:00Z"/>
              <w:smallCaps w:val="0"/>
            </w:rPr>
          </w:rPrChange>
        </w:rPr>
        <w:pPrChange w:id="1380" w:author="LANDI Michele (C.C.)" w:date="2020-10-01T16:04:00Z">
          <w:pPr>
            <w:pStyle w:val="Heading3"/>
          </w:pPr>
        </w:pPrChange>
      </w:pPr>
      <w:ins w:id="1381" w:author="LANDI Michele (C.C.)" w:date="2020-10-01T15:36:00Z">
        <w:r>
          <w:t>traffic information</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Change w:id="1382" w:author="LANDI Michele (C.C.)" w:date="2020-10-01T15:54:00Z">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PrChange>
      </w:tblPr>
      <w:tblGrid>
        <w:gridCol w:w="3823"/>
        <w:gridCol w:w="6372"/>
        <w:tblGridChange w:id="1383">
          <w:tblGrid>
            <w:gridCol w:w="5097"/>
            <w:gridCol w:w="5098"/>
          </w:tblGrid>
        </w:tblGridChange>
      </w:tblGrid>
      <w:tr w:rsidR="000C01E6" w:rsidRPr="00541D5E" w14:paraId="7A539944" w14:textId="77777777" w:rsidTr="00CA6FD0">
        <w:trPr>
          <w:trHeight w:val="360"/>
          <w:tblHeader/>
          <w:ins w:id="1384" w:author="LANDI Michele (C.C.)" w:date="2020-10-01T15:36:00Z"/>
          <w:trPrChange w:id="1385" w:author="LANDI Michele (C.C.)" w:date="2020-10-01T15:54:00Z">
            <w:trPr>
              <w:trHeight w:val="360"/>
              <w:tblHeader/>
            </w:trPr>
          </w:trPrChange>
        </w:trPr>
        <w:tc>
          <w:tcPr>
            <w:tcW w:w="1875" w:type="pct"/>
            <w:shd w:val="clear" w:color="auto" w:fill="D9E2F3"/>
            <w:vAlign w:val="center"/>
            <w:tcPrChange w:id="1386" w:author="LANDI Michele (C.C.)" w:date="2020-10-01T15:54:00Z">
              <w:tcPr>
                <w:tcW w:w="2500" w:type="pct"/>
                <w:shd w:val="clear" w:color="auto" w:fill="D9E2F3"/>
                <w:vAlign w:val="center"/>
              </w:tcPr>
            </w:tcPrChange>
          </w:tcPr>
          <w:p w14:paraId="24E69270" w14:textId="77777777" w:rsidR="000C01E6" w:rsidRPr="00541D5E" w:rsidRDefault="000C01E6" w:rsidP="009C5F65">
            <w:pPr>
              <w:spacing w:before="60" w:after="60"/>
              <w:ind w:left="113" w:right="113"/>
              <w:rPr>
                <w:ins w:id="1387" w:author="LANDI Michele (C.C.)" w:date="2020-10-01T15:36:00Z"/>
                <w:rFonts w:ascii="Calibri" w:hAnsi="Calibri"/>
                <w:b/>
                <w:color w:val="026699"/>
                <w:sz w:val="20"/>
              </w:rPr>
            </w:pPr>
            <w:ins w:id="1388" w:author="LANDI Michele (C.C.)" w:date="2020-10-01T15:36:00Z">
              <w:r w:rsidRPr="00541D5E">
                <w:rPr>
                  <w:rFonts w:ascii="Calibri" w:hAnsi="Calibri"/>
                  <w:b/>
                  <w:color w:val="026699"/>
                  <w:sz w:val="20"/>
                </w:rPr>
                <w:t>Message Element</w:t>
              </w:r>
            </w:ins>
          </w:p>
        </w:tc>
        <w:tc>
          <w:tcPr>
            <w:tcW w:w="3125" w:type="pct"/>
            <w:shd w:val="clear" w:color="auto" w:fill="D9E2F3"/>
            <w:vAlign w:val="center"/>
            <w:tcPrChange w:id="1389" w:author="LANDI Michele (C.C.)" w:date="2020-10-01T15:54:00Z">
              <w:tcPr>
                <w:tcW w:w="2500" w:type="pct"/>
                <w:shd w:val="clear" w:color="auto" w:fill="D9E2F3"/>
                <w:vAlign w:val="center"/>
              </w:tcPr>
            </w:tcPrChange>
          </w:tcPr>
          <w:p w14:paraId="3C8CA2F0" w14:textId="77777777" w:rsidR="000C01E6" w:rsidRPr="00541D5E" w:rsidRDefault="000C01E6" w:rsidP="009C5F65">
            <w:pPr>
              <w:spacing w:before="60" w:after="60"/>
              <w:ind w:left="113" w:right="113"/>
              <w:rPr>
                <w:ins w:id="1390" w:author="LANDI Michele (C.C.)" w:date="2020-10-01T15:36:00Z"/>
                <w:rFonts w:ascii="Calibri" w:hAnsi="Calibri"/>
                <w:b/>
                <w:color w:val="026699"/>
                <w:sz w:val="20"/>
              </w:rPr>
            </w:pPr>
            <w:ins w:id="1391" w:author="LANDI Michele (C.C.)" w:date="2020-10-01T15:36:00Z">
              <w:r w:rsidRPr="00541D5E">
                <w:rPr>
                  <w:rFonts w:ascii="Calibri" w:hAnsi="Calibri"/>
                  <w:b/>
                  <w:color w:val="026699"/>
                  <w:sz w:val="20"/>
                </w:rPr>
                <w:t>Message Intent</w:t>
              </w:r>
            </w:ins>
          </w:p>
        </w:tc>
      </w:tr>
      <w:tr w:rsidR="000C01E6" w:rsidRPr="00541D5E" w14:paraId="548EAAA0" w14:textId="77777777" w:rsidTr="00CA6FD0">
        <w:trPr>
          <w:trHeight w:val="64"/>
          <w:ins w:id="1392" w:author="LANDI Michele (C.C.)" w:date="2020-10-01T15:36:00Z"/>
          <w:trPrChange w:id="1393" w:author="LANDI Michele (C.C.)" w:date="2020-10-01T15:54:00Z">
            <w:trPr>
              <w:trHeight w:val="64"/>
            </w:trPr>
          </w:trPrChange>
        </w:trPr>
        <w:tc>
          <w:tcPr>
            <w:tcW w:w="1875" w:type="pct"/>
            <w:shd w:val="clear" w:color="auto" w:fill="auto"/>
            <w:tcPrChange w:id="1394" w:author="LANDI Michele (C.C.)" w:date="2020-10-01T15:54:00Z">
              <w:tcPr>
                <w:tcW w:w="2500" w:type="pct"/>
                <w:shd w:val="clear" w:color="auto" w:fill="auto"/>
              </w:tcPr>
            </w:tcPrChange>
          </w:tcPr>
          <w:p w14:paraId="742BBBDD" w14:textId="77777777" w:rsidR="000C01E6" w:rsidRPr="00541D5E" w:rsidRDefault="000C01E6" w:rsidP="009C5F65">
            <w:pPr>
              <w:spacing w:before="60" w:after="60"/>
              <w:ind w:left="113" w:right="113"/>
              <w:rPr>
                <w:ins w:id="1395" w:author="LANDI Michele (C.C.)" w:date="2020-10-01T15:36:00Z"/>
                <w:rFonts w:ascii="Calibri" w:hAnsi="Calibri"/>
                <w:color w:val="000000"/>
                <w:sz w:val="20"/>
              </w:rPr>
            </w:pPr>
            <w:ins w:id="1396" w:author="LANDI Michele (C.C.)" w:date="2020-10-01T15:36:00Z">
              <w:r>
                <w:rPr>
                  <w:rFonts w:ascii="Calibri" w:hAnsi="Calibri"/>
                  <w:color w:val="000000"/>
                  <w:sz w:val="20"/>
                </w:rPr>
                <w:t>AHEAD [distance] [details]</w:t>
              </w:r>
            </w:ins>
          </w:p>
        </w:tc>
        <w:tc>
          <w:tcPr>
            <w:tcW w:w="3125" w:type="pct"/>
            <w:shd w:val="clear" w:color="auto" w:fill="auto"/>
            <w:tcPrChange w:id="1397" w:author="LANDI Michele (C.C.)" w:date="2020-10-01T15:54:00Z">
              <w:tcPr>
                <w:tcW w:w="2500" w:type="pct"/>
                <w:shd w:val="clear" w:color="auto" w:fill="auto"/>
              </w:tcPr>
            </w:tcPrChange>
          </w:tcPr>
          <w:p w14:paraId="4CD2F85B" w14:textId="77777777" w:rsidR="000C01E6" w:rsidRPr="00541D5E" w:rsidRDefault="000C01E6" w:rsidP="009C5F65">
            <w:pPr>
              <w:spacing w:before="60" w:after="60"/>
              <w:ind w:left="113" w:right="113"/>
              <w:rPr>
                <w:ins w:id="1398" w:author="LANDI Michele (C.C.)" w:date="2020-10-01T15:36:00Z"/>
                <w:rFonts w:ascii="Calibri" w:hAnsi="Calibri"/>
                <w:color w:val="000000"/>
                <w:sz w:val="20"/>
              </w:rPr>
            </w:pPr>
            <w:ins w:id="1399" w:author="LANDI Michele (C.C.)" w:date="2020-10-01T15:36:00Z">
              <w:r>
                <w:rPr>
                  <w:rFonts w:ascii="Calibri" w:hAnsi="Calibri"/>
                  <w:color w:val="000000"/>
                  <w:sz w:val="20"/>
                </w:rPr>
                <w:t>Inform a ship that there is a ship/object in front of it [distance details] [other details may be added]</w:t>
              </w:r>
            </w:ins>
          </w:p>
        </w:tc>
      </w:tr>
      <w:tr w:rsidR="000C01E6" w:rsidRPr="00541D5E" w14:paraId="1F4EAEE6" w14:textId="77777777" w:rsidTr="00CA6FD0">
        <w:trPr>
          <w:trHeight w:val="64"/>
          <w:ins w:id="1400" w:author="LANDI Michele (C.C.)" w:date="2020-10-01T15:36:00Z"/>
          <w:trPrChange w:id="1401" w:author="LANDI Michele (C.C.)" w:date="2020-10-01T15:54:00Z">
            <w:trPr>
              <w:trHeight w:val="64"/>
            </w:trPr>
          </w:trPrChange>
        </w:trPr>
        <w:tc>
          <w:tcPr>
            <w:tcW w:w="1875" w:type="pct"/>
            <w:tcPrChange w:id="1402" w:author="LANDI Michele (C.C.)" w:date="2020-10-01T15:54:00Z">
              <w:tcPr>
                <w:tcW w:w="2500" w:type="pct"/>
              </w:tcPr>
            </w:tcPrChange>
          </w:tcPr>
          <w:p w14:paraId="0034A7BA" w14:textId="77777777" w:rsidR="000C01E6" w:rsidRPr="00541D5E" w:rsidRDefault="000C01E6" w:rsidP="009C5F65">
            <w:pPr>
              <w:spacing w:before="60" w:after="60"/>
              <w:ind w:left="113" w:right="113"/>
              <w:rPr>
                <w:ins w:id="1403" w:author="LANDI Michele (C.C.)" w:date="2020-10-01T15:36:00Z"/>
                <w:rFonts w:ascii="Calibri" w:hAnsi="Calibri"/>
                <w:color w:val="000000"/>
                <w:sz w:val="20"/>
              </w:rPr>
            </w:pPr>
            <w:ins w:id="1404" w:author="LANDI Michele (C.C.)" w:date="2020-10-01T15:36:00Z">
              <w:r w:rsidRPr="00541D5E">
                <w:rPr>
                  <w:rFonts w:ascii="Calibri" w:hAnsi="Calibri"/>
                  <w:color w:val="000000"/>
                  <w:sz w:val="20"/>
                </w:rPr>
                <w:t>ALTERING COURSE</w:t>
              </w:r>
            </w:ins>
          </w:p>
        </w:tc>
        <w:tc>
          <w:tcPr>
            <w:tcW w:w="3125" w:type="pct"/>
            <w:tcPrChange w:id="1405" w:author="LANDI Michele (C.C.)" w:date="2020-10-01T15:54:00Z">
              <w:tcPr>
                <w:tcW w:w="2500" w:type="pct"/>
              </w:tcPr>
            </w:tcPrChange>
          </w:tcPr>
          <w:p w14:paraId="7F1337C0" w14:textId="77777777" w:rsidR="000C01E6" w:rsidRPr="00541D5E" w:rsidRDefault="000C01E6" w:rsidP="009C5F65">
            <w:pPr>
              <w:spacing w:before="60" w:after="60"/>
              <w:ind w:left="113" w:right="113"/>
              <w:rPr>
                <w:ins w:id="1406" w:author="LANDI Michele (C.C.)" w:date="2020-10-01T15:36:00Z"/>
                <w:rFonts w:ascii="Calibri" w:hAnsi="Calibri"/>
                <w:color w:val="000000"/>
                <w:sz w:val="20"/>
              </w:rPr>
            </w:pPr>
            <w:ins w:id="1407" w:author="LANDI Michele (C.C.)" w:date="2020-10-01T15:36:00Z">
              <w:r w:rsidRPr="00541D5E">
                <w:rPr>
                  <w:rFonts w:ascii="Calibri" w:hAnsi="Calibri"/>
                  <w:color w:val="000000"/>
                  <w:sz w:val="20"/>
                </w:rPr>
                <w:t xml:space="preserve">Inform a that another </w:t>
              </w:r>
              <w:r>
                <w:rPr>
                  <w:rFonts w:ascii="Calibri" w:hAnsi="Calibri"/>
                  <w:color w:val="000000"/>
                  <w:sz w:val="20"/>
                </w:rPr>
                <w:t>ship</w:t>
              </w:r>
              <w:r w:rsidRPr="00541D5E">
                <w:rPr>
                  <w:rFonts w:ascii="Calibri" w:hAnsi="Calibri"/>
                  <w:color w:val="000000"/>
                  <w:sz w:val="20"/>
                </w:rPr>
                <w:t xml:space="preserve"> is changing direction</w:t>
              </w:r>
            </w:ins>
          </w:p>
        </w:tc>
      </w:tr>
      <w:tr w:rsidR="000C01E6" w:rsidRPr="00541D5E" w14:paraId="0C898A83" w14:textId="77777777" w:rsidTr="00CA6FD0">
        <w:trPr>
          <w:trHeight w:val="64"/>
          <w:ins w:id="1408" w:author="LANDI Michele (C.C.)" w:date="2020-10-01T15:36:00Z"/>
          <w:trPrChange w:id="1409" w:author="LANDI Michele (C.C.)" w:date="2020-10-01T15:54:00Z">
            <w:trPr>
              <w:trHeight w:val="64"/>
            </w:trPr>
          </w:trPrChange>
        </w:trPr>
        <w:tc>
          <w:tcPr>
            <w:tcW w:w="1875" w:type="pct"/>
            <w:tcPrChange w:id="1410" w:author="LANDI Michele (C.C.)" w:date="2020-10-01T15:54:00Z">
              <w:tcPr>
                <w:tcW w:w="2500" w:type="pct"/>
              </w:tcPr>
            </w:tcPrChange>
          </w:tcPr>
          <w:p w14:paraId="28986FDE" w14:textId="77777777" w:rsidR="000C01E6" w:rsidRPr="00541D5E" w:rsidRDefault="000C01E6" w:rsidP="009C5F65">
            <w:pPr>
              <w:spacing w:before="60" w:after="60"/>
              <w:ind w:left="113" w:right="113"/>
              <w:rPr>
                <w:ins w:id="1411" w:author="LANDI Michele (C.C.)" w:date="2020-10-01T15:36:00Z"/>
                <w:rFonts w:ascii="Calibri" w:hAnsi="Calibri"/>
                <w:color w:val="000000"/>
                <w:sz w:val="20"/>
              </w:rPr>
            </w:pPr>
            <w:ins w:id="1412" w:author="LANDI Michele (C.C.)" w:date="2020-10-01T15:36:00Z">
              <w:r w:rsidRPr="00541D5E">
                <w:rPr>
                  <w:rFonts w:ascii="Calibri" w:hAnsi="Calibri"/>
                  <w:color w:val="000000"/>
                  <w:sz w:val="20"/>
                </w:rPr>
                <w:t>ANCHORING (in position)</w:t>
              </w:r>
            </w:ins>
          </w:p>
        </w:tc>
        <w:tc>
          <w:tcPr>
            <w:tcW w:w="3125" w:type="pct"/>
            <w:tcPrChange w:id="1413" w:author="LANDI Michele (C.C.)" w:date="2020-10-01T15:54:00Z">
              <w:tcPr>
                <w:tcW w:w="2500" w:type="pct"/>
              </w:tcPr>
            </w:tcPrChange>
          </w:tcPr>
          <w:p w14:paraId="7B0867F8" w14:textId="77777777" w:rsidR="000C01E6" w:rsidRPr="00541D5E" w:rsidRDefault="000C01E6" w:rsidP="009C5F65">
            <w:pPr>
              <w:spacing w:before="60" w:after="60"/>
              <w:ind w:left="113" w:right="113"/>
              <w:rPr>
                <w:ins w:id="1414" w:author="LANDI Michele (C.C.)" w:date="2020-10-01T15:36:00Z"/>
                <w:rFonts w:ascii="Calibri" w:hAnsi="Calibri"/>
                <w:color w:val="000000"/>
                <w:sz w:val="20"/>
              </w:rPr>
            </w:pPr>
            <w:ins w:id="1415" w:author="LANDI Michele (C.C.)" w:date="2020-10-01T15:36:00Z">
              <w:r w:rsidRPr="00541D5E">
                <w:rPr>
                  <w:rFonts w:ascii="Calibri" w:hAnsi="Calibri"/>
                  <w:color w:val="000000"/>
                  <w:sz w:val="20"/>
                </w:rPr>
                <w:t xml:space="preserve">Inform traffic that a </w:t>
              </w:r>
              <w:r>
                <w:rPr>
                  <w:rFonts w:ascii="Calibri" w:hAnsi="Calibri"/>
                  <w:color w:val="000000"/>
                  <w:sz w:val="20"/>
                </w:rPr>
                <w:t>ship</w:t>
              </w:r>
              <w:r w:rsidRPr="00541D5E">
                <w:rPr>
                  <w:rFonts w:ascii="Calibri" w:hAnsi="Calibri"/>
                  <w:color w:val="000000"/>
                  <w:sz w:val="20"/>
                </w:rPr>
                <w:t xml:space="preserve"> is getting ready to anchor </w:t>
              </w:r>
            </w:ins>
          </w:p>
        </w:tc>
      </w:tr>
      <w:tr w:rsidR="000C01E6" w:rsidRPr="00541D5E" w14:paraId="427DD2C7" w14:textId="77777777" w:rsidTr="00CA6FD0">
        <w:trPr>
          <w:trHeight w:val="64"/>
          <w:ins w:id="1416" w:author="LANDI Michele (C.C.)" w:date="2020-10-01T15:36:00Z"/>
          <w:trPrChange w:id="1417" w:author="LANDI Michele (C.C.)" w:date="2020-10-01T15:54:00Z">
            <w:trPr>
              <w:trHeight w:val="64"/>
            </w:trPr>
          </w:trPrChange>
        </w:trPr>
        <w:tc>
          <w:tcPr>
            <w:tcW w:w="1875" w:type="pct"/>
            <w:tcPrChange w:id="1418" w:author="LANDI Michele (C.C.)" w:date="2020-10-01T15:54:00Z">
              <w:tcPr>
                <w:tcW w:w="2500" w:type="pct"/>
              </w:tcPr>
            </w:tcPrChange>
          </w:tcPr>
          <w:p w14:paraId="139368FB" w14:textId="77777777" w:rsidR="000C01E6" w:rsidRPr="00541D5E" w:rsidRDefault="000C01E6" w:rsidP="009C5F65">
            <w:pPr>
              <w:spacing w:before="60" w:after="60"/>
              <w:ind w:left="113" w:right="113"/>
              <w:rPr>
                <w:ins w:id="1419" w:author="LANDI Michele (C.C.)" w:date="2020-10-01T15:36:00Z"/>
                <w:rFonts w:ascii="Calibri" w:hAnsi="Calibri"/>
                <w:color w:val="000000"/>
                <w:sz w:val="20"/>
              </w:rPr>
            </w:pPr>
            <w:ins w:id="1420" w:author="LANDI Michele (C.C.)" w:date="2020-10-01T15:36:00Z">
              <w:r w:rsidRPr="00541D5E">
                <w:rPr>
                  <w:rFonts w:ascii="Calibri" w:hAnsi="Calibri"/>
                  <w:color w:val="000000"/>
                  <w:sz w:val="20"/>
                </w:rPr>
                <w:t>ANCHORED (in position)</w:t>
              </w:r>
            </w:ins>
          </w:p>
        </w:tc>
        <w:tc>
          <w:tcPr>
            <w:tcW w:w="3125" w:type="pct"/>
            <w:tcPrChange w:id="1421" w:author="LANDI Michele (C.C.)" w:date="2020-10-01T15:54:00Z">
              <w:tcPr>
                <w:tcW w:w="2500" w:type="pct"/>
              </w:tcPr>
            </w:tcPrChange>
          </w:tcPr>
          <w:p w14:paraId="192F312A" w14:textId="77777777" w:rsidR="000C01E6" w:rsidRPr="00541D5E" w:rsidRDefault="000C01E6" w:rsidP="009C5F65">
            <w:pPr>
              <w:spacing w:before="60" w:after="60"/>
              <w:ind w:left="113" w:right="113"/>
              <w:rPr>
                <w:ins w:id="1422" w:author="LANDI Michele (C.C.)" w:date="2020-10-01T15:36:00Z"/>
                <w:rFonts w:ascii="Calibri" w:hAnsi="Calibri"/>
                <w:color w:val="000000"/>
                <w:sz w:val="20"/>
              </w:rPr>
            </w:pPr>
            <w:ins w:id="1423" w:author="LANDI Michele (C.C.)" w:date="2020-10-01T15:36:00Z">
              <w:r w:rsidRPr="00541D5E">
                <w:rPr>
                  <w:rFonts w:ascii="Calibri" w:hAnsi="Calibri"/>
                  <w:color w:val="000000"/>
                  <w:sz w:val="20"/>
                </w:rPr>
                <w:t xml:space="preserve">Inform traffic that a </w:t>
              </w:r>
              <w:r>
                <w:rPr>
                  <w:rFonts w:ascii="Calibri" w:hAnsi="Calibri"/>
                  <w:color w:val="000000"/>
                  <w:sz w:val="20"/>
                </w:rPr>
                <w:t>ship</w:t>
              </w:r>
              <w:r w:rsidRPr="00541D5E">
                <w:rPr>
                  <w:rFonts w:ascii="Calibri" w:hAnsi="Calibri"/>
                  <w:color w:val="000000"/>
                  <w:sz w:val="20"/>
                </w:rPr>
                <w:t xml:space="preserve"> is anchored</w:t>
              </w:r>
            </w:ins>
          </w:p>
        </w:tc>
      </w:tr>
      <w:tr w:rsidR="000C01E6" w:rsidRPr="00541D5E" w14:paraId="5BC68968" w14:textId="77777777" w:rsidTr="00CA6FD0">
        <w:trPr>
          <w:trHeight w:val="64"/>
          <w:ins w:id="1424" w:author="LANDI Michele (C.C.)" w:date="2020-10-01T15:36:00Z"/>
          <w:trPrChange w:id="1425" w:author="LANDI Michele (C.C.)" w:date="2020-10-01T15:54:00Z">
            <w:trPr>
              <w:trHeight w:val="64"/>
            </w:trPr>
          </w:trPrChange>
        </w:trPr>
        <w:tc>
          <w:tcPr>
            <w:tcW w:w="1875" w:type="pct"/>
            <w:tcPrChange w:id="1426" w:author="LANDI Michele (C.C.)" w:date="2020-10-01T15:54:00Z">
              <w:tcPr>
                <w:tcW w:w="2500" w:type="pct"/>
              </w:tcPr>
            </w:tcPrChange>
          </w:tcPr>
          <w:p w14:paraId="700BF0CF" w14:textId="77777777" w:rsidR="000C01E6" w:rsidRPr="00541D5E" w:rsidRDefault="000C01E6" w:rsidP="009C5F65">
            <w:pPr>
              <w:spacing w:before="60" w:after="60"/>
              <w:ind w:left="113" w:right="113"/>
              <w:rPr>
                <w:ins w:id="1427" w:author="LANDI Michele (C.C.)" w:date="2020-10-01T15:36:00Z"/>
                <w:rFonts w:ascii="Calibri" w:hAnsi="Calibri"/>
                <w:color w:val="000000"/>
                <w:sz w:val="20"/>
              </w:rPr>
            </w:pPr>
            <w:ins w:id="1428" w:author="LANDI Michele (C.C.)" w:date="2020-10-01T15:36:00Z">
              <w:r w:rsidRPr="00541D5E">
                <w:rPr>
                  <w:rFonts w:ascii="Calibri" w:hAnsi="Calibri"/>
                  <w:color w:val="000000"/>
                  <w:sz w:val="20"/>
                </w:rPr>
                <w:t>CONSTRAINED BY (details)</w:t>
              </w:r>
            </w:ins>
          </w:p>
        </w:tc>
        <w:tc>
          <w:tcPr>
            <w:tcW w:w="3125" w:type="pct"/>
            <w:tcPrChange w:id="1429" w:author="LANDI Michele (C.C.)" w:date="2020-10-01T15:54:00Z">
              <w:tcPr>
                <w:tcW w:w="2500" w:type="pct"/>
              </w:tcPr>
            </w:tcPrChange>
          </w:tcPr>
          <w:p w14:paraId="15223135" w14:textId="77777777" w:rsidR="000C01E6" w:rsidRPr="00541D5E" w:rsidRDefault="000C01E6" w:rsidP="009C5F65">
            <w:pPr>
              <w:spacing w:before="60" w:after="60"/>
              <w:ind w:left="113" w:right="113"/>
              <w:rPr>
                <w:ins w:id="1430" w:author="LANDI Michele (C.C.)" w:date="2020-10-01T15:36:00Z"/>
                <w:rFonts w:ascii="Calibri" w:hAnsi="Calibri"/>
                <w:color w:val="000000"/>
                <w:sz w:val="20"/>
              </w:rPr>
            </w:pPr>
            <w:ins w:id="1431" w:author="LANDI Michele (C.C.)" w:date="2020-10-01T15:36:00Z">
              <w:r w:rsidRPr="00541D5E">
                <w:rPr>
                  <w:rFonts w:ascii="Calibri" w:hAnsi="Calibri"/>
                  <w:color w:val="000000"/>
                  <w:sz w:val="20"/>
                </w:rPr>
                <w:t xml:space="preserve">Inform traffic that a </w:t>
              </w:r>
              <w:r>
                <w:rPr>
                  <w:rFonts w:ascii="Calibri" w:hAnsi="Calibri"/>
                  <w:color w:val="000000"/>
                  <w:sz w:val="20"/>
                </w:rPr>
                <w:t>ship</w:t>
              </w:r>
              <w:r w:rsidRPr="00541D5E">
                <w:rPr>
                  <w:rFonts w:ascii="Calibri" w:hAnsi="Calibri"/>
                  <w:color w:val="000000"/>
                  <w:sz w:val="20"/>
                </w:rPr>
                <w:t xml:space="preserve"> is restricted in her ability to manoeuvre due to a specified conditions (eg draft)</w:t>
              </w:r>
            </w:ins>
          </w:p>
        </w:tc>
      </w:tr>
      <w:tr w:rsidR="000C01E6" w:rsidRPr="00541D5E" w14:paraId="3D3B8C54" w14:textId="77777777" w:rsidTr="00CA6FD0">
        <w:trPr>
          <w:trHeight w:val="64"/>
          <w:ins w:id="1432" w:author="LANDI Michele (C.C.)" w:date="2020-10-01T15:36:00Z"/>
          <w:trPrChange w:id="1433" w:author="LANDI Michele (C.C.)" w:date="2020-10-01T15:54:00Z">
            <w:trPr>
              <w:trHeight w:val="64"/>
            </w:trPr>
          </w:trPrChange>
        </w:trPr>
        <w:tc>
          <w:tcPr>
            <w:tcW w:w="1875" w:type="pct"/>
            <w:tcPrChange w:id="1434" w:author="LANDI Michele (C.C.)" w:date="2020-10-01T15:54:00Z">
              <w:tcPr>
                <w:tcW w:w="2500" w:type="pct"/>
              </w:tcPr>
            </w:tcPrChange>
          </w:tcPr>
          <w:p w14:paraId="6A923BBC" w14:textId="77777777" w:rsidR="000C01E6" w:rsidRPr="00541D5E" w:rsidRDefault="000C01E6" w:rsidP="009C5F65">
            <w:pPr>
              <w:spacing w:before="60" w:after="60"/>
              <w:ind w:left="113" w:right="113"/>
              <w:rPr>
                <w:ins w:id="1435" w:author="LANDI Michele (C.C.)" w:date="2020-10-01T15:36:00Z"/>
                <w:rFonts w:ascii="Calibri" w:hAnsi="Calibri"/>
                <w:color w:val="000000"/>
                <w:sz w:val="20"/>
              </w:rPr>
            </w:pPr>
            <w:ins w:id="1436" w:author="LANDI Michele (C.C.)" w:date="2020-10-01T15:36:00Z">
              <w:r w:rsidRPr="00541D5E">
                <w:rPr>
                  <w:rFonts w:ascii="Calibri" w:hAnsi="Calibri"/>
                  <w:color w:val="000000"/>
                  <w:sz w:val="20"/>
                </w:rPr>
                <w:t>CROSSING (details)</w:t>
              </w:r>
            </w:ins>
          </w:p>
        </w:tc>
        <w:tc>
          <w:tcPr>
            <w:tcW w:w="3125" w:type="pct"/>
            <w:tcPrChange w:id="1437" w:author="LANDI Michele (C.C.)" w:date="2020-10-01T15:54:00Z">
              <w:tcPr>
                <w:tcW w:w="2500" w:type="pct"/>
              </w:tcPr>
            </w:tcPrChange>
          </w:tcPr>
          <w:p w14:paraId="070A9D27" w14:textId="77777777" w:rsidR="000C01E6" w:rsidRPr="00541D5E" w:rsidRDefault="000C01E6" w:rsidP="009C5F65">
            <w:pPr>
              <w:spacing w:before="60" w:after="60"/>
              <w:ind w:left="113" w:right="113"/>
              <w:rPr>
                <w:ins w:id="1438" w:author="LANDI Michele (C.C.)" w:date="2020-10-01T15:36:00Z"/>
                <w:rFonts w:ascii="Calibri" w:hAnsi="Calibri"/>
                <w:color w:val="000000"/>
                <w:sz w:val="20"/>
              </w:rPr>
            </w:pPr>
            <w:ins w:id="1439" w:author="LANDI Michele (C.C.)" w:date="2020-10-01T15:36:00Z">
              <w:r w:rsidRPr="00541D5E">
                <w:rPr>
                  <w:rFonts w:ascii="Calibri" w:hAnsi="Calibri"/>
                  <w:color w:val="000000"/>
                  <w:sz w:val="20"/>
                </w:rPr>
                <w:t xml:space="preserve">Inform traffic that a </w:t>
              </w:r>
              <w:r>
                <w:rPr>
                  <w:rFonts w:ascii="Calibri" w:hAnsi="Calibri"/>
                  <w:color w:val="000000"/>
                  <w:sz w:val="20"/>
                </w:rPr>
                <w:t>ship</w:t>
              </w:r>
              <w:r w:rsidRPr="00541D5E">
                <w:rPr>
                  <w:rFonts w:ascii="Calibri" w:hAnsi="Calibri"/>
                  <w:color w:val="000000"/>
                  <w:sz w:val="20"/>
                </w:rPr>
                <w:t xml:space="preserve"> is proceeding in a direction near right angle with traffic flow or route.  Alternatively the </w:t>
              </w:r>
              <w:r>
                <w:rPr>
                  <w:rFonts w:ascii="Calibri" w:hAnsi="Calibri"/>
                  <w:color w:val="000000"/>
                  <w:sz w:val="20"/>
                </w:rPr>
                <w:t>ship</w:t>
              </w:r>
              <w:r w:rsidRPr="00541D5E">
                <w:rPr>
                  <w:rFonts w:ascii="Calibri" w:hAnsi="Calibri"/>
                  <w:color w:val="000000"/>
                  <w:sz w:val="20"/>
                </w:rPr>
                <w:t xml:space="preserve"> is proceeding through an area/fairway (one side to another)</w:t>
              </w:r>
            </w:ins>
          </w:p>
        </w:tc>
      </w:tr>
      <w:tr w:rsidR="000C01E6" w:rsidRPr="00541D5E" w14:paraId="66604450" w14:textId="77777777" w:rsidTr="00CA6FD0">
        <w:trPr>
          <w:trHeight w:val="64"/>
          <w:ins w:id="1440" w:author="LANDI Michele (C.C.)" w:date="2020-10-01T15:36:00Z"/>
          <w:trPrChange w:id="1441" w:author="LANDI Michele (C.C.)" w:date="2020-10-01T15:54:00Z">
            <w:trPr>
              <w:trHeight w:val="64"/>
            </w:trPr>
          </w:trPrChange>
        </w:trPr>
        <w:tc>
          <w:tcPr>
            <w:tcW w:w="1875" w:type="pct"/>
            <w:tcPrChange w:id="1442" w:author="LANDI Michele (C.C.)" w:date="2020-10-01T15:54:00Z">
              <w:tcPr>
                <w:tcW w:w="2500" w:type="pct"/>
              </w:tcPr>
            </w:tcPrChange>
          </w:tcPr>
          <w:p w14:paraId="30833DF8" w14:textId="77777777" w:rsidR="000C01E6" w:rsidRPr="00541D5E" w:rsidRDefault="000C01E6" w:rsidP="009C5F65">
            <w:pPr>
              <w:spacing w:before="60" w:after="60"/>
              <w:ind w:left="113" w:right="113"/>
              <w:rPr>
                <w:ins w:id="1443" w:author="LANDI Michele (C.C.)" w:date="2020-10-01T15:36:00Z"/>
                <w:rFonts w:ascii="Calibri" w:hAnsi="Calibri"/>
                <w:color w:val="000000"/>
                <w:sz w:val="20"/>
              </w:rPr>
            </w:pPr>
            <w:ins w:id="1444" w:author="LANDI Michele (C.C.)" w:date="2020-10-01T15:36:00Z">
              <w:r w:rsidRPr="00541D5E">
                <w:rPr>
                  <w:rFonts w:ascii="Calibri" w:hAnsi="Calibri"/>
                  <w:color w:val="000000"/>
                  <w:sz w:val="20"/>
                </w:rPr>
                <w:t>OVERTAKING</w:t>
              </w:r>
            </w:ins>
          </w:p>
        </w:tc>
        <w:tc>
          <w:tcPr>
            <w:tcW w:w="3125" w:type="pct"/>
            <w:tcPrChange w:id="1445" w:author="LANDI Michele (C.C.)" w:date="2020-10-01T15:54:00Z">
              <w:tcPr>
                <w:tcW w:w="2500" w:type="pct"/>
              </w:tcPr>
            </w:tcPrChange>
          </w:tcPr>
          <w:p w14:paraId="35ED2990" w14:textId="77777777" w:rsidR="000C01E6" w:rsidRPr="00541D5E" w:rsidRDefault="000C01E6" w:rsidP="009C5F65">
            <w:pPr>
              <w:spacing w:before="60" w:after="60"/>
              <w:ind w:left="113" w:right="113"/>
              <w:rPr>
                <w:ins w:id="1446" w:author="LANDI Michele (C.C.)" w:date="2020-10-01T15:36:00Z"/>
                <w:rFonts w:ascii="Calibri" w:hAnsi="Calibri"/>
                <w:color w:val="000000"/>
                <w:sz w:val="20"/>
              </w:rPr>
            </w:pPr>
            <w:ins w:id="1447" w:author="LANDI Michele (C.C.)" w:date="2020-10-01T15:36:00Z">
              <w:r w:rsidRPr="00541D5E">
                <w:rPr>
                  <w:rFonts w:ascii="Calibri" w:hAnsi="Calibri"/>
                  <w:color w:val="000000"/>
                  <w:sz w:val="20"/>
                </w:rPr>
                <w:t xml:space="preserve">Inform that a </w:t>
              </w:r>
              <w:r>
                <w:rPr>
                  <w:rFonts w:ascii="Calibri" w:hAnsi="Calibri"/>
                  <w:color w:val="000000"/>
                  <w:sz w:val="20"/>
                </w:rPr>
                <w:t>ship</w:t>
              </w:r>
              <w:r w:rsidRPr="00541D5E">
                <w:rPr>
                  <w:rFonts w:ascii="Calibri" w:hAnsi="Calibri"/>
                  <w:color w:val="000000"/>
                  <w:sz w:val="20"/>
                </w:rPr>
                <w:t xml:space="preserve"> is overtaking another </w:t>
              </w:r>
              <w:r>
                <w:rPr>
                  <w:rFonts w:ascii="Calibri" w:hAnsi="Calibri"/>
                  <w:color w:val="000000"/>
                  <w:sz w:val="20"/>
                </w:rPr>
                <w:t>ship</w:t>
              </w:r>
            </w:ins>
          </w:p>
        </w:tc>
      </w:tr>
      <w:tr w:rsidR="000C01E6" w:rsidRPr="00541D5E" w14:paraId="67244B36" w14:textId="77777777" w:rsidTr="00CA6FD0">
        <w:trPr>
          <w:trHeight w:val="64"/>
          <w:ins w:id="1448" w:author="LANDI Michele (C.C.)" w:date="2020-10-01T15:36:00Z"/>
          <w:trPrChange w:id="1449" w:author="LANDI Michele (C.C.)" w:date="2020-10-01T15:54:00Z">
            <w:trPr>
              <w:trHeight w:val="64"/>
            </w:trPr>
          </w:trPrChange>
        </w:trPr>
        <w:tc>
          <w:tcPr>
            <w:tcW w:w="1875" w:type="pct"/>
            <w:tcPrChange w:id="1450" w:author="LANDI Michele (C.C.)" w:date="2020-10-01T15:54:00Z">
              <w:tcPr>
                <w:tcW w:w="2500" w:type="pct"/>
              </w:tcPr>
            </w:tcPrChange>
          </w:tcPr>
          <w:p w14:paraId="1629AA73" w14:textId="77777777" w:rsidR="000C01E6" w:rsidRPr="00D13892" w:rsidRDefault="000C01E6" w:rsidP="009C5F65">
            <w:pPr>
              <w:spacing w:before="60" w:after="60"/>
              <w:ind w:left="113" w:right="113"/>
              <w:rPr>
                <w:ins w:id="1451" w:author="LANDI Michele (C.C.)" w:date="2020-10-01T15:36:00Z"/>
                <w:rFonts w:ascii="Calibri" w:hAnsi="Calibri"/>
                <w:color w:val="000000"/>
                <w:sz w:val="20"/>
              </w:rPr>
            </w:pPr>
            <w:ins w:id="1452" w:author="LANDI Michele (C.C.)" w:date="2020-10-01T15:36:00Z">
              <w:r w:rsidRPr="00D13892">
                <w:rPr>
                  <w:rFonts w:ascii="Calibri" w:hAnsi="Calibri"/>
                  <w:color w:val="000000"/>
                  <w:sz w:val="20"/>
                </w:rPr>
                <w:t>DEPARTING (details)</w:t>
              </w:r>
            </w:ins>
          </w:p>
        </w:tc>
        <w:tc>
          <w:tcPr>
            <w:tcW w:w="3125" w:type="pct"/>
            <w:tcPrChange w:id="1453" w:author="LANDI Michele (C.C.)" w:date="2020-10-01T15:54:00Z">
              <w:tcPr>
                <w:tcW w:w="2500" w:type="pct"/>
              </w:tcPr>
            </w:tcPrChange>
          </w:tcPr>
          <w:p w14:paraId="577CBB24" w14:textId="77777777" w:rsidR="000C01E6" w:rsidRPr="00541D5E" w:rsidRDefault="000C01E6" w:rsidP="009C5F65">
            <w:pPr>
              <w:spacing w:before="60" w:after="60"/>
              <w:ind w:left="113" w:right="113"/>
              <w:rPr>
                <w:ins w:id="1454" w:author="LANDI Michele (C.C.)" w:date="2020-10-01T15:36:00Z"/>
                <w:rFonts w:ascii="Calibri" w:hAnsi="Calibri"/>
                <w:color w:val="000000"/>
                <w:sz w:val="20"/>
              </w:rPr>
            </w:pPr>
            <w:ins w:id="1455" w:author="LANDI Michele (C.C.)" w:date="2020-10-01T15:36:00Z">
              <w:r w:rsidRPr="00D13892">
                <w:rPr>
                  <w:rFonts w:ascii="Calibri" w:hAnsi="Calibri"/>
                  <w:color w:val="000000"/>
                  <w:sz w:val="20"/>
                </w:rPr>
                <w:t xml:space="preserve">Inform traffic that a ship is departing an area or </w:t>
              </w:r>
              <w:r w:rsidRPr="008E66E9">
                <w:rPr>
                  <w:rFonts w:ascii="Calibri" w:hAnsi="Calibri"/>
                  <w:color w:val="000000"/>
                  <w:sz w:val="20"/>
                </w:rPr>
                <w:t>alongside/anchor berth</w:t>
              </w:r>
            </w:ins>
          </w:p>
        </w:tc>
      </w:tr>
      <w:tr w:rsidR="000C01E6" w:rsidRPr="00541D5E" w14:paraId="0401387A" w14:textId="77777777" w:rsidTr="00CA6FD0">
        <w:trPr>
          <w:trHeight w:val="64"/>
          <w:ins w:id="1456" w:author="LANDI Michele (C.C.)" w:date="2020-10-01T15:36:00Z"/>
          <w:trPrChange w:id="1457" w:author="LANDI Michele (C.C.)" w:date="2020-10-01T15:54:00Z">
            <w:trPr>
              <w:trHeight w:val="64"/>
            </w:trPr>
          </w:trPrChange>
        </w:trPr>
        <w:tc>
          <w:tcPr>
            <w:tcW w:w="1875" w:type="pct"/>
            <w:tcPrChange w:id="1458" w:author="LANDI Michele (C.C.)" w:date="2020-10-01T15:54:00Z">
              <w:tcPr>
                <w:tcW w:w="2500" w:type="pct"/>
              </w:tcPr>
            </w:tcPrChange>
          </w:tcPr>
          <w:p w14:paraId="76664F79" w14:textId="77777777" w:rsidR="000C01E6" w:rsidRPr="00541D5E" w:rsidRDefault="000C01E6" w:rsidP="009C5F65">
            <w:pPr>
              <w:spacing w:before="60" w:after="60"/>
              <w:ind w:left="113" w:right="113"/>
              <w:rPr>
                <w:ins w:id="1459" w:author="LANDI Michele (C.C.)" w:date="2020-10-01T15:36:00Z"/>
                <w:rFonts w:ascii="Calibri" w:hAnsi="Calibri"/>
                <w:color w:val="000000"/>
                <w:sz w:val="20"/>
              </w:rPr>
            </w:pPr>
            <w:ins w:id="1460" w:author="LANDI Michele (C.C.)" w:date="2020-10-01T15:36:00Z">
              <w:r w:rsidRPr="00541D5E">
                <w:rPr>
                  <w:rFonts w:ascii="Calibri" w:hAnsi="Calibri"/>
                  <w:color w:val="000000"/>
                  <w:sz w:val="20"/>
                </w:rPr>
                <w:t>DUE TO (details)</w:t>
              </w:r>
            </w:ins>
          </w:p>
        </w:tc>
        <w:tc>
          <w:tcPr>
            <w:tcW w:w="3125" w:type="pct"/>
            <w:tcPrChange w:id="1461" w:author="LANDI Michele (C.C.)" w:date="2020-10-01T15:54:00Z">
              <w:tcPr>
                <w:tcW w:w="2500" w:type="pct"/>
              </w:tcPr>
            </w:tcPrChange>
          </w:tcPr>
          <w:p w14:paraId="4E03D4A2" w14:textId="77777777" w:rsidR="000C01E6" w:rsidRPr="00541D5E" w:rsidRDefault="000C01E6" w:rsidP="009C5F65">
            <w:pPr>
              <w:spacing w:before="60" w:after="60"/>
              <w:ind w:left="113" w:right="113"/>
              <w:rPr>
                <w:ins w:id="1462" w:author="LANDI Michele (C.C.)" w:date="2020-10-01T15:36:00Z"/>
                <w:rFonts w:ascii="Calibri" w:hAnsi="Calibri"/>
                <w:color w:val="000000"/>
                <w:sz w:val="20"/>
                <w:lang w:eastAsia="ko-KR"/>
              </w:rPr>
            </w:pPr>
            <w:ins w:id="1463" w:author="LANDI Michele (C.C.)" w:date="2020-10-01T15:36:00Z">
              <w:r w:rsidRPr="00541D5E">
                <w:rPr>
                  <w:rFonts w:ascii="Calibri" w:hAnsi="Calibri"/>
                  <w:color w:val="000000"/>
                  <w:sz w:val="20"/>
                </w:rPr>
                <w:t xml:space="preserve">Inform that other considerations need to be taken into account such as traffic in the area </w:t>
              </w:r>
            </w:ins>
          </w:p>
        </w:tc>
      </w:tr>
      <w:tr w:rsidR="000C01E6" w:rsidRPr="00541D5E" w14:paraId="3F72F096" w14:textId="77777777" w:rsidTr="00CA6FD0">
        <w:trPr>
          <w:trHeight w:val="64"/>
          <w:ins w:id="1464" w:author="LANDI Michele (C.C.)" w:date="2020-10-01T15:36:00Z"/>
          <w:trPrChange w:id="1465" w:author="LANDI Michele (C.C.)" w:date="2020-10-01T15:54:00Z">
            <w:trPr>
              <w:trHeight w:val="64"/>
            </w:trPr>
          </w:trPrChange>
        </w:trPr>
        <w:tc>
          <w:tcPr>
            <w:tcW w:w="1875" w:type="pct"/>
            <w:tcPrChange w:id="1466" w:author="LANDI Michele (C.C.)" w:date="2020-10-01T15:54:00Z">
              <w:tcPr>
                <w:tcW w:w="2500" w:type="pct"/>
              </w:tcPr>
            </w:tcPrChange>
          </w:tcPr>
          <w:p w14:paraId="3DE049D5" w14:textId="77777777" w:rsidR="000C01E6" w:rsidRPr="00541D5E" w:rsidRDefault="000C01E6" w:rsidP="009C5F65">
            <w:pPr>
              <w:spacing w:before="60" w:after="60"/>
              <w:ind w:left="113" w:right="113"/>
              <w:rPr>
                <w:ins w:id="1467" w:author="LANDI Michele (C.C.)" w:date="2020-10-01T15:36:00Z"/>
                <w:rFonts w:ascii="Calibri" w:hAnsi="Calibri"/>
                <w:color w:val="000000"/>
                <w:sz w:val="20"/>
              </w:rPr>
            </w:pPr>
            <w:ins w:id="1468" w:author="LANDI Michele (C.C.)" w:date="2020-10-01T15:36:00Z">
              <w:r w:rsidRPr="00541D5E">
                <w:rPr>
                  <w:rFonts w:ascii="Calibri" w:hAnsi="Calibri"/>
                  <w:color w:val="000000"/>
                  <w:sz w:val="20"/>
                </w:rPr>
                <w:t xml:space="preserve">EASTBOUND/ WESTBOUND/ NORTHBOUND/ SOUTHBOUND </w:t>
              </w:r>
            </w:ins>
          </w:p>
        </w:tc>
        <w:tc>
          <w:tcPr>
            <w:tcW w:w="3125" w:type="pct"/>
            <w:tcPrChange w:id="1469" w:author="LANDI Michele (C.C.)" w:date="2020-10-01T15:54:00Z">
              <w:tcPr>
                <w:tcW w:w="2500" w:type="pct"/>
              </w:tcPr>
            </w:tcPrChange>
          </w:tcPr>
          <w:p w14:paraId="607D3BFB" w14:textId="77777777" w:rsidR="000C01E6" w:rsidRPr="00541D5E" w:rsidRDefault="000C01E6" w:rsidP="009C5F65">
            <w:pPr>
              <w:spacing w:before="60" w:after="60"/>
              <w:ind w:left="113" w:right="113"/>
              <w:rPr>
                <w:ins w:id="1470" w:author="LANDI Michele (C.C.)" w:date="2020-10-01T15:36:00Z"/>
                <w:rFonts w:ascii="Calibri" w:hAnsi="Calibri"/>
                <w:color w:val="000000"/>
                <w:sz w:val="20"/>
              </w:rPr>
            </w:pPr>
            <w:ins w:id="1471" w:author="LANDI Michele (C.C.)" w:date="2020-10-01T15:36:00Z">
              <w:r w:rsidRPr="00541D5E">
                <w:rPr>
                  <w:rFonts w:ascii="Calibri" w:hAnsi="Calibri"/>
                  <w:color w:val="000000"/>
                  <w:sz w:val="20"/>
                </w:rPr>
                <w:t xml:space="preserve">Directional information about a </w:t>
              </w:r>
              <w:r>
                <w:rPr>
                  <w:rFonts w:ascii="Calibri" w:hAnsi="Calibri"/>
                  <w:color w:val="000000"/>
                  <w:sz w:val="20"/>
                </w:rPr>
                <w:t>ship’</w:t>
              </w:r>
              <w:r w:rsidRPr="00541D5E">
                <w:rPr>
                  <w:rFonts w:ascii="Calibri" w:hAnsi="Calibri"/>
                  <w:color w:val="000000"/>
                  <w:sz w:val="20"/>
                </w:rPr>
                <w:t>s movements</w:t>
              </w:r>
            </w:ins>
          </w:p>
        </w:tc>
      </w:tr>
      <w:tr w:rsidR="000C01E6" w:rsidRPr="00541D5E" w14:paraId="071A9650" w14:textId="77777777" w:rsidTr="00CA6FD0">
        <w:trPr>
          <w:trHeight w:val="64"/>
          <w:ins w:id="1472" w:author="LANDI Michele (C.C.)" w:date="2020-10-01T15:36:00Z"/>
          <w:trPrChange w:id="1473" w:author="LANDI Michele (C.C.)" w:date="2020-10-01T15:54:00Z">
            <w:trPr>
              <w:trHeight w:val="64"/>
            </w:trPr>
          </w:trPrChange>
        </w:trPr>
        <w:tc>
          <w:tcPr>
            <w:tcW w:w="1875" w:type="pct"/>
            <w:tcPrChange w:id="1474" w:author="LANDI Michele (C.C.)" w:date="2020-10-01T15:54:00Z">
              <w:tcPr>
                <w:tcW w:w="2500" w:type="pct"/>
              </w:tcPr>
            </w:tcPrChange>
          </w:tcPr>
          <w:p w14:paraId="3784939E" w14:textId="77777777" w:rsidR="000C01E6" w:rsidRPr="00541D5E" w:rsidRDefault="000C01E6" w:rsidP="009C5F65">
            <w:pPr>
              <w:spacing w:before="60" w:after="60"/>
              <w:ind w:left="113" w:right="113"/>
              <w:rPr>
                <w:ins w:id="1475" w:author="LANDI Michele (C.C.)" w:date="2020-10-01T15:36:00Z"/>
                <w:rFonts w:ascii="Calibri" w:hAnsi="Calibri"/>
                <w:color w:val="000000"/>
                <w:sz w:val="20"/>
              </w:rPr>
            </w:pPr>
            <w:ins w:id="1476" w:author="LANDI Michele (C.C.)" w:date="2020-10-01T15:36:00Z">
              <w:r w:rsidRPr="00541D5E">
                <w:rPr>
                  <w:rFonts w:ascii="Calibri" w:hAnsi="Calibri"/>
                  <w:color w:val="000000"/>
                  <w:sz w:val="20"/>
                </w:rPr>
                <w:t>ENTERING</w:t>
              </w:r>
            </w:ins>
          </w:p>
        </w:tc>
        <w:tc>
          <w:tcPr>
            <w:tcW w:w="3125" w:type="pct"/>
            <w:tcPrChange w:id="1477" w:author="LANDI Michele (C.C.)" w:date="2020-10-01T15:54:00Z">
              <w:tcPr>
                <w:tcW w:w="2500" w:type="pct"/>
              </w:tcPr>
            </w:tcPrChange>
          </w:tcPr>
          <w:p w14:paraId="741FE82A" w14:textId="77777777" w:rsidR="000C01E6" w:rsidRPr="00541D5E" w:rsidRDefault="000C01E6" w:rsidP="009C5F65">
            <w:pPr>
              <w:spacing w:before="60" w:after="60"/>
              <w:ind w:left="113" w:right="113"/>
              <w:rPr>
                <w:ins w:id="1478" w:author="LANDI Michele (C.C.)" w:date="2020-10-01T15:36:00Z"/>
                <w:rFonts w:ascii="Calibri" w:hAnsi="Calibri"/>
                <w:color w:val="000000"/>
                <w:sz w:val="20"/>
              </w:rPr>
            </w:pPr>
            <w:ins w:id="1479" w:author="LANDI Michele (C.C.)" w:date="2020-10-01T15:36:00Z">
              <w:r w:rsidRPr="00541D5E">
                <w:rPr>
                  <w:rFonts w:ascii="Calibri" w:hAnsi="Calibri"/>
                  <w:color w:val="000000"/>
                  <w:sz w:val="20"/>
                </w:rPr>
                <w:t>Proceeding into a port/fairway/channel/area</w:t>
              </w:r>
            </w:ins>
          </w:p>
        </w:tc>
      </w:tr>
      <w:tr w:rsidR="000C01E6" w:rsidRPr="00541D5E" w14:paraId="3AC29E80" w14:textId="77777777" w:rsidTr="00CA6FD0">
        <w:trPr>
          <w:trHeight w:val="64"/>
          <w:ins w:id="1480" w:author="LANDI Michele (C.C.)" w:date="2020-10-01T15:36:00Z"/>
          <w:trPrChange w:id="1481" w:author="LANDI Michele (C.C.)" w:date="2020-10-01T15:54:00Z">
            <w:trPr>
              <w:trHeight w:val="64"/>
            </w:trPr>
          </w:trPrChange>
        </w:trPr>
        <w:tc>
          <w:tcPr>
            <w:tcW w:w="1875" w:type="pct"/>
            <w:tcPrChange w:id="1482" w:author="LANDI Michele (C.C.)" w:date="2020-10-01T15:54:00Z">
              <w:tcPr>
                <w:tcW w:w="2500" w:type="pct"/>
              </w:tcPr>
            </w:tcPrChange>
          </w:tcPr>
          <w:p w14:paraId="220522B4" w14:textId="77777777" w:rsidR="000C01E6" w:rsidRPr="00541D5E" w:rsidRDefault="000C01E6" w:rsidP="009C5F65">
            <w:pPr>
              <w:spacing w:before="60" w:after="60"/>
              <w:ind w:left="113" w:right="113"/>
              <w:rPr>
                <w:ins w:id="1483" w:author="LANDI Michele (C.C.)" w:date="2020-10-01T15:36:00Z"/>
                <w:rFonts w:ascii="Calibri" w:hAnsi="Calibri"/>
                <w:color w:val="000000"/>
                <w:sz w:val="20"/>
              </w:rPr>
            </w:pPr>
            <w:ins w:id="1484" w:author="LANDI Michele (C.C.)" w:date="2020-10-01T15:36:00Z">
              <w:r w:rsidRPr="00541D5E">
                <w:rPr>
                  <w:rFonts w:ascii="Calibri" w:hAnsi="Calibri" w:hint="eastAsia"/>
                  <w:color w:val="000000"/>
                  <w:sz w:val="20"/>
                  <w:lang w:eastAsia="ko-KR"/>
                </w:rPr>
                <w:t>(</w:t>
              </w:r>
              <w:r w:rsidRPr="00541D5E">
                <w:rPr>
                  <w:rFonts w:ascii="Calibri" w:hAnsi="Calibri"/>
                  <w:color w:val="000000"/>
                  <w:sz w:val="20"/>
                </w:rPr>
                <w:t>FISHING/PLEASURE) BOATS IN (position/area)</w:t>
              </w:r>
            </w:ins>
          </w:p>
        </w:tc>
        <w:tc>
          <w:tcPr>
            <w:tcW w:w="3125" w:type="pct"/>
            <w:tcPrChange w:id="1485" w:author="LANDI Michele (C.C.)" w:date="2020-10-01T15:54:00Z">
              <w:tcPr>
                <w:tcW w:w="2500" w:type="pct"/>
              </w:tcPr>
            </w:tcPrChange>
          </w:tcPr>
          <w:p w14:paraId="3A110A3D" w14:textId="77777777" w:rsidR="000C01E6" w:rsidRPr="00541D5E" w:rsidRDefault="000C01E6" w:rsidP="009C5F65">
            <w:pPr>
              <w:spacing w:before="60" w:after="60"/>
              <w:ind w:left="113" w:right="113"/>
              <w:rPr>
                <w:ins w:id="1486" w:author="LANDI Michele (C.C.)" w:date="2020-10-01T15:36:00Z"/>
                <w:rFonts w:ascii="Calibri" w:hAnsi="Calibri"/>
                <w:color w:val="000000"/>
                <w:sz w:val="20"/>
              </w:rPr>
            </w:pPr>
            <w:ins w:id="1487" w:author="LANDI Michele (C.C.)" w:date="2020-10-01T15:36:00Z">
              <w:r w:rsidRPr="00541D5E">
                <w:rPr>
                  <w:rFonts w:ascii="Calibri" w:hAnsi="Calibri"/>
                  <w:color w:val="000000"/>
                  <w:sz w:val="20"/>
                </w:rPr>
                <w:t xml:space="preserve">Inform </w:t>
              </w:r>
              <w:r>
                <w:rPr>
                  <w:rFonts w:ascii="Calibri" w:hAnsi="Calibri"/>
                  <w:color w:val="000000"/>
                  <w:sz w:val="20"/>
                </w:rPr>
                <w:t>ship</w:t>
              </w:r>
              <w:r w:rsidRPr="00541D5E">
                <w:rPr>
                  <w:rFonts w:ascii="Calibri" w:hAnsi="Calibri"/>
                  <w:color w:val="000000"/>
                  <w:sz w:val="20"/>
                </w:rPr>
                <w:t xml:space="preserve"> that traffic, with unknown intentions, is in the area</w:t>
              </w:r>
            </w:ins>
          </w:p>
        </w:tc>
      </w:tr>
      <w:tr w:rsidR="000C01E6" w:rsidRPr="00541D5E" w14:paraId="2704178C" w14:textId="77777777" w:rsidTr="00CA6FD0">
        <w:trPr>
          <w:trHeight w:val="64"/>
          <w:ins w:id="1488" w:author="LANDI Michele (C.C.)" w:date="2020-10-01T15:36:00Z"/>
          <w:trPrChange w:id="1489" w:author="LANDI Michele (C.C.)" w:date="2020-10-01T15:54:00Z">
            <w:trPr>
              <w:trHeight w:val="64"/>
            </w:trPr>
          </w:trPrChange>
        </w:trPr>
        <w:tc>
          <w:tcPr>
            <w:tcW w:w="1875" w:type="pct"/>
            <w:tcPrChange w:id="1490" w:author="LANDI Michele (C.C.)" w:date="2020-10-01T15:54:00Z">
              <w:tcPr>
                <w:tcW w:w="2500" w:type="pct"/>
              </w:tcPr>
            </w:tcPrChange>
          </w:tcPr>
          <w:p w14:paraId="57477442" w14:textId="77777777" w:rsidR="000C01E6" w:rsidRPr="00541D5E" w:rsidRDefault="000C01E6" w:rsidP="009C5F65">
            <w:pPr>
              <w:spacing w:before="60" w:after="60"/>
              <w:ind w:left="113" w:right="113"/>
              <w:rPr>
                <w:ins w:id="1491" w:author="LANDI Michele (C.C.)" w:date="2020-10-01T15:36:00Z"/>
                <w:rFonts w:ascii="Calibri" w:hAnsi="Calibri"/>
                <w:color w:val="000000"/>
                <w:sz w:val="20"/>
              </w:rPr>
            </w:pPr>
            <w:ins w:id="1492" w:author="LANDI Michele (C.C.)" w:date="2020-10-01T15:36:00Z">
              <w:r w:rsidRPr="00541D5E">
                <w:rPr>
                  <w:rFonts w:ascii="Calibri" w:hAnsi="Calibri"/>
                  <w:color w:val="000000"/>
                  <w:sz w:val="20"/>
                </w:rPr>
                <w:t>INCIDENT IN (location/area)</w:t>
              </w:r>
            </w:ins>
          </w:p>
        </w:tc>
        <w:tc>
          <w:tcPr>
            <w:tcW w:w="3125" w:type="pct"/>
            <w:tcPrChange w:id="1493" w:author="LANDI Michele (C.C.)" w:date="2020-10-01T15:54:00Z">
              <w:tcPr>
                <w:tcW w:w="2500" w:type="pct"/>
              </w:tcPr>
            </w:tcPrChange>
          </w:tcPr>
          <w:p w14:paraId="6B43E70F" w14:textId="77777777" w:rsidR="000C01E6" w:rsidRPr="00541D5E" w:rsidRDefault="000C01E6" w:rsidP="009C5F65">
            <w:pPr>
              <w:spacing w:before="60" w:after="60"/>
              <w:ind w:left="113" w:right="113"/>
              <w:rPr>
                <w:ins w:id="1494" w:author="LANDI Michele (C.C.)" w:date="2020-10-01T15:36:00Z"/>
                <w:rFonts w:ascii="Calibri" w:hAnsi="Calibri"/>
                <w:color w:val="000000"/>
                <w:sz w:val="20"/>
              </w:rPr>
            </w:pPr>
            <w:ins w:id="1495" w:author="LANDI Michele (C.C.)" w:date="2020-10-01T15:36:00Z">
              <w:r w:rsidRPr="00541D5E">
                <w:rPr>
                  <w:rFonts w:ascii="Calibri" w:hAnsi="Calibri"/>
                  <w:color w:val="000000"/>
                  <w:sz w:val="20"/>
                </w:rPr>
                <w:t>Advising of an incident in an area/location</w:t>
              </w:r>
            </w:ins>
          </w:p>
        </w:tc>
      </w:tr>
      <w:tr w:rsidR="000C01E6" w:rsidRPr="00541D5E" w14:paraId="0D35A529" w14:textId="77777777" w:rsidTr="00CA6FD0">
        <w:trPr>
          <w:trHeight w:val="64"/>
          <w:ins w:id="1496" w:author="LANDI Michele (C.C.)" w:date="2020-10-01T15:36:00Z"/>
          <w:trPrChange w:id="1497" w:author="LANDI Michele (C.C.)" w:date="2020-10-01T15:54:00Z">
            <w:trPr>
              <w:trHeight w:val="64"/>
            </w:trPr>
          </w:trPrChange>
        </w:trPr>
        <w:tc>
          <w:tcPr>
            <w:tcW w:w="1875" w:type="pct"/>
            <w:tcPrChange w:id="1498" w:author="LANDI Michele (C.C.)" w:date="2020-10-01T15:54:00Z">
              <w:tcPr>
                <w:tcW w:w="2500" w:type="pct"/>
              </w:tcPr>
            </w:tcPrChange>
          </w:tcPr>
          <w:p w14:paraId="63081B51" w14:textId="77777777" w:rsidR="000C01E6" w:rsidRPr="00541D5E" w:rsidRDefault="000C01E6" w:rsidP="009C5F65">
            <w:pPr>
              <w:spacing w:before="60" w:after="60"/>
              <w:ind w:left="113" w:right="113"/>
              <w:rPr>
                <w:ins w:id="1499" w:author="LANDI Michele (C.C.)" w:date="2020-10-01T15:36:00Z"/>
                <w:rFonts w:ascii="Calibri" w:hAnsi="Calibri"/>
                <w:color w:val="000000"/>
                <w:sz w:val="20"/>
              </w:rPr>
            </w:pPr>
            <w:ins w:id="1500" w:author="LANDI Michele (C.C.)" w:date="2020-10-01T15:36:00Z">
              <w:r w:rsidRPr="00541D5E">
                <w:rPr>
                  <w:rFonts w:ascii="Calibri" w:hAnsi="Calibri"/>
                  <w:color w:val="000000"/>
                  <w:sz w:val="20"/>
                </w:rPr>
                <w:t>INBOUND</w:t>
              </w:r>
            </w:ins>
          </w:p>
        </w:tc>
        <w:tc>
          <w:tcPr>
            <w:tcW w:w="3125" w:type="pct"/>
            <w:tcPrChange w:id="1501" w:author="LANDI Michele (C.C.)" w:date="2020-10-01T15:54:00Z">
              <w:tcPr>
                <w:tcW w:w="2500" w:type="pct"/>
              </w:tcPr>
            </w:tcPrChange>
          </w:tcPr>
          <w:p w14:paraId="490CDAE0" w14:textId="77777777" w:rsidR="000C01E6" w:rsidRPr="00541D5E" w:rsidRDefault="000C01E6" w:rsidP="009C5F65">
            <w:pPr>
              <w:spacing w:before="60" w:after="60"/>
              <w:ind w:left="113" w:right="113"/>
              <w:rPr>
                <w:ins w:id="1502" w:author="LANDI Michele (C.C.)" w:date="2020-10-01T15:36:00Z"/>
                <w:rFonts w:ascii="Calibri" w:hAnsi="Calibri"/>
                <w:color w:val="000000"/>
                <w:sz w:val="20"/>
              </w:rPr>
            </w:pPr>
            <w:ins w:id="1503" w:author="LANDI Michele (C.C.)" w:date="2020-10-01T15:36:00Z">
              <w:r>
                <w:rPr>
                  <w:rFonts w:ascii="Calibri" w:hAnsi="Calibri"/>
                  <w:color w:val="000000"/>
                  <w:sz w:val="20"/>
                </w:rPr>
                <w:t>Ship</w:t>
              </w:r>
              <w:r w:rsidRPr="00541D5E">
                <w:rPr>
                  <w:rFonts w:ascii="Calibri" w:hAnsi="Calibri"/>
                  <w:color w:val="000000"/>
                  <w:sz w:val="20"/>
                </w:rPr>
                <w:t xml:space="preserve"> is proceeding into a port/fairway/channel/area</w:t>
              </w:r>
            </w:ins>
          </w:p>
        </w:tc>
      </w:tr>
      <w:tr w:rsidR="000C01E6" w:rsidRPr="00541D5E" w14:paraId="00FA7B2C" w14:textId="77777777" w:rsidTr="00CA6FD0">
        <w:trPr>
          <w:trHeight w:val="64"/>
          <w:ins w:id="1504" w:author="LANDI Michele (C.C.)" w:date="2020-10-01T15:36:00Z"/>
          <w:trPrChange w:id="1505" w:author="LANDI Michele (C.C.)" w:date="2020-10-01T15:54:00Z">
            <w:trPr>
              <w:trHeight w:val="64"/>
            </w:trPr>
          </w:trPrChange>
        </w:trPr>
        <w:tc>
          <w:tcPr>
            <w:tcW w:w="1875" w:type="pct"/>
            <w:tcPrChange w:id="1506" w:author="LANDI Michele (C.C.)" w:date="2020-10-01T15:54:00Z">
              <w:tcPr>
                <w:tcW w:w="2500" w:type="pct"/>
              </w:tcPr>
            </w:tcPrChange>
          </w:tcPr>
          <w:p w14:paraId="5E0DCAF1" w14:textId="77777777" w:rsidR="000C01E6" w:rsidRPr="00D13892" w:rsidRDefault="000C01E6" w:rsidP="009C5F65">
            <w:pPr>
              <w:spacing w:before="60" w:after="60"/>
              <w:ind w:left="113" w:right="113"/>
              <w:rPr>
                <w:ins w:id="1507" w:author="LANDI Michele (C.C.)" w:date="2020-10-01T15:36:00Z"/>
                <w:rFonts w:ascii="Calibri" w:hAnsi="Calibri"/>
                <w:color w:val="000000"/>
                <w:sz w:val="20"/>
              </w:rPr>
            </w:pPr>
            <w:ins w:id="1508" w:author="LANDI Michele (C.C.)" w:date="2020-10-01T15:36:00Z">
              <w:r w:rsidRPr="00D13892">
                <w:rPr>
                  <w:rFonts w:ascii="Calibri" w:hAnsi="Calibri"/>
                  <w:color w:val="000000"/>
                  <w:sz w:val="20"/>
                </w:rPr>
                <w:t>LEAVING</w:t>
              </w:r>
            </w:ins>
          </w:p>
        </w:tc>
        <w:tc>
          <w:tcPr>
            <w:tcW w:w="3125" w:type="pct"/>
            <w:tcPrChange w:id="1509" w:author="LANDI Michele (C.C.)" w:date="2020-10-01T15:54:00Z">
              <w:tcPr>
                <w:tcW w:w="2500" w:type="pct"/>
              </w:tcPr>
            </w:tcPrChange>
          </w:tcPr>
          <w:p w14:paraId="522F7078" w14:textId="77777777" w:rsidR="000C01E6" w:rsidRPr="00FF146F" w:rsidRDefault="000C01E6" w:rsidP="009C5F65">
            <w:pPr>
              <w:spacing w:before="60" w:after="60"/>
              <w:ind w:left="113" w:right="113"/>
              <w:rPr>
                <w:ins w:id="1510" w:author="LANDI Michele (C.C.)" w:date="2020-10-01T15:36:00Z"/>
                <w:rFonts w:ascii="Calibri" w:hAnsi="Calibri"/>
                <w:color w:val="000000"/>
                <w:sz w:val="20"/>
              </w:rPr>
            </w:pPr>
            <w:ins w:id="1511" w:author="LANDI Michele (C.C.)" w:date="2020-10-01T15:36:00Z">
              <w:r w:rsidRPr="008E66E9">
                <w:rPr>
                  <w:rFonts w:ascii="Calibri" w:hAnsi="Calibri"/>
                  <w:color w:val="000000"/>
                  <w:sz w:val="20"/>
                </w:rPr>
                <w:t>Used in the context of navigational information or advice e.g Leaving a buoy to Port/Stbd or leaving the channel</w:t>
              </w:r>
            </w:ins>
          </w:p>
        </w:tc>
      </w:tr>
      <w:tr w:rsidR="000C01E6" w:rsidRPr="00541D5E" w14:paraId="7DF6AE7D" w14:textId="77777777" w:rsidTr="00CA6FD0">
        <w:trPr>
          <w:trHeight w:val="64"/>
          <w:ins w:id="1512" w:author="LANDI Michele (C.C.)" w:date="2020-10-01T15:36:00Z"/>
          <w:trPrChange w:id="1513" w:author="LANDI Michele (C.C.)" w:date="2020-10-01T15:54:00Z">
            <w:trPr>
              <w:trHeight w:val="64"/>
            </w:trPr>
          </w:trPrChange>
        </w:trPr>
        <w:tc>
          <w:tcPr>
            <w:tcW w:w="1875" w:type="pct"/>
            <w:tcPrChange w:id="1514" w:author="LANDI Michele (C.C.)" w:date="2020-10-01T15:54:00Z">
              <w:tcPr>
                <w:tcW w:w="2500" w:type="pct"/>
              </w:tcPr>
            </w:tcPrChange>
          </w:tcPr>
          <w:p w14:paraId="2453F6B7" w14:textId="77777777" w:rsidR="000C01E6" w:rsidRPr="00541D5E" w:rsidRDefault="000C01E6" w:rsidP="009C5F65">
            <w:pPr>
              <w:spacing w:before="60" w:after="60"/>
              <w:ind w:left="113" w:right="113"/>
              <w:rPr>
                <w:ins w:id="1515" w:author="LANDI Michele (C.C.)" w:date="2020-10-01T15:36:00Z"/>
                <w:rFonts w:ascii="Calibri" w:hAnsi="Calibri"/>
                <w:color w:val="000000"/>
                <w:sz w:val="20"/>
              </w:rPr>
            </w:pPr>
            <w:ins w:id="1516" w:author="LANDI Michele (C.C.)" w:date="2020-10-01T15:36:00Z">
              <w:r w:rsidRPr="00541D5E">
                <w:rPr>
                  <w:rFonts w:ascii="Calibri" w:hAnsi="Calibri"/>
                  <w:color w:val="000000"/>
                  <w:sz w:val="20"/>
                </w:rPr>
                <w:t>MEET</w:t>
              </w:r>
            </w:ins>
          </w:p>
        </w:tc>
        <w:tc>
          <w:tcPr>
            <w:tcW w:w="3125" w:type="pct"/>
            <w:tcPrChange w:id="1517" w:author="LANDI Michele (C.C.)" w:date="2020-10-01T15:54:00Z">
              <w:tcPr>
                <w:tcW w:w="2500" w:type="pct"/>
              </w:tcPr>
            </w:tcPrChange>
          </w:tcPr>
          <w:p w14:paraId="442C9902" w14:textId="77777777" w:rsidR="000C01E6" w:rsidRPr="00541D5E" w:rsidRDefault="000C01E6" w:rsidP="009C5F65">
            <w:pPr>
              <w:spacing w:before="60" w:after="60"/>
              <w:ind w:left="113" w:right="113"/>
              <w:rPr>
                <w:ins w:id="1518" w:author="LANDI Michele (C.C.)" w:date="2020-10-01T15:36:00Z"/>
                <w:rFonts w:ascii="Calibri" w:hAnsi="Calibri"/>
                <w:color w:val="000000"/>
                <w:sz w:val="20"/>
              </w:rPr>
            </w:pPr>
            <w:ins w:id="1519" w:author="LANDI Michele (C.C.)" w:date="2020-10-01T15:36:00Z">
              <w:r w:rsidRPr="00541D5E">
                <w:rPr>
                  <w:rFonts w:ascii="Calibri" w:hAnsi="Calibri"/>
                  <w:color w:val="000000"/>
                  <w:sz w:val="20"/>
                </w:rPr>
                <w:t xml:space="preserve">Encounter one or more </w:t>
              </w:r>
              <w:r>
                <w:rPr>
                  <w:rFonts w:ascii="Calibri" w:hAnsi="Calibri"/>
                  <w:color w:val="000000"/>
                  <w:sz w:val="20"/>
                </w:rPr>
                <w:t>ship</w:t>
              </w:r>
              <w:r w:rsidRPr="00541D5E">
                <w:rPr>
                  <w:rFonts w:ascii="Calibri" w:hAnsi="Calibri"/>
                  <w:color w:val="000000"/>
                  <w:sz w:val="20"/>
                </w:rPr>
                <w:t>s</w:t>
              </w:r>
            </w:ins>
          </w:p>
        </w:tc>
      </w:tr>
      <w:tr w:rsidR="000C01E6" w:rsidRPr="00541D5E" w14:paraId="2AAF76D0" w14:textId="77777777" w:rsidTr="00CA6FD0">
        <w:trPr>
          <w:trHeight w:val="64"/>
          <w:ins w:id="1520" w:author="LANDI Michele (C.C.)" w:date="2020-10-01T15:36:00Z"/>
          <w:trPrChange w:id="1521" w:author="LANDI Michele (C.C.)" w:date="2020-10-01T15:54:00Z">
            <w:trPr>
              <w:trHeight w:val="64"/>
            </w:trPr>
          </w:trPrChange>
        </w:trPr>
        <w:tc>
          <w:tcPr>
            <w:tcW w:w="1875" w:type="pct"/>
            <w:tcPrChange w:id="1522" w:author="LANDI Michele (C.C.)" w:date="2020-10-01T15:54:00Z">
              <w:tcPr>
                <w:tcW w:w="2500" w:type="pct"/>
              </w:tcPr>
            </w:tcPrChange>
          </w:tcPr>
          <w:p w14:paraId="7B90E1F3" w14:textId="77777777" w:rsidR="000C01E6" w:rsidRPr="00541D5E" w:rsidRDefault="000C01E6" w:rsidP="009C5F65">
            <w:pPr>
              <w:spacing w:before="60" w:after="60"/>
              <w:ind w:left="113" w:right="113"/>
              <w:rPr>
                <w:ins w:id="1523" w:author="LANDI Michele (C.C.)" w:date="2020-10-01T15:36:00Z"/>
                <w:rFonts w:ascii="Calibri" w:hAnsi="Calibri"/>
                <w:color w:val="000000"/>
                <w:sz w:val="20"/>
              </w:rPr>
            </w:pPr>
            <w:ins w:id="1524" w:author="LANDI Michele (C.C.)" w:date="2020-10-01T15:36:00Z">
              <w:r w:rsidRPr="00541D5E">
                <w:rPr>
                  <w:rFonts w:ascii="Calibri" w:hAnsi="Calibri"/>
                  <w:color w:val="000000"/>
                  <w:sz w:val="20"/>
                </w:rPr>
                <w:t>NAVIGATIONAL HAZARD (details)</w:t>
              </w:r>
            </w:ins>
          </w:p>
        </w:tc>
        <w:tc>
          <w:tcPr>
            <w:tcW w:w="3125" w:type="pct"/>
            <w:tcPrChange w:id="1525" w:author="LANDI Michele (C.C.)" w:date="2020-10-01T15:54:00Z">
              <w:tcPr>
                <w:tcW w:w="2500" w:type="pct"/>
              </w:tcPr>
            </w:tcPrChange>
          </w:tcPr>
          <w:p w14:paraId="003920E4" w14:textId="77777777" w:rsidR="000C01E6" w:rsidRPr="00541D5E" w:rsidRDefault="000C01E6" w:rsidP="009C5F65">
            <w:pPr>
              <w:spacing w:before="60" w:after="60"/>
              <w:ind w:left="113" w:right="113"/>
              <w:rPr>
                <w:ins w:id="1526" w:author="LANDI Michele (C.C.)" w:date="2020-10-01T15:36:00Z"/>
                <w:rFonts w:ascii="Calibri" w:hAnsi="Calibri"/>
                <w:color w:val="000000"/>
                <w:sz w:val="20"/>
              </w:rPr>
            </w:pPr>
            <w:ins w:id="1527" w:author="LANDI Michele (C.C.)" w:date="2020-10-01T15:36:00Z">
              <w:r w:rsidRPr="00541D5E">
                <w:rPr>
                  <w:rFonts w:ascii="Calibri" w:hAnsi="Calibri"/>
                  <w:color w:val="000000"/>
                  <w:sz w:val="20"/>
                </w:rPr>
                <w:t xml:space="preserve">Advising of a specific navigational hazard (eg derelict </w:t>
              </w:r>
              <w:r>
                <w:rPr>
                  <w:rFonts w:ascii="Calibri" w:hAnsi="Calibri"/>
                  <w:color w:val="000000"/>
                  <w:sz w:val="20"/>
                </w:rPr>
                <w:t>ship</w:t>
              </w:r>
              <w:r w:rsidRPr="00541D5E">
                <w:rPr>
                  <w:rFonts w:ascii="Calibri" w:hAnsi="Calibri"/>
                  <w:color w:val="000000"/>
                  <w:sz w:val="20"/>
                </w:rPr>
                <w:t>, uncharted rock, pipeline leaking gas</w:t>
              </w:r>
              <w:r>
                <w:rPr>
                  <w:rFonts w:ascii="Calibri" w:hAnsi="Calibri"/>
                  <w:color w:val="000000"/>
                  <w:sz w:val="20"/>
                </w:rPr>
                <w:t>, shallow water</w:t>
              </w:r>
              <w:r w:rsidRPr="00541D5E">
                <w:rPr>
                  <w:rFonts w:ascii="Calibri" w:hAnsi="Calibri"/>
                  <w:color w:val="000000"/>
                  <w:sz w:val="20"/>
                </w:rPr>
                <w:t>)</w:t>
              </w:r>
            </w:ins>
          </w:p>
        </w:tc>
      </w:tr>
      <w:tr w:rsidR="000C01E6" w:rsidRPr="00541D5E" w14:paraId="40EA3604" w14:textId="77777777" w:rsidTr="00CA6FD0">
        <w:trPr>
          <w:trHeight w:val="64"/>
          <w:ins w:id="1528" w:author="LANDI Michele (C.C.)" w:date="2020-10-01T15:36:00Z"/>
          <w:trPrChange w:id="1529" w:author="LANDI Michele (C.C.)" w:date="2020-10-01T15:54:00Z">
            <w:trPr>
              <w:trHeight w:val="64"/>
            </w:trPr>
          </w:trPrChange>
        </w:trPr>
        <w:tc>
          <w:tcPr>
            <w:tcW w:w="1875" w:type="pct"/>
            <w:shd w:val="clear" w:color="auto" w:fill="auto"/>
            <w:tcPrChange w:id="1530" w:author="LANDI Michele (C.C.)" w:date="2020-10-01T15:54:00Z">
              <w:tcPr>
                <w:tcW w:w="2500" w:type="pct"/>
                <w:shd w:val="clear" w:color="auto" w:fill="auto"/>
              </w:tcPr>
            </w:tcPrChange>
          </w:tcPr>
          <w:p w14:paraId="286DD4F2" w14:textId="77777777" w:rsidR="000C01E6" w:rsidRPr="00D13892" w:rsidRDefault="000C01E6" w:rsidP="009C5F65">
            <w:pPr>
              <w:spacing w:before="60" w:after="60"/>
              <w:ind w:left="113" w:right="113"/>
              <w:rPr>
                <w:ins w:id="1531" w:author="LANDI Michele (C.C.)" w:date="2020-10-01T15:36:00Z"/>
                <w:rFonts w:ascii="Calibri" w:hAnsi="Calibri"/>
                <w:color w:val="000000"/>
                <w:sz w:val="20"/>
              </w:rPr>
            </w:pPr>
            <w:ins w:id="1532" w:author="LANDI Michele (C.C.)" w:date="2020-10-01T15:36:00Z">
              <w:r w:rsidRPr="00D13892">
                <w:rPr>
                  <w:rFonts w:ascii="Calibri" w:hAnsi="Calibri"/>
                  <w:color w:val="000000"/>
                  <w:sz w:val="20"/>
                </w:rPr>
                <w:t>NO TRAFFIC INFORMATION</w:t>
              </w:r>
            </w:ins>
          </w:p>
        </w:tc>
        <w:tc>
          <w:tcPr>
            <w:tcW w:w="3125" w:type="pct"/>
            <w:shd w:val="clear" w:color="auto" w:fill="auto"/>
            <w:tcPrChange w:id="1533" w:author="LANDI Michele (C.C.)" w:date="2020-10-01T15:54:00Z">
              <w:tcPr>
                <w:tcW w:w="2500" w:type="pct"/>
                <w:shd w:val="clear" w:color="auto" w:fill="auto"/>
              </w:tcPr>
            </w:tcPrChange>
          </w:tcPr>
          <w:p w14:paraId="188EFF70" w14:textId="77777777" w:rsidR="000C01E6" w:rsidRPr="00541D5E" w:rsidRDefault="000C01E6" w:rsidP="009C5F65">
            <w:pPr>
              <w:spacing w:before="60" w:after="60"/>
              <w:ind w:left="113" w:right="113"/>
              <w:rPr>
                <w:ins w:id="1534" w:author="LANDI Michele (C.C.)" w:date="2020-10-01T15:36:00Z"/>
                <w:rFonts w:ascii="Calibri" w:hAnsi="Calibri"/>
                <w:color w:val="000000"/>
                <w:sz w:val="20"/>
              </w:rPr>
            </w:pPr>
            <w:ins w:id="1535" w:author="LANDI Michele (C.C.)" w:date="2020-10-01T15:36:00Z">
              <w:r w:rsidRPr="00D13892">
                <w:rPr>
                  <w:rFonts w:ascii="Calibri" w:hAnsi="Calibri"/>
                  <w:color w:val="000000"/>
                  <w:sz w:val="20"/>
                </w:rPr>
                <w:t>To inform that VTS has no available information regarding traffic that may affect the ship</w:t>
              </w:r>
              <w:r>
                <w:rPr>
                  <w:rFonts w:ascii="Calibri" w:hAnsi="Calibri"/>
                  <w:color w:val="000000"/>
                  <w:sz w:val="20"/>
                </w:rPr>
                <w:t>’s</w:t>
              </w:r>
              <w:r w:rsidRPr="0062434A">
                <w:rPr>
                  <w:rFonts w:ascii="Calibri" w:hAnsi="Calibri"/>
                  <w:color w:val="000000"/>
                  <w:sz w:val="20"/>
                </w:rPr>
                <w:t xml:space="preserve"> intended movements</w:t>
              </w:r>
            </w:ins>
          </w:p>
        </w:tc>
      </w:tr>
      <w:tr w:rsidR="000C01E6" w:rsidRPr="00541D5E" w14:paraId="18A2356B" w14:textId="77777777" w:rsidTr="00CA6FD0">
        <w:trPr>
          <w:trHeight w:val="64"/>
          <w:ins w:id="1536" w:author="LANDI Michele (C.C.)" w:date="2020-10-01T15:36:00Z"/>
          <w:trPrChange w:id="1537" w:author="LANDI Michele (C.C.)" w:date="2020-10-01T15:54:00Z">
            <w:trPr>
              <w:trHeight w:val="64"/>
            </w:trPr>
          </w:trPrChange>
        </w:trPr>
        <w:tc>
          <w:tcPr>
            <w:tcW w:w="1875" w:type="pct"/>
            <w:tcPrChange w:id="1538" w:author="LANDI Michele (C.C.)" w:date="2020-10-01T15:54:00Z">
              <w:tcPr>
                <w:tcW w:w="2500" w:type="pct"/>
              </w:tcPr>
            </w:tcPrChange>
          </w:tcPr>
          <w:p w14:paraId="7427187B" w14:textId="77777777" w:rsidR="000C01E6" w:rsidRPr="00541D5E" w:rsidRDefault="000C01E6" w:rsidP="009C5F65">
            <w:pPr>
              <w:spacing w:before="60" w:after="60"/>
              <w:ind w:left="113" w:right="113"/>
              <w:rPr>
                <w:ins w:id="1539" w:author="LANDI Michele (C.C.)" w:date="2020-10-01T15:36:00Z"/>
                <w:rFonts w:ascii="Calibri" w:hAnsi="Calibri"/>
                <w:color w:val="000000"/>
                <w:sz w:val="20"/>
              </w:rPr>
            </w:pPr>
            <w:ins w:id="1540" w:author="LANDI Michele (C.C.)" w:date="2020-10-01T15:36:00Z">
              <w:r w:rsidRPr="00541D5E">
                <w:rPr>
                  <w:rFonts w:ascii="Calibri" w:hAnsi="Calibri"/>
                  <w:color w:val="000000"/>
                  <w:sz w:val="20"/>
                </w:rPr>
                <w:t>(activity) OPERATIONS IN (position</w:t>
              </w:r>
              <w:r w:rsidRPr="00541D5E">
                <w:rPr>
                  <w:rFonts w:ascii="Calibri" w:hAnsi="Calibri" w:hint="eastAsia"/>
                  <w:color w:val="000000"/>
                  <w:sz w:val="20"/>
                  <w:lang w:eastAsia="ko-KR"/>
                </w:rPr>
                <w:t>/</w:t>
              </w:r>
              <w:r w:rsidRPr="00541D5E">
                <w:rPr>
                  <w:rFonts w:ascii="Calibri" w:hAnsi="Calibri"/>
                  <w:color w:val="000000"/>
                  <w:sz w:val="20"/>
                </w:rPr>
                <w:t>area)</w:t>
              </w:r>
            </w:ins>
          </w:p>
        </w:tc>
        <w:tc>
          <w:tcPr>
            <w:tcW w:w="3125" w:type="pct"/>
            <w:tcPrChange w:id="1541" w:author="LANDI Michele (C.C.)" w:date="2020-10-01T15:54:00Z">
              <w:tcPr>
                <w:tcW w:w="2500" w:type="pct"/>
              </w:tcPr>
            </w:tcPrChange>
          </w:tcPr>
          <w:p w14:paraId="1AE32F81" w14:textId="77777777" w:rsidR="000C01E6" w:rsidRPr="00541D5E" w:rsidRDefault="000C01E6" w:rsidP="009C5F65">
            <w:pPr>
              <w:spacing w:before="60" w:after="60"/>
              <w:ind w:left="113" w:right="113"/>
              <w:rPr>
                <w:ins w:id="1542" w:author="LANDI Michele (C.C.)" w:date="2020-10-01T15:36:00Z"/>
                <w:rFonts w:ascii="Calibri" w:hAnsi="Calibri"/>
                <w:color w:val="000000"/>
                <w:sz w:val="20"/>
              </w:rPr>
            </w:pPr>
            <w:ins w:id="1543" w:author="LANDI Michele (C.C.)" w:date="2020-10-01T15:36:00Z">
              <w:r w:rsidRPr="00541D5E">
                <w:rPr>
                  <w:rFonts w:ascii="Calibri" w:hAnsi="Calibri"/>
                  <w:color w:val="000000"/>
                  <w:sz w:val="20"/>
                </w:rPr>
                <w:t xml:space="preserve">Advising of operations such as dredging/diving/survey in a specified </w:t>
              </w:r>
              <w:r w:rsidRPr="00541D5E">
                <w:rPr>
                  <w:rFonts w:ascii="Calibri" w:hAnsi="Calibri" w:hint="eastAsia"/>
                  <w:color w:val="000000"/>
                  <w:sz w:val="20"/>
                  <w:lang w:eastAsia="ko-KR"/>
                </w:rPr>
                <w:t>position/</w:t>
              </w:r>
              <w:r w:rsidRPr="00541D5E">
                <w:rPr>
                  <w:rFonts w:ascii="Calibri" w:hAnsi="Calibri"/>
                  <w:color w:val="000000"/>
                  <w:sz w:val="20"/>
                </w:rPr>
                <w:t>area</w:t>
              </w:r>
            </w:ins>
          </w:p>
        </w:tc>
      </w:tr>
      <w:tr w:rsidR="000C01E6" w:rsidRPr="00541D5E" w14:paraId="0F25C2DE" w14:textId="77777777" w:rsidTr="00CA6FD0">
        <w:trPr>
          <w:trHeight w:val="64"/>
          <w:ins w:id="1544" w:author="LANDI Michele (C.C.)" w:date="2020-10-01T15:36:00Z"/>
          <w:trPrChange w:id="1545" w:author="LANDI Michele (C.C.)" w:date="2020-10-01T15:54:00Z">
            <w:trPr>
              <w:trHeight w:val="64"/>
            </w:trPr>
          </w:trPrChange>
        </w:trPr>
        <w:tc>
          <w:tcPr>
            <w:tcW w:w="1875" w:type="pct"/>
            <w:tcPrChange w:id="1546" w:author="LANDI Michele (C.C.)" w:date="2020-10-01T15:54:00Z">
              <w:tcPr>
                <w:tcW w:w="2500" w:type="pct"/>
              </w:tcPr>
            </w:tcPrChange>
          </w:tcPr>
          <w:p w14:paraId="21E7FD46" w14:textId="77777777" w:rsidR="000C01E6" w:rsidRPr="00541D5E" w:rsidRDefault="000C01E6" w:rsidP="009C5F65">
            <w:pPr>
              <w:spacing w:before="60" w:after="60"/>
              <w:ind w:left="113" w:right="113"/>
              <w:rPr>
                <w:ins w:id="1547" w:author="LANDI Michele (C.C.)" w:date="2020-10-01T15:36:00Z"/>
                <w:rFonts w:ascii="Calibri" w:hAnsi="Calibri"/>
                <w:color w:val="000000"/>
                <w:sz w:val="20"/>
              </w:rPr>
            </w:pPr>
            <w:ins w:id="1548" w:author="LANDI Michele (C.C.)" w:date="2020-10-01T15:36:00Z">
              <w:r w:rsidRPr="00541D5E">
                <w:rPr>
                  <w:rFonts w:ascii="Calibri" w:hAnsi="Calibri"/>
                  <w:color w:val="000000"/>
                  <w:sz w:val="20"/>
                </w:rPr>
                <w:t>OUTBOUND</w:t>
              </w:r>
            </w:ins>
          </w:p>
        </w:tc>
        <w:tc>
          <w:tcPr>
            <w:tcW w:w="3125" w:type="pct"/>
            <w:tcPrChange w:id="1549" w:author="LANDI Michele (C.C.)" w:date="2020-10-01T15:54:00Z">
              <w:tcPr>
                <w:tcW w:w="2500" w:type="pct"/>
              </w:tcPr>
            </w:tcPrChange>
          </w:tcPr>
          <w:p w14:paraId="5BEC3122" w14:textId="77777777" w:rsidR="000C01E6" w:rsidRPr="00541D5E" w:rsidRDefault="000C01E6" w:rsidP="009C5F65">
            <w:pPr>
              <w:spacing w:before="60" w:after="60"/>
              <w:ind w:left="113" w:right="113"/>
              <w:rPr>
                <w:ins w:id="1550" w:author="LANDI Michele (C.C.)" w:date="2020-10-01T15:36:00Z"/>
                <w:rFonts w:ascii="Calibri" w:hAnsi="Calibri"/>
                <w:color w:val="000000"/>
                <w:sz w:val="20"/>
              </w:rPr>
            </w:pPr>
            <w:ins w:id="1551" w:author="LANDI Michele (C.C.)" w:date="2020-10-01T15:36:00Z">
              <w:r>
                <w:rPr>
                  <w:rFonts w:ascii="Calibri" w:hAnsi="Calibri"/>
                  <w:color w:val="000000"/>
                  <w:sz w:val="20"/>
                </w:rPr>
                <w:t>Ship</w:t>
              </w:r>
              <w:r w:rsidRPr="00541D5E">
                <w:rPr>
                  <w:rFonts w:ascii="Calibri" w:hAnsi="Calibri"/>
                  <w:color w:val="000000"/>
                  <w:sz w:val="20"/>
                </w:rPr>
                <w:t xml:space="preserve"> is proceeding out of a port/fairway/channel/area</w:t>
              </w:r>
              <w:r w:rsidRPr="00541D5E" w:rsidDel="00703E7A">
                <w:rPr>
                  <w:rFonts w:ascii="Calibri" w:hAnsi="Calibri"/>
                  <w:color w:val="000000"/>
                  <w:sz w:val="20"/>
                </w:rPr>
                <w:t xml:space="preserve"> </w:t>
              </w:r>
            </w:ins>
          </w:p>
        </w:tc>
      </w:tr>
      <w:tr w:rsidR="000C01E6" w:rsidRPr="00541D5E" w14:paraId="2246997F" w14:textId="77777777" w:rsidTr="00CA6FD0">
        <w:trPr>
          <w:trHeight w:val="64"/>
          <w:ins w:id="1552" w:author="LANDI Michele (C.C.)" w:date="2020-10-01T15:36:00Z"/>
          <w:trPrChange w:id="1553" w:author="LANDI Michele (C.C.)" w:date="2020-10-01T15:54:00Z">
            <w:trPr>
              <w:trHeight w:val="64"/>
            </w:trPr>
          </w:trPrChange>
        </w:trPr>
        <w:tc>
          <w:tcPr>
            <w:tcW w:w="1875" w:type="pct"/>
            <w:tcPrChange w:id="1554" w:author="LANDI Michele (C.C.)" w:date="2020-10-01T15:54:00Z">
              <w:tcPr>
                <w:tcW w:w="2500" w:type="pct"/>
              </w:tcPr>
            </w:tcPrChange>
          </w:tcPr>
          <w:p w14:paraId="36B16623" w14:textId="77777777" w:rsidR="000C01E6" w:rsidRPr="00D13892" w:rsidRDefault="000C01E6" w:rsidP="009C5F65">
            <w:pPr>
              <w:spacing w:before="60" w:after="60"/>
              <w:ind w:left="113" w:right="113"/>
              <w:rPr>
                <w:ins w:id="1555" w:author="LANDI Michele (C.C.)" w:date="2020-10-01T15:36:00Z"/>
                <w:rFonts w:ascii="Calibri" w:hAnsi="Calibri"/>
                <w:color w:val="000000"/>
                <w:sz w:val="20"/>
              </w:rPr>
            </w:pPr>
            <w:ins w:id="1556" w:author="LANDI Michele (C.C.)" w:date="2020-10-01T15:36:00Z">
              <w:r w:rsidRPr="00D13892">
                <w:rPr>
                  <w:rFonts w:ascii="Calibri" w:hAnsi="Calibri"/>
                  <w:color w:val="000000"/>
                  <w:sz w:val="20"/>
                </w:rPr>
                <w:t>PASSING (location or ship)</w:t>
              </w:r>
            </w:ins>
          </w:p>
        </w:tc>
        <w:tc>
          <w:tcPr>
            <w:tcW w:w="3125" w:type="pct"/>
            <w:tcPrChange w:id="1557" w:author="LANDI Michele (C.C.)" w:date="2020-10-01T15:54:00Z">
              <w:tcPr>
                <w:tcW w:w="2500" w:type="pct"/>
              </w:tcPr>
            </w:tcPrChange>
          </w:tcPr>
          <w:p w14:paraId="4EA81BFD" w14:textId="77777777" w:rsidR="000C01E6" w:rsidRPr="00541D5E" w:rsidRDefault="000C01E6" w:rsidP="009C5F65">
            <w:pPr>
              <w:spacing w:before="60" w:after="60"/>
              <w:ind w:left="113" w:right="113"/>
              <w:rPr>
                <w:ins w:id="1558" w:author="LANDI Michele (C.C.)" w:date="2020-10-01T15:36:00Z"/>
                <w:rFonts w:ascii="Calibri" w:hAnsi="Calibri"/>
                <w:color w:val="000000"/>
                <w:sz w:val="20"/>
              </w:rPr>
            </w:pPr>
            <w:ins w:id="1559" w:author="LANDI Michele (C.C.)" w:date="2020-10-01T15:36:00Z">
              <w:r w:rsidRPr="00D13892">
                <w:rPr>
                  <w:rFonts w:ascii="Calibri" w:hAnsi="Calibri"/>
                  <w:color w:val="000000"/>
                  <w:sz w:val="20"/>
                </w:rPr>
                <w:t xml:space="preserve">Inform a ship where another a ship is relative to a location or a ship that is overtaking another </w:t>
              </w:r>
            </w:ins>
          </w:p>
        </w:tc>
      </w:tr>
    </w:tbl>
    <w:p w14:paraId="097B55C9" w14:textId="77777777" w:rsidR="000C01E6" w:rsidRDefault="000C01E6" w:rsidP="000C01E6">
      <w:pPr>
        <w:spacing w:after="120"/>
        <w:rPr>
          <w:ins w:id="1560" w:author="LANDI Michele (C.C.)" w:date="2020-10-01T15:36:00Z"/>
          <w:rFonts w:ascii="Calibri" w:eastAsia="Batang" w:hAnsi="Calibri"/>
          <w:sz w:val="22"/>
          <w:highlight w:val="green"/>
        </w:rPr>
      </w:pPr>
    </w:p>
    <w:p w14:paraId="5B96BFC8" w14:textId="77777777" w:rsidR="000C01E6" w:rsidRPr="00AF0B6B" w:rsidRDefault="000C01E6" w:rsidP="000C01E6">
      <w:pPr>
        <w:spacing w:after="120"/>
        <w:rPr>
          <w:ins w:id="1561" w:author="LANDI Michele (C.C.)" w:date="2020-10-01T15:36:00Z"/>
          <w:rFonts w:ascii="Calibri" w:eastAsia="Batang" w:hAnsi="Calibri"/>
          <w:sz w:val="22"/>
        </w:rPr>
      </w:pPr>
      <w:commentRangeStart w:id="1562"/>
      <w:ins w:id="1563" w:author="LANDI Michele (C.C.)" w:date="2020-10-01T15:36:00Z">
        <w:r w:rsidRPr="00F64F89">
          <w:rPr>
            <w:rFonts w:ascii="Calibri" w:eastAsia="Batang" w:hAnsi="Calibri"/>
            <w:sz w:val="22"/>
            <w:highlight w:val="green"/>
          </w:rPr>
          <w:t xml:space="preserve">Ships should be clearly  identified (e.g by by name and call sign). It may also be beneficial to identify the ship by type, for example </w:t>
        </w:r>
        <w:r w:rsidRPr="00F64F89">
          <w:rPr>
            <w:rFonts w:ascii="Calibri" w:eastAsia="Batang" w:hAnsi="Calibri"/>
            <w:b/>
            <w:i/>
            <w:sz w:val="22"/>
            <w:highlight w:val="green"/>
          </w:rPr>
          <w:t>‘</w:t>
        </w:r>
        <w:r w:rsidRPr="00F64F89">
          <w:rPr>
            <w:rFonts w:ascii="Calibri" w:eastAsia="Batang" w:hAnsi="Calibri"/>
            <w:i/>
            <w:sz w:val="22"/>
            <w:highlight w:val="green"/>
          </w:rPr>
          <w:t>container ship Maersk Rotterdam’</w:t>
        </w:r>
        <w:r w:rsidRPr="00F64F89">
          <w:rPr>
            <w:rFonts w:ascii="Calibri" w:eastAsia="Batang" w:hAnsi="Calibri"/>
            <w:sz w:val="22"/>
            <w:highlight w:val="green"/>
          </w:rPr>
          <w:t>. In many cases, the message element will be preceded by the identity of the ship about which information is being provided.</w:t>
        </w:r>
        <w:commentRangeEnd w:id="1562"/>
        <w:r>
          <w:rPr>
            <w:rStyle w:val="CommentReference"/>
          </w:rPr>
          <w:commentReference w:id="1562"/>
        </w:r>
      </w:ins>
    </w:p>
    <w:p w14:paraId="0D8914A9" w14:textId="79C2C65C" w:rsidR="000C01E6" w:rsidRPr="00D63C00" w:rsidRDefault="000C01E6" w:rsidP="000C01E6">
      <w:pPr>
        <w:spacing w:after="120"/>
        <w:rPr>
          <w:ins w:id="1564" w:author="LANDI Michele (C.C.)" w:date="2020-10-01T15:36:00Z"/>
          <w:rFonts w:ascii="Calibri" w:eastAsia="Batang" w:hAnsi="Calibri"/>
          <w:color w:val="0070C0"/>
          <w:sz w:val="22"/>
        </w:rPr>
      </w:pPr>
      <w:ins w:id="1565" w:author="LANDI Michele (C.C.)" w:date="2020-10-01T15:36:00Z">
        <w:r w:rsidRPr="00E920E8">
          <w:rPr>
            <w:rFonts w:ascii="Calibri" w:eastAsia="Batang" w:hAnsi="Calibri"/>
            <w:sz w:val="22"/>
          </w:rPr>
          <w:t xml:space="preserve">An example of traffic information: </w:t>
        </w:r>
      </w:ins>
    </w:p>
    <w:tbl>
      <w:tblPr>
        <w:tblStyle w:val="TableGrid"/>
        <w:tblW w:w="0" w:type="auto"/>
        <w:jc w:val="center"/>
        <w:tblLook w:val="04A0" w:firstRow="1" w:lastRow="0" w:firstColumn="1" w:lastColumn="0" w:noHBand="0" w:noVBand="1"/>
      </w:tblPr>
      <w:tblGrid>
        <w:gridCol w:w="2541"/>
        <w:gridCol w:w="6701"/>
      </w:tblGrid>
      <w:tr w:rsidR="000C01E6" w:rsidRPr="00E920E8" w14:paraId="5DA7D8FA" w14:textId="77777777" w:rsidTr="009C5F65">
        <w:trPr>
          <w:trHeight w:val="1471"/>
          <w:tblHeader/>
          <w:jc w:val="center"/>
          <w:ins w:id="1566" w:author="LANDI Michele (C.C.)" w:date="2020-10-01T15:36:00Z"/>
        </w:trPr>
        <w:tc>
          <w:tcPr>
            <w:tcW w:w="2541" w:type="dxa"/>
            <w:shd w:val="clear" w:color="auto" w:fill="FADBD1"/>
          </w:tcPr>
          <w:p w14:paraId="5EEA5655" w14:textId="77777777" w:rsidR="000C01E6" w:rsidRPr="00752B17" w:rsidRDefault="000C01E6" w:rsidP="009C5F65">
            <w:pPr>
              <w:spacing w:before="60" w:after="60"/>
              <w:ind w:left="113" w:right="113"/>
              <w:rPr>
                <w:ins w:id="1567" w:author="LANDI Michele (C.C.)" w:date="2020-10-01T15:36:00Z"/>
                <w:color w:val="026699"/>
                <w:sz w:val="20"/>
              </w:rPr>
            </w:pPr>
            <w:ins w:id="1568" w:author="LANDI Michele (C.C.)" w:date="2020-10-01T15:36:00Z">
              <w:r w:rsidRPr="00752B17">
                <w:rPr>
                  <w:color w:val="026699"/>
                  <w:sz w:val="20"/>
                </w:rPr>
                <w:t>VTS</w:t>
              </w:r>
            </w:ins>
          </w:p>
        </w:tc>
        <w:tc>
          <w:tcPr>
            <w:tcW w:w="6701" w:type="dxa"/>
            <w:shd w:val="clear" w:color="auto" w:fill="FADBD1"/>
          </w:tcPr>
          <w:p w14:paraId="5EFEEAE5" w14:textId="77777777" w:rsidR="000C01E6" w:rsidRPr="00752B17" w:rsidRDefault="000C01E6" w:rsidP="009C5F65">
            <w:pPr>
              <w:spacing w:before="60" w:after="60"/>
              <w:ind w:left="113" w:right="113"/>
              <w:rPr>
                <w:ins w:id="1569" w:author="LANDI Michele (C.C.)" w:date="2020-10-01T15:36:00Z"/>
                <w:color w:val="000000"/>
                <w:sz w:val="20"/>
              </w:rPr>
            </w:pPr>
            <w:ins w:id="1570" w:author="LANDI Michele (C.C.)" w:date="2020-10-01T15:36:00Z">
              <w:r w:rsidRPr="00752B17">
                <w:rPr>
                  <w:color w:val="000000"/>
                  <w:sz w:val="20"/>
                </w:rPr>
                <w:t>TRAFFIC INFORMATION</w:t>
              </w:r>
              <w:r>
                <w:rPr>
                  <w:color w:val="000000"/>
                  <w:sz w:val="20"/>
                </w:rPr>
                <w:t xml:space="preserve"> - MV (XXX) AHEAD of you distance 3 miles is ANCHORING in position (XX)</w:t>
              </w:r>
            </w:ins>
          </w:p>
          <w:p w14:paraId="7486423B" w14:textId="77777777" w:rsidR="000C01E6" w:rsidRPr="00752B17" w:rsidRDefault="000C01E6" w:rsidP="009C5F65">
            <w:pPr>
              <w:spacing w:before="60" w:after="60"/>
              <w:ind w:left="113" w:right="113"/>
              <w:rPr>
                <w:ins w:id="1571" w:author="LANDI Michele (C.C.)" w:date="2020-10-01T15:36:00Z"/>
                <w:color w:val="000000"/>
                <w:sz w:val="20"/>
              </w:rPr>
            </w:pPr>
          </w:p>
        </w:tc>
      </w:tr>
    </w:tbl>
    <w:p w14:paraId="0B3BDF4B" w14:textId="77777777" w:rsidR="000C01E6" w:rsidRPr="00370C6A" w:rsidRDefault="000C01E6" w:rsidP="000C01E6">
      <w:pPr>
        <w:pStyle w:val="BodyText"/>
        <w:rPr>
          <w:ins w:id="1572" w:author="LANDI Michele (C.C.)" w:date="2020-10-01T15:36:00Z"/>
        </w:rPr>
      </w:pPr>
    </w:p>
    <w:p w14:paraId="6511C98B" w14:textId="181F7891" w:rsidR="000C01E6" w:rsidRPr="00D148DF" w:rsidRDefault="000C01E6">
      <w:pPr>
        <w:pStyle w:val="Heading3"/>
        <w:ind w:left="993"/>
        <w:rPr>
          <w:ins w:id="1573" w:author="LANDI Michele (C.C.)" w:date="2020-10-01T15:36:00Z"/>
        </w:rPr>
        <w:pPrChange w:id="1574" w:author="LANDI Michele (C.C.)" w:date="2020-10-01T16:04:00Z">
          <w:pPr>
            <w:pStyle w:val="Heading3"/>
          </w:pPr>
        </w:pPrChange>
      </w:pPr>
      <w:ins w:id="1575" w:author="LANDI Michele (C.C.)" w:date="2020-10-01T15:36:00Z">
        <w:del w:id="1576" w:author="3070" w:date="2020-10-13T10:21:00Z">
          <w:r w:rsidRPr="00D148DF" w:rsidDel="000C4AE8">
            <w:delText>M</w:delText>
          </w:r>
        </w:del>
      </w:ins>
      <w:ins w:id="1577" w:author="3070" w:date="2020-10-13T10:21:00Z">
        <w:r w:rsidR="000C4AE8">
          <w:t xml:space="preserve">Weather </w:t>
        </w:r>
      </w:ins>
      <w:ins w:id="1578" w:author="LANDI Michele (C.C.)" w:date="2020-10-01T15:36:00Z">
        <w:del w:id="1579" w:author="3070" w:date="2020-10-13T10:21:00Z">
          <w:r w:rsidRPr="00D148DF" w:rsidDel="000C4AE8">
            <w:delText xml:space="preserve">eteorological </w:delText>
          </w:r>
        </w:del>
        <w:r w:rsidRPr="00D148DF">
          <w:t>information</w:t>
        </w:r>
      </w:ins>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0C01E6" w:rsidRPr="00D148DF" w14:paraId="75FD7F57" w14:textId="77777777" w:rsidTr="009C5F65">
        <w:trPr>
          <w:trHeight w:val="360"/>
          <w:tblHeader/>
          <w:ins w:id="1580" w:author="LANDI Michele (C.C.)" w:date="2020-10-01T15:36:00Z"/>
        </w:trPr>
        <w:tc>
          <w:tcPr>
            <w:tcW w:w="1877" w:type="pct"/>
            <w:shd w:val="clear" w:color="auto" w:fill="D9E2F3"/>
            <w:vAlign w:val="center"/>
          </w:tcPr>
          <w:p w14:paraId="6D3D311B" w14:textId="77777777" w:rsidR="000C01E6" w:rsidRPr="00D148DF" w:rsidRDefault="000C01E6" w:rsidP="009C5F65">
            <w:pPr>
              <w:pStyle w:val="Tableheading"/>
              <w:rPr>
                <w:ins w:id="1581" w:author="LANDI Michele (C.C.)" w:date="2020-10-01T15:36:00Z"/>
              </w:rPr>
            </w:pPr>
            <w:ins w:id="1582" w:author="LANDI Michele (C.C.)" w:date="2020-10-01T15:36:00Z">
              <w:r w:rsidRPr="00D148DF">
                <w:t>Message Element</w:t>
              </w:r>
            </w:ins>
          </w:p>
        </w:tc>
        <w:tc>
          <w:tcPr>
            <w:tcW w:w="3123" w:type="pct"/>
            <w:shd w:val="clear" w:color="auto" w:fill="D9E2F3"/>
            <w:vAlign w:val="center"/>
          </w:tcPr>
          <w:p w14:paraId="5F91C348" w14:textId="77777777" w:rsidR="000C01E6" w:rsidRPr="00D148DF" w:rsidRDefault="000C01E6" w:rsidP="009C5F65">
            <w:pPr>
              <w:pStyle w:val="Tableheading"/>
              <w:rPr>
                <w:ins w:id="1583" w:author="LANDI Michele (C.C.)" w:date="2020-10-01T15:36:00Z"/>
              </w:rPr>
            </w:pPr>
            <w:ins w:id="1584" w:author="LANDI Michele (C.C.)" w:date="2020-10-01T15:36:00Z">
              <w:r w:rsidRPr="00D148DF">
                <w:t>Message Intent</w:t>
              </w:r>
            </w:ins>
          </w:p>
        </w:tc>
      </w:tr>
      <w:tr w:rsidR="000C01E6" w:rsidRPr="004A3754" w14:paraId="3FAF0657" w14:textId="77777777" w:rsidTr="009C5F65">
        <w:trPr>
          <w:trHeight w:val="64"/>
          <w:ins w:id="1585" w:author="LANDI Michele (C.C.)" w:date="2020-10-01T15:36:00Z"/>
        </w:trPr>
        <w:tc>
          <w:tcPr>
            <w:tcW w:w="1877" w:type="pct"/>
            <w:shd w:val="clear" w:color="auto" w:fill="auto"/>
          </w:tcPr>
          <w:p w14:paraId="190B12CF" w14:textId="77777777" w:rsidR="000C01E6" w:rsidRDefault="000C01E6" w:rsidP="009C5F65">
            <w:pPr>
              <w:pStyle w:val="Tabletext"/>
              <w:rPr>
                <w:ins w:id="1586" w:author="LANDI Michele (C.C.)" w:date="2020-10-01T15:36:00Z"/>
                <w:highlight w:val="yellow"/>
              </w:rPr>
            </w:pPr>
            <w:ins w:id="1587" w:author="LANDI Michele (C.C.)" w:date="2020-10-01T15:36:00Z">
              <w:r>
                <w:t>WIND (at location) (direction in degrees/cardinal) (speed)</w:t>
              </w:r>
            </w:ins>
          </w:p>
        </w:tc>
        <w:tc>
          <w:tcPr>
            <w:tcW w:w="3123" w:type="pct"/>
            <w:shd w:val="clear" w:color="auto" w:fill="auto"/>
          </w:tcPr>
          <w:p w14:paraId="58DD5FBF" w14:textId="77777777" w:rsidR="000C01E6" w:rsidRDefault="000C01E6" w:rsidP="009C5F65">
            <w:pPr>
              <w:pStyle w:val="Tabletext"/>
              <w:rPr>
                <w:ins w:id="1588" w:author="LANDI Michele (C.C.)" w:date="2020-10-01T15:36:00Z"/>
                <w:highlight w:val="yellow"/>
              </w:rPr>
            </w:pPr>
            <w:ins w:id="1589" w:author="LANDI Michele (C.C.)" w:date="2020-10-01T15:36:00Z">
              <w:r>
                <w:t>Communicate the wind direction and speed at location (XXX)</w:t>
              </w:r>
            </w:ins>
          </w:p>
        </w:tc>
      </w:tr>
      <w:tr w:rsidR="000C01E6" w14:paraId="22B1C41C" w14:textId="77777777" w:rsidTr="009C5F65">
        <w:trPr>
          <w:trHeight w:val="64"/>
          <w:ins w:id="1590" w:author="LANDI Michele (C.C.)" w:date="2020-10-01T15:36:00Z"/>
        </w:trPr>
        <w:tc>
          <w:tcPr>
            <w:tcW w:w="1877" w:type="pct"/>
          </w:tcPr>
          <w:p w14:paraId="38931D49" w14:textId="77777777" w:rsidR="000C01E6" w:rsidRPr="00F63CB6" w:rsidRDefault="000C01E6" w:rsidP="009C5F65">
            <w:pPr>
              <w:pStyle w:val="Tabletext"/>
              <w:rPr>
                <w:ins w:id="1591" w:author="LANDI Michele (C.C.)" w:date="2020-10-01T15:36:00Z"/>
              </w:rPr>
            </w:pPr>
            <w:ins w:id="1592" w:author="LANDI Michele (C.C.)" w:date="2020-10-01T15:36:00Z">
              <w:r w:rsidRPr="0037710A">
                <w:t>GALE/STORM/TYPHOON</w:t>
              </w:r>
              <w:r w:rsidRPr="00272AD9">
                <w:t xml:space="preserve"> </w:t>
              </w:r>
              <w:r w:rsidRPr="0037710A">
                <w:t xml:space="preserve">EXPECTED </w:t>
              </w:r>
              <w:r>
                <w:t>IN (location)</w:t>
              </w:r>
              <w:r w:rsidRPr="0037710A">
                <w:t xml:space="preserve"> AT </w:t>
              </w:r>
              <w:r>
                <w:t>(time)</w:t>
              </w:r>
              <w:r w:rsidRPr="0037710A">
                <w:t xml:space="preserve"> </w:t>
              </w:r>
            </w:ins>
          </w:p>
        </w:tc>
        <w:tc>
          <w:tcPr>
            <w:tcW w:w="3123" w:type="pct"/>
          </w:tcPr>
          <w:p w14:paraId="7ED73FA6" w14:textId="77777777" w:rsidR="000C01E6" w:rsidRDefault="000C01E6" w:rsidP="009C5F65">
            <w:pPr>
              <w:pStyle w:val="Tabletext"/>
              <w:rPr>
                <w:ins w:id="1593" w:author="LANDI Michele (C.C.)" w:date="2020-10-01T15:36:00Z"/>
              </w:rPr>
            </w:pPr>
            <w:ins w:id="1594" w:author="LANDI Michele (C.C.)" w:date="2020-10-01T15:36:00Z">
              <w:r>
                <w:t>Inform about pending adverse weather conditions.</w:t>
              </w:r>
            </w:ins>
          </w:p>
        </w:tc>
      </w:tr>
      <w:tr w:rsidR="000C01E6" w:rsidRPr="004A3754" w14:paraId="293288A7" w14:textId="77777777" w:rsidTr="009C5F65">
        <w:trPr>
          <w:trHeight w:val="64"/>
          <w:ins w:id="1595" w:author="LANDI Michele (C.C.)" w:date="2020-10-01T15:36:00Z"/>
        </w:trPr>
        <w:tc>
          <w:tcPr>
            <w:tcW w:w="1877" w:type="pct"/>
            <w:shd w:val="clear" w:color="auto" w:fill="FFFFFF" w:themeFill="background1"/>
          </w:tcPr>
          <w:p w14:paraId="18BD22F1" w14:textId="77777777" w:rsidR="000C01E6" w:rsidRDefault="000C01E6" w:rsidP="009C5F65">
            <w:pPr>
              <w:pStyle w:val="Tabletext"/>
              <w:rPr>
                <w:ins w:id="1596" w:author="LANDI Michele (C.C.)" w:date="2020-10-01T15:36:00Z"/>
              </w:rPr>
            </w:pPr>
            <w:commentRangeStart w:id="1597"/>
            <w:ins w:id="1598" w:author="LANDI Michele (C.C.)" w:date="2020-10-01T15:36:00Z">
              <w:r w:rsidRPr="00F945F0">
                <w:t xml:space="preserve">VISIBILITY </w:t>
              </w:r>
              <w:r>
                <w:t>AT (location)</w:t>
              </w:r>
              <w:r w:rsidRPr="0037710A">
                <w:t xml:space="preserve"> </w:t>
              </w:r>
              <w:r>
                <w:t>XX</w:t>
              </w:r>
              <w:r w:rsidRPr="00F945F0">
                <w:t xml:space="preserve"> </w:t>
              </w:r>
              <w:r>
                <w:t>(</w:t>
              </w:r>
              <w:r w:rsidRPr="00F945F0">
                <w:t>meters</w:t>
              </w:r>
              <w:r>
                <w:t>/cables</w:t>
              </w:r>
              <w:r w:rsidRPr="00F945F0">
                <w:t>)</w:t>
              </w:r>
              <w:r>
                <w:t xml:space="preserve"> </w:t>
              </w:r>
              <w:r w:rsidRPr="00F945F0" w:rsidDel="00247B0A">
                <w:t>IS (x meters)</w:t>
              </w:r>
            </w:ins>
          </w:p>
        </w:tc>
        <w:tc>
          <w:tcPr>
            <w:tcW w:w="3123" w:type="pct"/>
            <w:shd w:val="clear" w:color="auto" w:fill="FFFFFF" w:themeFill="background1"/>
          </w:tcPr>
          <w:p w14:paraId="2AF236F1" w14:textId="77777777" w:rsidR="000C01E6" w:rsidRDefault="000C01E6" w:rsidP="009C5F65">
            <w:pPr>
              <w:pStyle w:val="Tabletext"/>
              <w:rPr>
                <w:ins w:id="1599" w:author="LANDI Michele (C.C.)" w:date="2020-10-01T15:36:00Z"/>
              </w:rPr>
            </w:pPr>
            <w:ins w:id="1600" w:author="LANDI Michele (C.C.)" w:date="2020-10-01T15:36:00Z">
              <w:r>
                <w:t>Information about restricted visibility in a specified area</w:t>
              </w:r>
              <w:commentRangeEnd w:id="1597"/>
              <w:r>
                <w:rPr>
                  <w:rStyle w:val="CommentReference"/>
                  <w:color w:val="auto"/>
                </w:rPr>
                <w:commentReference w:id="1597"/>
              </w:r>
            </w:ins>
          </w:p>
        </w:tc>
      </w:tr>
    </w:tbl>
    <w:p w14:paraId="6DFC9D7C" w14:textId="77777777" w:rsidR="000C01E6" w:rsidRDefault="000C01E6">
      <w:pPr>
        <w:pStyle w:val="BodyText"/>
        <w:rPr>
          <w:ins w:id="1601" w:author="LANDI Michele (C.C.)" w:date="2020-10-01T15:37:00Z"/>
        </w:rPr>
        <w:pPrChange w:id="1602" w:author="LANDI Michele (C.C.)" w:date="2020-10-01T15:37:00Z">
          <w:pPr>
            <w:pStyle w:val="Heading4"/>
          </w:pPr>
        </w:pPrChange>
      </w:pPr>
    </w:p>
    <w:p w14:paraId="499F0415" w14:textId="51967D19" w:rsidR="000C01E6" w:rsidRPr="00D148DF" w:rsidRDefault="00401C42">
      <w:pPr>
        <w:pStyle w:val="Heading3"/>
        <w:ind w:left="993"/>
        <w:rPr>
          <w:ins w:id="1603" w:author="LANDI Michele (C.C.)" w:date="2020-10-01T15:36:00Z"/>
        </w:rPr>
        <w:pPrChange w:id="1604" w:author="LANDI Michele (C.C.)" w:date="2020-10-01T16:04:00Z">
          <w:pPr>
            <w:pStyle w:val="Heading4"/>
          </w:pPr>
        </w:pPrChange>
      </w:pPr>
      <w:ins w:id="1605" w:author="3070" w:date="2020-10-13T11:15:00Z">
        <w:r>
          <w:t>Tidal/</w:t>
        </w:r>
      </w:ins>
      <w:ins w:id="1606" w:author="LANDI Michele (C.C.)" w:date="2020-10-01T15:36:00Z">
        <w:r w:rsidR="000C01E6">
          <w:t xml:space="preserve">Hydrological information </w:t>
        </w:r>
      </w:ins>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0C01E6" w:rsidRPr="00D148DF" w14:paraId="5C5144C1" w14:textId="77777777" w:rsidTr="009C5F65">
        <w:trPr>
          <w:trHeight w:val="360"/>
          <w:tblHeader/>
          <w:ins w:id="1607" w:author="LANDI Michele (C.C.)" w:date="2020-10-01T15:36:00Z"/>
        </w:trPr>
        <w:tc>
          <w:tcPr>
            <w:tcW w:w="1877" w:type="pct"/>
            <w:shd w:val="clear" w:color="auto" w:fill="D9E2F3"/>
            <w:vAlign w:val="center"/>
          </w:tcPr>
          <w:p w14:paraId="746C7C9B" w14:textId="77777777" w:rsidR="000C01E6" w:rsidRPr="00D148DF" w:rsidRDefault="000C01E6" w:rsidP="009C5F65">
            <w:pPr>
              <w:pStyle w:val="Tableheading"/>
              <w:rPr>
                <w:ins w:id="1608" w:author="LANDI Michele (C.C.)" w:date="2020-10-01T15:36:00Z"/>
              </w:rPr>
            </w:pPr>
            <w:ins w:id="1609" w:author="LANDI Michele (C.C.)" w:date="2020-10-01T15:36:00Z">
              <w:r w:rsidRPr="00D148DF">
                <w:t>Message Element</w:t>
              </w:r>
            </w:ins>
          </w:p>
        </w:tc>
        <w:tc>
          <w:tcPr>
            <w:tcW w:w="3123" w:type="pct"/>
            <w:shd w:val="clear" w:color="auto" w:fill="D9E2F3"/>
            <w:vAlign w:val="center"/>
          </w:tcPr>
          <w:p w14:paraId="00F5447E" w14:textId="77777777" w:rsidR="000C01E6" w:rsidRPr="00D148DF" w:rsidRDefault="000C01E6" w:rsidP="009C5F65">
            <w:pPr>
              <w:pStyle w:val="Tableheading"/>
              <w:rPr>
                <w:ins w:id="1610" w:author="LANDI Michele (C.C.)" w:date="2020-10-01T15:36:00Z"/>
              </w:rPr>
            </w:pPr>
            <w:ins w:id="1611" w:author="LANDI Michele (C.C.)" w:date="2020-10-01T15:36:00Z">
              <w:r w:rsidRPr="00D148DF">
                <w:t>Message Intent</w:t>
              </w:r>
            </w:ins>
          </w:p>
        </w:tc>
      </w:tr>
      <w:tr w:rsidR="000C01E6" w14:paraId="4092A9E6" w14:textId="77777777" w:rsidTr="009C5F65">
        <w:trPr>
          <w:trHeight w:val="64"/>
          <w:ins w:id="1612" w:author="LANDI Michele (C.C.)" w:date="2020-10-01T15:36:00Z"/>
        </w:trPr>
        <w:tc>
          <w:tcPr>
            <w:tcW w:w="1877" w:type="pct"/>
          </w:tcPr>
          <w:p w14:paraId="34C775AF" w14:textId="77777777" w:rsidR="000C01E6" w:rsidRPr="0063013F" w:rsidRDefault="000C01E6" w:rsidP="009C5F65">
            <w:pPr>
              <w:pStyle w:val="Tabletext"/>
              <w:rPr>
                <w:ins w:id="1613" w:author="LANDI Michele (C.C.)" w:date="2020-10-01T15:36:00Z"/>
              </w:rPr>
            </w:pPr>
            <w:ins w:id="1614" w:author="LANDI Michele (C.C.)" w:date="2020-10-01T15:36:00Z">
              <w:r>
                <w:t>TIDE IS (rising /falling /high / low)</w:t>
              </w:r>
            </w:ins>
          </w:p>
        </w:tc>
        <w:tc>
          <w:tcPr>
            <w:tcW w:w="3123" w:type="pct"/>
          </w:tcPr>
          <w:p w14:paraId="62FA8A25" w14:textId="77777777" w:rsidR="000C01E6" w:rsidRPr="0063013F" w:rsidRDefault="000C01E6" w:rsidP="009C5F65">
            <w:pPr>
              <w:pStyle w:val="Tabletext"/>
              <w:rPr>
                <w:ins w:id="1615" w:author="LANDI Michele (C.C.)" w:date="2020-10-01T15:36:00Z"/>
              </w:rPr>
            </w:pPr>
            <w:ins w:id="1616" w:author="LANDI Michele (C.C.)" w:date="2020-10-01T15:36:00Z">
              <w:r>
                <w:t xml:space="preserve">Information about the tidal conditions in the area </w:t>
              </w:r>
            </w:ins>
          </w:p>
        </w:tc>
      </w:tr>
      <w:tr w:rsidR="000C01E6" w14:paraId="66CADDAF" w14:textId="77777777" w:rsidTr="009C5F65">
        <w:trPr>
          <w:trHeight w:val="64"/>
          <w:ins w:id="1617" w:author="LANDI Michele (C.C.)" w:date="2020-10-01T15:36:00Z"/>
        </w:trPr>
        <w:tc>
          <w:tcPr>
            <w:tcW w:w="1877" w:type="pct"/>
            <w:tcBorders>
              <w:bottom w:val="single" w:sz="4" w:space="0" w:color="auto"/>
            </w:tcBorders>
          </w:tcPr>
          <w:p w14:paraId="558CAB14" w14:textId="77777777" w:rsidR="000C01E6" w:rsidRDefault="000C01E6" w:rsidP="009C5F65">
            <w:pPr>
              <w:pStyle w:val="Tabletext"/>
              <w:rPr>
                <w:ins w:id="1618" w:author="LANDI Michele (C.C.)" w:date="2020-10-01T15:36:00Z"/>
              </w:rPr>
            </w:pPr>
            <w:ins w:id="1619" w:author="LANDI Michele (C.C.)" w:date="2020-10-01T15:36:00Z">
              <w:r>
                <w:t>WATER LEVEL AT (position) IS (meters/ cm)</w:t>
              </w:r>
            </w:ins>
          </w:p>
        </w:tc>
        <w:tc>
          <w:tcPr>
            <w:tcW w:w="3123" w:type="pct"/>
            <w:tcBorders>
              <w:bottom w:val="single" w:sz="4" w:space="0" w:color="auto"/>
            </w:tcBorders>
          </w:tcPr>
          <w:p w14:paraId="108C05E5" w14:textId="77777777" w:rsidR="000C01E6" w:rsidRDefault="000C01E6" w:rsidP="009C5F65">
            <w:pPr>
              <w:pStyle w:val="Tabletext"/>
              <w:rPr>
                <w:ins w:id="1620" w:author="LANDI Michele (C.C.)" w:date="2020-10-01T15:36:00Z"/>
              </w:rPr>
            </w:pPr>
            <w:ins w:id="1621" w:author="LANDI Michele (C.C.)" w:date="2020-10-01T15:36:00Z">
              <w:r>
                <w:t xml:space="preserve">Information about the </w:t>
              </w:r>
              <w:r>
                <w:rPr>
                  <w:rFonts w:hint="eastAsia"/>
                  <w:lang w:eastAsia="ko-KR"/>
                </w:rPr>
                <w:t>water level</w:t>
              </w:r>
              <w:r>
                <w:t xml:space="preserve"> in the area</w:t>
              </w:r>
            </w:ins>
          </w:p>
        </w:tc>
      </w:tr>
      <w:tr w:rsidR="000C01E6" w:rsidRPr="0063013F" w14:paraId="4FE785A3" w14:textId="77777777" w:rsidTr="009C5F65">
        <w:trPr>
          <w:trHeight w:val="64"/>
          <w:ins w:id="1622" w:author="LANDI Michele (C.C.)" w:date="2020-10-01T15:36:00Z"/>
        </w:trPr>
        <w:tc>
          <w:tcPr>
            <w:tcW w:w="1877" w:type="pct"/>
            <w:tcBorders>
              <w:top w:val="single" w:sz="4" w:space="0" w:color="auto"/>
              <w:left w:val="single" w:sz="4" w:space="0" w:color="auto"/>
              <w:bottom w:val="single" w:sz="4" w:space="0" w:color="auto"/>
              <w:right w:val="single" w:sz="4" w:space="0" w:color="auto"/>
            </w:tcBorders>
            <w:shd w:val="clear" w:color="auto" w:fill="FFFFFF" w:themeFill="background1"/>
          </w:tcPr>
          <w:p w14:paraId="0FA764F5" w14:textId="77777777" w:rsidR="000C01E6" w:rsidRDefault="000C01E6" w:rsidP="009C5F65">
            <w:pPr>
              <w:pStyle w:val="Tabletext"/>
              <w:rPr>
                <w:ins w:id="1623" w:author="LANDI Michele (C.C.)" w:date="2020-10-01T15:36:00Z"/>
              </w:rPr>
            </w:pPr>
            <w:ins w:id="1624" w:author="LANDI Michele (C.C.)" w:date="2020-10-01T15:36:00Z">
              <w:r>
                <w:t>TIDAL CURRENT DIRECTION</w:t>
              </w:r>
            </w:ins>
          </w:p>
        </w:tc>
        <w:tc>
          <w:tcPr>
            <w:tcW w:w="3123" w:type="pct"/>
            <w:tcBorders>
              <w:top w:val="single" w:sz="4" w:space="0" w:color="auto"/>
              <w:left w:val="single" w:sz="4" w:space="0" w:color="auto"/>
              <w:bottom w:val="single" w:sz="4" w:space="0" w:color="auto"/>
              <w:right w:val="single" w:sz="4" w:space="0" w:color="auto"/>
            </w:tcBorders>
            <w:shd w:val="clear" w:color="auto" w:fill="FFFFFF" w:themeFill="background1"/>
          </w:tcPr>
          <w:p w14:paraId="23D8D170" w14:textId="77777777" w:rsidR="000C01E6" w:rsidRDefault="000C01E6" w:rsidP="009C5F65">
            <w:pPr>
              <w:pStyle w:val="Tabletext"/>
              <w:rPr>
                <w:ins w:id="1625" w:author="LANDI Michele (C.C.)" w:date="2020-10-01T15:36:00Z"/>
              </w:rPr>
            </w:pPr>
            <w:ins w:id="1626" w:author="LANDI Michele (C.C.)" w:date="2020-10-01T15:36:00Z">
              <w:r>
                <w:t>Indicates the direction from which the tidal current setting (goes)</w:t>
              </w:r>
            </w:ins>
          </w:p>
        </w:tc>
      </w:tr>
      <w:tr w:rsidR="000C01E6" w:rsidRPr="0063013F" w14:paraId="3AC0268C" w14:textId="77777777" w:rsidTr="009C5F65">
        <w:trPr>
          <w:trHeight w:val="64"/>
          <w:ins w:id="1627" w:author="LANDI Michele (C.C.)" w:date="2020-10-01T15:36:00Z"/>
        </w:trPr>
        <w:tc>
          <w:tcPr>
            <w:tcW w:w="1877" w:type="pct"/>
            <w:tcBorders>
              <w:top w:val="single" w:sz="4" w:space="0" w:color="auto"/>
              <w:left w:val="single" w:sz="4" w:space="0" w:color="auto"/>
              <w:bottom w:val="single" w:sz="4" w:space="0" w:color="auto"/>
              <w:right w:val="single" w:sz="4" w:space="0" w:color="auto"/>
            </w:tcBorders>
            <w:shd w:val="clear" w:color="auto" w:fill="FFFFFF" w:themeFill="background1"/>
          </w:tcPr>
          <w:p w14:paraId="7FFE90C8" w14:textId="77777777" w:rsidR="000C01E6" w:rsidRDefault="000C01E6" w:rsidP="009C5F65">
            <w:pPr>
              <w:pStyle w:val="Tabletext"/>
              <w:rPr>
                <w:ins w:id="1628" w:author="LANDI Michele (C.C.)" w:date="2020-10-01T15:36:00Z"/>
              </w:rPr>
            </w:pPr>
            <w:ins w:id="1629" w:author="LANDI Michele (C.C.)" w:date="2020-10-01T15:36:00Z">
              <w:r>
                <w:t>TIDAL CURRENT SPEED</w:t>
              </w:r>
            </w:ins>
          </w:p>
        </w:tc>
        <w:tc>
          <w:tcPr>
            <w:tcW w:w="3123" w:type="pct"/>
            <w:tcBorders>
              <w:top w:val="single" w:sz="4" w:space="0" w:color="auto"/>
              <w:left w:val="single" w:sz="4" w:space="0" w:color="auto"/>
              <w:bottom w:val="single" w:sz="4" w:space="0" w:color="auto"/>
              <w:right w:val="single" w:sz="4" w:space="0" w:color="auto"/>
            </w:tcBorders>
            <w:shd w:val="clear" w:color="auto" w:fill="FFFFFF" w:themeFill="background1"/>
          </w:tcPr>
          <w:p w14:paraId="64054F4D" w14:textId="77777777" w:rsidR="000C01E6" w:rsidRDefault="000C01E6" w:rsidP="009C5F65">
            <w:pPr>
              <w:pStyle w:val="Tabletext"/>
              <w:rPr>
                <w:ins w:id="1630" w:author="LANDI Michele (C.C.)" w:date="2020-10-01T15:36:00Z"/>
              </w:rPr>
            </w:pPr>
            <w:ins w:id="1631" w:author="LANDI Michele (C.C.)" w:date="2020-10-01T15:36:00Z">
              <w:r>
                <w:t>Indicates the speed of the tidal current (knots or meters per  seconds)</w:t>
              </w:r>
            </w:ins>
          </w:p>
        </w:tc>
      </w:tr>
      <w:tr w:rsidR="000C01E6" w:rsidRPr="004A3754" w14:paraId="4FC9F851" w14:textId="77777777" w:rsidTr="009C5F65">
        <w:trPr>
          <w:trHeight w:val="64"/>
          <w:ins w:id="1632" w:author="LANDI Michele (C.C.)" w:date="2020-10-01T15:36:00Z"/>
        </w:trPr>
        <w:tc>
          <w:tcPr>
            <w:tcW w:w="1877" w:type="pct"/>
            <w:tcBorders>
              <w:top w:val="single" w:sz="4" w:space="0" w:color="auto"/>
              <w:left w:val="single" w:sz="4" w:space="0" w:color="auto"/>
              <w:bottom w:val="single" w:sz="4" w:space="0" w:color="auto"/>
              <w:right w:val="single" w:sz="4" w:space="0" w:color="auto"/>
            </w:tcBorders>
            <w:shd w:val="clear" w:color="auto" w:fill="FFFFFF" w:themeFill="background1"/>
          </w:tcPr>
          <w:p w14:paraId="7893A013" w14:textId="77777777" w:rsidR="000C01E6" w:rsidRDefault="000C01E6" w:rsidP="009C5F65">
            <w:pPr>
              <w:pStyle w:val="Tabletext"/>
              <w:rPr>
                <w:ins w:id="1633" w:author="LANDI Michele (C.C.)" w:date="2020-10-01T15:36:00Z"/>
              </w:rPr>
            </w:pPr>
            <w:ins w:id="1634" w:author="LANDI Michele (C.C.)" w:date="2020-10-01T15:36:00Z">
              <w:r>
                <w:t>CURRENT DIRECTION</w:t>
              </w:r>
            </w:ins>
          </w:p>
        </w:tc>
        <w:tc>
          <w:tcPr>
            <w:tcW w:w="3123" w:type="pct"/>
            <w:tcBorders>
              <w:top w:val="single" w:sz="4" w:space="0" w:color="auto"/>
              <w:left w:val="single" w:sz="4" w:space="0" w:color="auto"/>
              <w:bottom w:val="single" w:sz="4" w:space="0" w:color="auto"/>
              <w:right w:val="single" w:sz="4" w:space="0" w:color="auto"/>
            </w:tcBorders>
            <w:shd w:val="clear" w:color="auto" w:fill="FFFFFF" w:themeFill="background1"/>
          </w:tcPr>
          <w:p w14:paraId="5270E33A" w14:textId="77777777" w:rsidR="000C01E6" w:rsidRDefault="000C01E6" w:rsidP="009C5F65">
            <w:pPr>
              <w:pStyle w:val="Tabletext"/>
              <w:rPr>
                <w:ins w:id="1635" w:author="LANDI Michele (C.C.)" w:date="2020-10-01T15:36:00Z"/>
              </w:rPr>
            </w:pPr>
            <w:ins w:id="1636" w:author="LANDI Michele (C.C.)" w:date="2020-10-01T15:36:00Z">
              <w:r>
                <w:t>Indicates the direction from which current setting (goes)</w:t>
              </w:r>
            </w:ins>
          </w:p>
        </w:tc>
      </w:tr>
      <w:tr w:rsidR="000C01E6" w:rsidRPr="004A3754" w14:paraId="0F803333" w14:textId="77777777" w:rsidTr="009C5F65">
        <w:trPr>
          <w:trHeight w:val="64"/>
          <w:ins w:id="1637" w:author="LANDI Michele (C.C.)" w:date="2020-10-01T15:36:00Z"/>
        </w:trPr>
        <w:tc>
          <w:tcPr>
            <w:tcW w:w="1877" w:type="pct"/>
            <w:tcBorders>
              <w:top w:val="single" w:sz="4" w:space="0" w:color="auto"/>
              <w:left w:val="single" w:sz="4" w:space="0" w:color="auto"/>
              <w:bottom w:val="single" w:sz="4" w:space="0" w:color="auto"/>
              <w:right w:val="single" w:sz="4" w:space="0" w:color="auto"/>
            </w:tcBorders>
            <w:shd w:val="clear" w:color="auto" w:fill="FFFFFF" w:themeFill="background1"/>
          </w:tcPr>
          <w:p w14:paraId="124829E0" w14:textId="77777777" w:rsidR="000C01E6" w:rsidRDefault="000C01E6" w:rsidP="009C5F65">
            <w:pPr>
              <w:pStyle w:val="Tabletext"/>
              <w:rPr>
                <w:ins w:id="1638" w:author="LANDI Michele (C.C.)" w:date="2020-10-01T15:36:00Z"/>
              </w:rPr>
            </w:pPr>
            <w:ins w:id="1639" w:author="LANDI Michele (C.C.)" w:date="2020-10-01T15:36:00Z">
              <w:r>
                <w:t>CURRENT SPEED</w:t>
              </w:r>
            </w:ins>
          </w:p>
        </w:tc>
        <w:tc>
          <w:tcPr>
            <w:tcW w:w="3123" w:type="pct"/>
            <w:tcBorders>
              <w:top w:val="single" w:sz="4" w:space="0" w:color="auto"/>
              <w:left w:val="single" w:sz="4" w:space="0" w:color="auto"/>
              <w:bottom w:val="single" w:sz="4" w:space="0" w:color="auto"/>
              <w:right w:val="single" w:sz="4" w:space="0" w:color="auto"/>
            </w:tcBorders>
            <w:shd w:val="clear" w:color="auto" w:fill="FFFFFF" w:themeFill="background1"/>
          </w:tcPr>
          <w:p w14:paraId="757B1FCF" w14:textId="77777777" w:rsidR="000C01E6" w:rsidRDefault="000C01E6" w:rsidP="009C5F65">
            <w:pPr>
              <w:pStyle w:val="Tabletext"/>
              <w:rPr>
                <w:ins w:id="1640" w:author="LANDI Michele (C.C.)" w:date="2020-10-01T15:36:00Z"/>
              </w:rPr>
            </w:pPr>
            <w:ins w:id="1641" w:author="LANDI Michele (C.C.)" w:date="2020-10-01T15:36:00Z">
              <w:r>
                <w:t>Indicates the speed of the current (knots or meters per  seconds)</w:t>
              </w:r>
            </w:ins>
          </w:p>
        </w:tc>
      </w:tr>
    </w:tbl>
    <w:p w14:paraId="04F84EA6" w14:textId="15DBC855" w:rsidR="00D7196E" w:rsidRDefault="00D7196E">
      <w:pPr>
        <w:spacing w:after="200" w:line="276" w:lineRule="auto"/>
        <w:rPr>
          <w:ins w:id="1642" w:author="3070" w:date="2020-10-08T12:40:00Z"/>
          <w:rFonts w:asciiTheme="majorHAnsi" w:eastAsiaTheme="majorEastAsia" w:hAnsiTheme="majorHAnsi" w:cstheme="majorBidi"/>
          <w:b/>
          <w:bCs/>
          <w:color w:val="026699"/>
          <w:sz w:val="24"/>
          <w:szCs w:val="24"/>
        </w:rPr>
      </w:pPr>
    </w:p>
    <w:p w14:paraId="044CA859" w14:textId="54F1CFCC" w:rsidR="000C4AE8" w:rsidRDefault="00C7695A" w:rsidP="000C4AE8">
      <w:pPr>
        <w:pStyle w:val="Heading3"/>
        <w:ind w:left="993"/>
        <w:rPr>
          <w:ins w:id="1643" w:author="3070" w:date="2020-10-13T10:22:00Z"/>
          <w:highlight w:val="yellow"/>
        </w:rPr>
      </w:pPr>
      <w:ins w:id="1644" w:author="3070" w:date="2020-10-08T12:42:00Z">
        <w:r>
          <w:rPr>
            <w:highlight w:val="yellow"/>
          </w:rPr>
          <w:t xml:space="preserve">Information </w:t>
        </w:r>
      </w:ins>
      <w:ins w:id="1645" w:author="3070" w:date="2020-10-08T12:40:00Z">
        <w:r w:rsidRPr="00C7695A">
          <w:rPr>
            <w:highlight w:val="yellow"/>
            <w:rPrChange w:id="1646" w:author="3070" w:date="2020-10-08T12:41:00Z">
              <w:rPr/>
            </w:rPrChange>
          </w:rPr>
          <w:t>Broadcast</w:t>
        </w:r>
      </w:ins>
      <w:ins w:id="1647" w:author="3070" w:date="2020-10-08T12:42:00Z">
        <w:r>
          <w:rPr>
            <w:highlight w:val="yellow"/>
          </w:rPr>
          <w:t>s</w:t>
        </w:r>
      </w:ins>
      <w:ins w:id="1648" w:author="3070" w:date="2020-10-08T12:40:00Z">
        <w:r w:rsidRPr="00C7695A">
          <w:rPr>
            <w:highlight w:val="yellow"/>
            <w:rPrChange w:id="1649" w:author="3070" w:date="2020-10-08T12:41:00Z">
              <w:rPr/>
            </w:rPrChange>
          </w:rPr>
          <w:t xml:space="preserve"> </w:t>
        </w:r>
      </w:ins>
    </w:p>
    <w:p w14:paraId="1CBA93FB" w14:textId="73DC91A2" w:rsidR="000C4AE8" w:rsidRDefault="000C4AE8">
      <w:pPr>
        <w:pStyle w:val="BodyText"/>
        <w:jc w:val="both"/>
        <w:rPr>
          <w:ins w:id="1650" w:author="3070" w:date="2020-10-13T10:22:00Z"/>
        </w:rPr>
        <w:pPrChange w:id="1651" w:author="3070" w:date="2020-10-13T10:22:00Z">
          <w:pPr>
            <w:pStyle w:val="BodyText"/>
          </w:pPr>
        </w:pPrChange>
      </w:pPr>
      <w:ins w:id="1652" w:author="3070" w:date="2020-10-13T10:22:00Z">
        <w:r>
          <w:t>When providing Information, the VTS may direct the message to a particular ship.  Alternatively, general information may be to all ships in the area</w:t>
        </w:r>
        <w:r w:rsidRPr="009D7BDE">
          <w:t xml:space="preserve"> </w:t>
        </w:r>
        <w:r>
          <w:t xml:space="preserve">by a routine broadcast message.  This may contain a number of the message elements listed above combining traffic information, weather information and </w:t>
        </w:r>
      </w:ins>
      <w:ins w:id="1653" w:author="3070" w:date="2020-10-13T11:23:00Z">
        <w:r w:rsidR="009910DF">
          <w:t>tidal/</w:t>
        </w:r>
      </w:ins>
      <w:ins w:id="1654" w:author="3070" w:date="2020-10-13T10:22:00Z">
        <w:r>
          <w:t>hydrological information.  A broadcast is directed to “All Ships” and this call is normally repeated three times before the message itself is transmitted.</w:t>
        </w:r>
      </w:ins>
    </w:p>
    <w:p w14:paraId="3CCBD050" w14:textId="39354DE8" w:rsidR="000C4AE8" w:rsidRPr="006B1735" w:rsidRDefault="000C4AE8">
      <w:pPr>
        <w:pStyle w:val="BodyText"/>
        <w:jc w:val="both"/>
        <w:rPr>
          <w:ins w:id="1655" w:author="3070" w:date="2020-10-13T10:22:00Z"/>
        </w:rPr>
        <w:pPrChange w:id="1656" w:author="3070" w:date="2020-10-13T10:22:00Z">
          <w:pPr>
            <w:pStyle w:val="BodyText"/>
          </w:pPr>
        </w:pPrChange>
      </w:pPr>
      <w:ins w:id="1657" w:author="3070" w:date="2020-10-13T10:22:00Z">
        <w:r>
          <w:t>Broadcasts may also be used to transmit emergency information</w:t>
        </w:r>
        <w:r w:rsidRPr="009D7BDE">
          <w:t xml:space="preserve"> </w:t>
        </w:r>
        <w:r w:rsidRPr="0063013F">
          <w:t>in the event of a major marine, environmental, security incident or on suspension of any VTS services, advising of any special restricted / safety areas and any communication restrictions or changes</w:t>
        </w:r>
        <w:r>
          <w:t xml:space="preserve">. In such circumstances the same principles apply and it may also be appropriate to request all vessels to </w:t>
        </w:r>
        <w:r w:rsidRPr="0063013F">
          <w:t>maintain watch</w:t>
        </w:r>
        <w:r>
          <w:t xml:space="preserve"> on a designated channel</w:t>
        </w:r>
        <w:r w:rsidRPr="0063013F">
          <w:t>, minimise all VHF radio traffic and be ready for vessel traffic instructions</w:t>
        </w:r>
        <w:r w:rsidR="00E70898">
          <w:t xml:space="preserve">. </w:t>
        </w:r>
      </w:ins>
    </w:p>
    <w:p w14:paraId="72035584" w14:textId="77777777" w:rsidR="000C4AE8" w:rsidRDefault="000C4AE8">
      <w:pPr>
        <w:pStyle w:val="BodyText"/>
        <w:jc w:val="both"/>
        <w:rPr>
          <w:ins w:id="1658" w:author="3070" w:date="2020-10-13T10:22:00Z"/>
        </w:rPr>
        <w:pPrChange w:id="1659" w:author="3070" w:date="2020-10-13T10:22:00Z">
          <w:pPr>
            <w:pStyle w:val="BodyText"/>
          </w:pPr>
        </w:pPrChange>
      </w:pPr>
      <w:ins w:id="1660" w:author="3070" w:date="2020-10-13T10:22:00Z">
        <w:r>
          <w:t>An example of a routine broadcast message:</w:t>
        </w:r>
      </w:ins>
    </w:p>
    <w:tbl>
      <w:tblPr>
        <w:tblStyle w:val="TableGrid"/>
        <w:tblW w:w="0" w:type="auto"/>
        <w:jc w:val="center"/>
        <w:shd w:val="clear" w:color="auto" w:fill="FFCCCC"/>
        <w:tblLook w:val="04A0" w:firstRow="1" w:lastRow="0" w:firstColumn="1" w:lastColumn="0" w:noHBand="0" w:noVBand="1"/>
      </w:tblPr>
      <w:tblGrid>
        <w:gridCol w:w="2541"/>
        <w:gridCol w:w="6701"/>
      </w:tblGrid>
      <w:tr w:rsidR="000C4AE8" w:rsidRPr="00F55AD7" w14:paraId="425B36F5" w14:textId="77777777" w:rsidTr="000C4AE8">
        <w:trPr>
          <w:tblHeader/>
          <w:jc w:val="center"/>
          <w:ins w:id="1661" w:author="3070" w:date="2020-10-13T10:22:00Z"/>
        </w:trPr>
        <w:tc>
          <w:tcPr>
            <w:tcW w:w="2541" w:type="dxa"/>
            <w:shd w:val="clear" w:color="auto" w:fill="FFCCCC"/>
          </w:tcPr>
          <w:p w14:paraId="04F49B99" w14:textId="77777777" w:rsidR="000C4AE8" w:rsidRPr="00C1400A" w:rsidRDefault="000C4AE8" w:rsidP="000C4AE8">
            <w:pPr>
              <w:pStyle w:val="Tableheading"/>
              <w:rPr>
                <w:ins w:id="1662" w:author="3070" w:date="2020-10-13T10:22:00Z"/>
              </w:rPr>
            </w:pPr>
            <w:ins w:id="1663" w:author="3070" w:date="2020-10-13T10:22:00Z">
              <w:r>
                <w:t>VTS</w:t>
              </w:r>
            </w:ins>
          </w:p>
        </w:tc>
        <w:tc>
          <w:tcPr>
            <w:tcW w:w="6701" w:type="dxa"/>
            <w:shd w:val="clear" w:color="auto" w:fill="FFCCCC"/>
          </w:tcPr>
          <w:p w14:paraId="3701ECC3" w14:textId="77777777" w:rsidR="000C4AE8" w:rsidRPr="00933671" w:rsidRDefault="000C4AE8" w:rsidP="000C4AE8">
            <w:pPr>
              <w:pStyle w:val="Tabletext"/>
              <w:rPr>
                <w:ins w:id="1664" w:author="3070" w:date="2020-10-13T10:22:00Z"/>
              </w:rPr>
            </w:pPr>
            <w:ins w:id="1665" w:author="3070" w:date="2020-10-13T10:22:00Z">
              <w:r w:rsidRPr="00933671">
                <w:t>All Ships, All Ships, All Ships</w:t>
              </w:r>
            </w:ins>
          </w:p>
          <w:p w14:paraId="5FE4C6CF" w14:textId="77777777" w:rsidR="000C4AE8" w:rsidRPr="00933671" w:rsidRDefault="000C4AE8" w:rsidP="000C4AE8">
            <w:pPr>
              <w:pStyle w:val="Tabletext"/>
              <w:rPr>
                <w:ins w:id="1666" w:author="3070" w:date="2020-10-13T10:22:00Z"/>
              </w:rPr>
            </w:pPr>
            <w:ins w:id="1667" w:author="3070" w:date="2020-10-13T10:22:00Z">
              <w:r w:rsidRPr="00933671">
                <w:t>This is (VTS)</w:t>
              </w:r>
            </w:ins>
          </w:p>
          <w:p w14:paraId="66ABE876" w14:textId="77777777" w:rsidR="000C4AE8" w:rsidRPr="00933671" w:rsidRDefault="000C4AE8" w:rsidP="000C4AE8">
            <w:pPr>
              <w:pStyle w:val="Tabletext"/>
              <w:rPr>
                <w:ins w:id="1668" w:author="3070" w:date="2020-10-13T10:22:00Z"/>
              </w:rPr>
            </w:pPr>
            <w:ins w:id="1669" w:author="3070" w:date="2020-10-13T10:22:00Z">
              <w:r w:rsidRPr="00933671">
                <w:t>Traffic Information</w:t>
              </w:r>
            </w:ins>
          </w:p>
          <w:p w14:paraId="6C01DAF8" w14:textId="77777777" w:rsidR="000C4AE8" w:rsidRPr="00933671" w:rsidRDefault="000C4AE8" w:rsidP="000C4AE8">
            <w:pPr>
              <w:pStyle w:val="Tabletext"/>
              <w:numPr>
                <w:ilvl w:val="0"/>
                <w:numId w:val="34"/>
              </w:numPr>
              <w:ind w:left="747"/>
              <w:rPr>
                <w:ins w:id="1670" w:author="3070" w:date="2020-10-13T10:22:00Z"/>
              </w:rPr>
            </w:pPr>
            <w:ins w:id="1671" w:author="3070" w:date="2020-10-13T10:22:00Z">
              <w:r w:rsidRPr="00933671">
                <w:t xml:space="preserve">VLCC (ship name) inbound via Fiddlers Channel is constrained by her draft </w:t>
              </w:r>
            </w:ins>
          </w:p>
          <w:p w14:paraId="1E3A4FB6" w14:textId="77777777" w:rsidR="000C4AE8" w:rsidRPr="00933671" w:rsidRDefault="000C4AE8" w:rsidP="000C4AE8">
            <w:pPr>
              <w:pStyle w:val="Tabletext"/>
              <w:rPr>
                <w:ins w:id="1672" w:author="3070" w:date="2020-10-13T10:22:00Z"/>
              </w:rPr>
            </w:pPr>
            <w:ins w:id="1673" w:author="3070" w:date="2020-10-13T10:22:00Z">
              <w:r w:rsidRPr="00933671">
                <w:t xml:space="preserve">Weather Information </w:t>
              </w:r>
            </w:ins>
          </w:p>
          <w:p w14:paraId="3E10B715" w14:textId="77777777" w:rsidR="000C4AE8" w:rsidRDefault="000C4AE8" w:rsidP="000C4AE8">
            <w:pPr>
              <w:pStyle w:val="Tabletext"/>
              <w:numPr>
                <w:ilvl w:val="0"/>
                <w:numId w:val="34"/>
              </w:numPr>
              <w:ind w:left="747"/>
              <w:rPr>
                <w:ins w:id="1674" w:author="3070" w:date="2020-10-13T10:22:00Z"/>
              </w:rPr>
            </w:pPr>
            <w:ins w:id="1675" w:author="3070" w:date="2020-10-13T10:22:00Z">
              <w:r w:rsidRPr="00933671">
                <w:t>Wind at Sharp Point 320 – 20 knots</w:t>
              </w:r>
              <w:r>
                <w:t>.</w:t>
              </w:r>
            </w:ins>
          </w:p>
          <w:p w14:paraId="224C82C9" w14:textId="77777777" w:rsidR="000C4AE8" w:rsidRPr="00933671" w:rsidRDefault="000C4AE8" w:rsidP="000C4AE8">
            <w:pPr>
              <w:pStyle w:val="Tabletext"/>
              <w:rPr>
                <w:ins w:id="1676" w:author="3070" w:date="2020-10-13T10:22:00Z"/>
              </w:rPr>
            </w:pPr>
            <w:ins w:id="1677" w:author="3070" w:date="2020-10-13T10:22:00Z">
              <w:r>
                <w:t>Tidal Information</w:t>
              </w:r>
            </w:ins>
          </w:p>
          <w:p w14:paraId="6C4230E8" w14:textId="77777777" w:rsidR="000C4AE8" w:rsidRPr="00933671" w:rsidRDefault="000C4AE8" w:rsidP="000C4AE8">
            <w:pPr>
              <w:pStyle w:val="Tabletext"/>
              <w:numPr>
                <w:ilvl w:val="0"/>
                <w:numId w:val="34"/>
              </w:numPr>
              <w:ind w:left="747"/>
              <w:rPr>
                <w:ins w:id="1678" w:author="3070" w:date="2020-10-13T10:22:00Z"/>
              </w:rPr>
            </w:pPr>
            <w:ins w:id="1679" w:author="3070" w:date="2020-10-13T10:22:00Z">
              <w:r w:rsidRPr="00933671">
                <w:t>Water level at Green Terminal 4.2 metres – 0.5m above prediction.</w:t>
              </w:r>
            </w:ins>
          </w:p>
        </w:tc>
      </w:tr>
    </w:tbl>
    <w:p w14:paraId="7D206EE2" w14:textId="77777777" w:rsidR="00E70898" w:rsidRDefault="00E70898" w:rsidP="000C4AE8">
      <w:pPr>
        <w:pStyle w:val="BodyText"/>
        <w:rPr>
          <w:ins w:id="1680" w:author="3070" w:date="2020-10-13T11:25:00Z"/>
        </w:rPr>
      </w:pPr>
    </w:p>
    <w:p w14:paraId="10C7F4A1" w14:textId="77777777" w:rsidR="000C4AE8" w:rsidRDefault="000C4AE8" w:rsidP="000C4AE8">
      <w:pPr>
        <w:pStyle w:val="BodyText"/>
        <w:rPr>
          <w:ins w:id="1681" w:author="3070" w:date="2020-10-13T10:22:00Z"/>
        </w:rPr>
      </w:pPr>
      <w:ins w:id="1682" w:author="3070" w:date="2020-10-13T10:22:00Z">
        <w:r>
          <w:t>An example of an emergency broadcast message:</w:t>
        </w:r>
      </w:ins>
    </w:p>
    <w:tbl>
      <w:tblPr>
        <w:tblStyle w:val="TableGrid"/>
        <w:tblW w:w="0" w:type="auto"/>
        <w:jc w:val="center"/>
        <w:shd w:val="clear" w:color="auto" w:fill="FFCCCC"/>
        <w:tblLook w:val="04A0" w:firstRow="1" w:lastRow="0" w:firstColumn="1" w:lastColumn="0" w:noHBand="0" w:noVBand="1"/>
      </w:tblPr>
      <w:tblGrid>
        <w:gridCol w:w="2541"/>
        <w:gridCol w:w="6701"/>
      </w:tblGrid>
      <w:tr w:rsidR="000C4AE8" w:rsidRPr="00F55AD7" w14:paraId="021BFEE7" w14:textId="77777777" w:rsidTr="000C4AE8">
        <w:trPr>
          <w:tblHeader/>
          <w:jc w:val="center"/>
          <w:ins w:id="1683" w:author="3070" w:date="2020-10-13T10:22:00Z"/>
        </w:trPr>
        <w:tc>
          <w:tcPr>
            <w:tcW w:w="2541" w:type="dxa"/>
            <w:shd w:val="clear" w:color="auto" w:fill="FFCCCC"/>
          </w:tcPr>
          <w:p w14:paraId="620078B6" w14:textId="77777777" w:rsidR="000C4AE8" w:rsidRPr="00C1400A" w:rsidRDefault="000C4AE8" w:rsidP="000C4AE8">
            <w:pPr>
              <w:pStyle w:val="Tableheading"/>
              <w:rPr>
                <w:ins w:id="1684" w:author="3070" w:date="2020-10-13T10:22:00Z"/>
              </w:rPr>
            </w:pPr>
            <w:ins w:id="1685" w:author="3070" w:date="2020-10-13T10:22:00Z">
              <w:r>
                <w:t>VTS</w:t>
              </w:r>
            </w:ins>
          </w:p>
        </w:tc>
        <w:tc>
          <w:tcPr>
            <w:tcW w:w="6701" w:type="dxa"/>
            <w:shd w:val="clear" w:color="auto" w:fill="FFCCCC"/>
          </w:tcPr>
          <w:p w14:paraId="4723CF1C" w14:textId="77777777" w:rsidR="000C4AE8" w:rsidRDefault="000C4AE8" w:rsidP="000C4AE8">
            <w:pPr>
              <w:pStyle w:val="Tabletext"/>
              <w:rPr>
                <w:ins w:id="1686" w:author="3070" w:date="2020-10-13T10:22:00Z"/>
              </w:rPr>
            </w:pPr>
            <w:ins w:id="1687" w:author="3070" w:date="2020-10-13T10:22:00Z">
              <w:r>
                <w:t>All Ships, All Ships, All Ships</w:t>
              </w:r>
            </w:ins>
          </w:p>
          <w:p w14:paraId="43CD3BB7" w14:textId="77777777" w:rsidR="000C4AE8" w:rsidRDefault="000C4AE8" w:rsidP="000C4AE8">
            <w:pPr>
              <w:pStyle w:val="Tabletext"/>
              <w:rPr>
                <w:ins w:id="1688" w:author="3070" w:date="2020-10-13T10:22:00Z"/>
              </w:rPr>
            </w:pPr>
            <w:ins w:id="1689" w:author="3070" w:date="2020-10-13T10:22:00Z">
              <w:r>
                <w:t>This is (VTS)</w:t>
              </w:r>
            </w:ins>
          </w:p>
          <w:p w14:paraId="3378AD74" w14:textId="77777777" w:rsidR="000C4AE8" w:rsidRDefault="000C4AE8" w:rsidP="000C4AE8">
            <w:pPr>
              <w:pStyle w:val="Tabletext"/>
              <w:numPr>
                <w:ilvl w:val="0"/>
                <w:numId w:val="34"/>
              </w:numPr>
              <w:rPr>
                <w:ins w:id="1690" w:author="3070" w:date="2020-10-13T10:22:00Z"/>
              </w:rPr>
            </w:pPr>
            <w:ins w:id="1691" w:author="3070" w:date="2020-10-13T10:22:00Z">
              <w:r>
                <w:t>MV (Name) aground</w:t>
              </w:r>
            </w:ins>
          </w:p>
          <w:p w14:paraId="37A30A0A" w14:textId="77777777" w:rsidR="000C4AE8" w:rsidRDefault="000C4AE8" w:rsidP="000C4AE8">
            <w:pPr>
              <w:pStyle w:val="Tabletext"/>
              <w:numPr>
                <w:ilvl w:val="0"/>
                <w:numId w:val="34"/>
              </w:numPr>
              <w:rPr>
                <w:ins w:id="1692" w:author="3070" w:date="2020-10-13T10:22:00Z"/>
              </w:rPr>
            </w:pPr>
            <w:ins w:id="1693" w:author="3070" w:date="2020-10-13T10:22:00Z">
              <w:r>
                <w:t>In positon 120 Black Rock Beacon 2.4 nm</w:t>
              </w:r>
            </w:ins>
          </w:p>
          <w:p w14:paraId="04C505BE" w14:textId="77777777" w:rsidR="000C4AE8" w:rsidRDefault="000C4AE8" w:rsidP="000C4AE8">
            <w:pPr>
              <w:pStyle w:val="Tabletext"/>
              <w:numPr>
                <w:ilvl w:val="0"/>
                <w:numId w:val="34"/>
              </w:numPr>
              <w:rPr>
                <w:ins w:id="1694" w:author="3070" w:date="2020-10-13T10:22:00Z"/>
              </w:rPr>
            </w:pPr>
            <w:ins w:id="1695" w:author="3070" w:date="2020-10-13T10:22:00Z">
              <w:r>
                <w:t>Tug (name) outbound via Fiddlers Channel to assist</w:t>
              </w:r>
            </w:ins>
          </w:p>
          <w:p w14:paraId="1579F0EA" w14:textId="77777777" w:rsidR="000C4AE8" w:rsidRPr="00B25450" w:rsidRDefault="000C4AE8" w:rsidP="000C4AE8">
            <w:pPr>
              <w:pStyle w:val="Tabletext"/>
              <w:numPr>
                <w:ilvl w:val="0"/>
                <w:numId w:val="34"/>
              </w:numPr>
              <w:rPr>
                <w:ins w:id="1696" w:author="3070" w:date="2020-10-13T10:22:00Z"/>
              </w:rPr>
            </w:pPr>
            <w:ins w:id="1697" w:author="3070" w:date="2020-10-13T10:22:00Z">
              <w:r>
                <w:t xml:space="preserve">Wide berth requested </w:t>
              </w:r>
            </w:ins>
          </w:p>
        </w:tc>
      </w:tr>
    </w:tbl>
    <w:p w14:paraId="48A03208" w14:textId="77777777" w:rsidR="000C4AE8" w:rsidRPr="000C4AE8" w:rsidRDefault="000C4AE8">
      <w:pPr>
        <w:pStyle w:val="BodyText"/>
        <w:rPr>
          <w:ins w:id="1698" w:author="3070" w:date="2020-10-08T12:40:00Z"/>
        </w:rPr>
        <w:pPrChange w:id="1699" w:author="3070" w:date="2020-10-13T10:22:00Z">
          <w:pPr>
            <w:pStyle w:val="Heading3"/>
            <w:ind w:left="993"/>
          </w:pPr>
        </w:pPrChange>
      </w:pPr>
    </w:p>
    <w:p w14:paraId="16298A6B" w14:textId="22CBD882" w:rsidR="00C7695A" w:rsidDel="000C4AE8" w:rsidRDefault="00C7695A">
      <w:pPr>
        <w:spacing w:after="200" w:line="276" w:lineRule="auto"/>
        <w:rPr>
          <w:del w:id="1700" w:author="3070" w:date="2020-10-13T10:22:00Z"/>
          <w:rFonts w:asciiTheme="majorHAnsi" w:eastAsiaTheme="majorEastAsia" w:hAnsiTheme="majorHAnsi" w:cstheme="majorBidi"/>
          <w:b/>
          <w:bCs/>
          <w:color w:val="026699"/>
          <w:sz w:val="24"/>
          <w:szCs w:val="24"/>
        </w:rPr>
      </w:pPr>
    </w:p>
    <w:p w14:paraId="4C031495" w14:textId="622873C2" w:rsidR="000C01E6" w:rsidRDefault="000C01E6" w:rsidP="00F720BE">
      <w:pPr>
        <w:pStyle w:val="Heading2"/>
        <w:rPr>
          <w:ins w:id="1701" w:author="LANDI Michele (C.C.)" w:date="2020-10-01T15:39:00Z"/>
        </w:rPr>
      </w:pPr>
      <w:bookmarkStart w:id="1702" w:name="_Toc40380950"/>
      <w:ins w:id="1703" w:author="LANDI Michele (C.C.)" w:date="2020-10-01T15:38:00Z">
        <w:r>
          <w:t>MANAGEMENT OF SHIP TRAFFIC</w:t>
        </w:r>
      </w:ins>
    </w:p>
    <w:p w14:paraId="60FC413B" w14:textId="77777777" w:rsidR="000C01E6" w:rsidRPr="00F0028E" w:rsidRDefault="000C01E6">
      <w:pPr>
        <w:pStyle w:val="Heading2separationline"/>
        <w:rPr>
          <w:ins w:id="1704" w:author="LANDI Michele (C.C.)" w:date="2020-10-01T15:38:00Z"/>
        </w:rPr>
        <w:pPrChange w:id="1705" w:author="LANDI Michele (C.C.)" w:date="2020-10-01T15:39:00Z">
          <w:pPr>
            <w:pStyle w:val="Heading2"/>
          </w:pPr>
        </w:pPrChange>
      </w:pPr>
    </w:p>
    <w:p w14:paraId="6F930F5A" w14:textId="3DE7E992" w:rsidR="00BD31DE" w:rsidRPr="00F55AD7" w:rsidRDefault="00BD31DE">
      <w:pPr>
        <w:pStyle w:val="Heading3"/>
        <w:ind w:left="993"/>
        <w:pPrChange w:id="1706" w:author="LANDI Michele (C.C.)" w:date="2020-10-01T16:04:00Z">
          <w:pPr>
            <w:pStyle w:val="Heading2"/>
          </w:pPr>
        </w:pPrChange>
      </w:pPr>
      <w:r w:rsidRPr="00BD31DE">
        <w:t>NAVIGATING IN VTS AREA</w:t>
      </w:r>
      <w:bookmarkEnd w:id="1702"/>
    </w:p>
    <w:p w14:paraId="77C0E51B" w14:textId="485F5EC2" w:rsidR="00BD31DE" w:rsidRPr="00F55AD7" w:rsidDel="000C01E6" w:rsidRDefault="00BD31DE" w:rsidP="00BD31DE">
      <w:pPr>
        <w:pStyle w:val="Heading2separationline"/>
        <w:rPr>
          <w:del w:id="1707" w:author="LANDI Michele (C.C.)" w:date="2020-10-01T15:39:00Z"/>
        </w:rPr>
      </w:pPr>
    </w:p>
    <w:p w14:paraId="3E222EED" w14:textId="4C3C1682" w:rsidR="00BD31DE" w:rsidDel="002A337D" w:rsidRDefault="00BD31DE" w:rsidP="00BD31DE">
      <w:pPr>
        <w:pStyle w:val="Heading3"/>
        <w:rPr>
          <w:del w:id="1708" w:author="3070" w:date="2020-07-02T11:38:00Z"/>
        </w:rPr>
      </w:pPr>
      <w:bookmarkStart w:id="1709" w:name="_Toc40380951"/>
      <w:del w:id="1710" w:author="3070" w:date="2020-07-02T11:38:00Z">
        <w:r w:rsidRPr="00BD31DE" w:rsidDel="002A337D">
          <w:delText>APPROACH / ENTRY INTO VTS AREA</w:delText>
        </w:r>
        <w:bookmarkEnd w:id="1709"/>
      </w:del>
    </w:p>
    <w:p w14:paraId="406F0626" w14:textId="7399BF4B" w:rsidR="00BD31DE" w:rsidRDefault="00BD31DE" w:rsidP="00BD31DE">
      <w:pPr>
        <w:pStyle w:val="BodyText"/>
      </w:pPr>
      <w:r>
        <w:t xml:space="preserve">When a vessel enters the VTS area there is an exchange of information, such as: </w:t>
      </w:r>
    </w:p>
    <w:p w14:paraId="7E4BC7A7" w14:textId="148EFF20" w:rsidR="00BD31DE" w:rsidRDefault="00BD31DE" w:rsidP="00BD31DE">
      <w:pPr>
        <w:pStyle w:val="Bullet1"/>
      </w:pPr>
      <w:r>
        <w:t>Verifying the vessels identity</w:t>
      </w:r>
    </w:p>
    <w:p w14:paraId="3C37486E" w14:textId="1EBD3955" w:rsidR="00BD31DE" w:rsidRDefault="00BD31DE" w:rsidP="00BD31DE">
      <w:pPr>
        <w:pStyle w:val="Bullet1"/>
      </w:pPr>
      <w:r>
        <w:t>Confirm</w:t>
      </w:r>
      <w:ins w:id="1711" w:author="LANDI Michele (C.C.)" w:date="2020-10-05T11:11:00Z">
        <w:r w:rsidR="00551B49">
          <w:t>ing</w:t>
        </w:r>
      </w:ins>
      <w:r>
        <w:t xml:space="preserve"> reporting requirements</w:t>
      </w:r>
    </w:p>
    <w:p w14:paraId="2FE27A0E" w14:textId="18C6CCE7" w:rsidR="00BD31DE" w:rsidRDefault="00BD31DE" w:rsidP="00BD31DE">
      <w:pPr>
        <w:pStyle w:val="Bullet1"/>
      </w:pPr>
      <w:r>
        <w:t>Provid</w:t>
      </w:r>
      <w:ins w:id="1712" w:author="LANDI Michele (C.C.)" w:date="2020-10-05T11:11:00Z">
        <w:r w:rsidR="00551B49">
          <w:t>ing</w:t>
        </w:r>
      </w:ins>
      <w:del w:id="1713" w:author="LANDI Michele (C.C.)" w:date="2020-10-05T11:11:00Z">
        <w:r w:rsidDel="00551B49">
          <w:delText>e</w:delText>
        </w:r>
      </w:del>
      <w:r>
        <w:t xml:space="preserve"> relevant traffic information</w:t>
      </w:r>
    </w:p>
    <w:p w14:paraId="1E71399D" w14:textId="701B354E" w:rsidR="00BD31DE" w:rsidRDefault="00BD31DE" w:rsidP="00BD31DE">
      <w:pPr>
        <w:pStyle w:val="Bullet1"/>
      </w:pPr>
      <w:r>
        <w:t>Provid</w:t>
      </w:r>
      <w:ins w:id="1714" w:author="LANDI Michele (C.C.)" w:date="2020-10-05T11:11:00Z">
        <w:r w:rsidR="00551B49">
          <w:t>ing</w:t>
        </w:r>
      </w:ins>
      <w:del w:id="1715" w:author="LANDI Michele (C.C.)" w:date="2020-10-05T11:11:00Z">
        <w:r w:rsidDel="00551B49">
          <w:delText>e</w:delText>
        </w:r>
      </w:del>
      <w:r>
        <w:t xml:space="preserve"> navigational / fairway information</w:t>
      </w:r>
    </w:p>
    <w:p w14:paraId="78BBFD4B" w14:textId="6F786F3E" w:rsidR="00BD31DE" w:rsidRDefault="00BD31DE" w:rsidP="00BD31DE">
      <w:pPr>
        <w:pStyle w:val="Bullet1"/>
        <w:rPr>
          <w:ins w:id="1716" w:author="3070" w:date="2020-07-02T10:51:00Z"/>
        </w:rPr>
      </w:pPr>
      <w:r>
        <w:t>Establishing compliance with IMO requirements (charts and publications, passage plan, mechanical defects, personnel shortfalls)</w:t>
      </w:r>
    </w:p>
    <w:p w14:paraId="33F03659" w14:textId="1C46B68A" w:rsidR="00AB323F" w:rsidRDefault="00AB323F">
      <w:pPr>
        <w:pStyle w:val="Bullet1"/>
        <w:numPr>
          <w:ilvl w:val="0"/>
          <w:numId w:val="0"/>
        </w:numPr>
        <w:rPr>
          <w:moveTo w:id="1717" w:author="3070" w:date="2020-07-02T10:51:00Z"/>
        </w:rPr>
        <w:pPrChange w:id="1718" w:author="3070" w:date="2020-07-02T10:51:00Z">
          <w:pPr>
            <w:pStyle w:val="Bullet1"/>
          </w:pPr>
        </w:pPrChange>
      </w:pPr>
      <w:moveToRangeStart w:id="1719" w:author="3070" w:date="2020-07-02T10:51:00Z" w:name="move44579497"/>
      <w:moveTo w:id="1720" w:author="3070" w:date="2020-07-02T10:51:00Z">
        <w:r w:rsidRPr="002E7531">
          <w:t xml:space="preserve">The VTS may also need to provide </w:t>
        </w:r>
        <w:del w:id="1721" w:author="3070" w:date="2020-07-02T11:07:00Z">
          <w:r w:rsidRPr="002E7531" w:rsidDel="00903B9A">
            <w:delText xml:space="preserve">further </w:delText>
          </w:r>
        </w:del>
        <w:del w:id="1722" w:author="LANDI Michele (C.C.)" w:date="2020-10-05T11:12:00Z">
          <w:r w:rsidRPr="002E7531" w:rsidDel="00BF48BC">
            <w:delText>instructions</w:delText>
          </w:r>
        </w:del>
      </w:moveTo>
      <w:ins w:id="1723" w:author="LANDI Michele (C.C.)" w:date="2020-10-05T11:13:00Z">
        <w:r w:rsidR="00BF48BC">
          <w:t>guidance,</w:t>
        </w:r>
      </w:ins>
      <w:ins w:id="1724" w:author="LANDI Michele (C.C.)" w:date="2020-10-05T11:12:00Z">
        <w:r w:rsidR="00BF48BC">
          <w:t xml:space="preserve"> advice or </w:t>
        </w:r>
      </w:ins>
      <w:ins w:id="1725" w:author="LANDI Michele (C.C.)" w:date="2020-10-05T11:13:00Z">
        <w:r w:rsidR="00BF48BC">
          <w:t>instructions</w:t>
        </w:r>
      </w:ins>
      <w:moveTo w:id="1726" w:author="3070" w:date="2020-07-02T10:51:00Z">
        <w:r w:rsidRPr="002E7531">
          <w:t xml:space="preserve"> for the approach/entry to the VTS area such as:</w:t>
        </w:r>
      </w:moveTo>
    </w:p>
    <w:moveToRangeEnd w:id="1719"/>
    <w:p w14:paraId="35FDB039" w14:textId="0DC308A7" w:rsidR="00AB323F" w:rsidDel="000C01E6" w:rsidRDefault="00AB323F">
      <w:pPr>
        <w:pStyle w:val="Bullet1"/>
        <w:numPr>
          <w:ilvl w:val="0"/>
          <w:numId w:val="0"/>
        </w:numPr>
        <w:rPr>
          <w:ins w:id="1727" w:author="3070" w:date="2020-07-02T10:49:00Z"/>
          <w:del w:id="1728" w:author="LANDI Michele (C.C.)" w:date="2020-10-01T15:39:00Z"/>
        </w:rPr>
        <w:pPrChange w:id="1729" w:author="3070" w:date="2020-07-02T10:51:00Z">
          <w:pPr>
            <w:pStyle w:val="Bullet1"/>
          </w:pPr>
        </w:pPrChange>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Change w:id="1730" w:author="LANDI Michele (C.C.)" w:date="2020-10-01T15:54:00Z">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PrChange>
      </w:tblPr>
      <w:tblGrid>
        <w:gridCol w:w="3823"/>
        <w:gridCol w:w="6372"/>
        <w:tblGridChange w:id="1731">
          <w:tblGrid>
            <w:gridCol w:w="3683"/>
            <w:gridCol w:w="140"/>
            <w:gridCol w:w="1274"/>
            <w:gridCol w:w="5094"/>
            <w:gridCol w:w="4"/>
          </w:tblGrid>
        </w:tblGridChange>
      </w:tblGrid>
      <w:tr w:rsidR="00AB323F" w:rsidRPr="00BD31DE" w14:paraId="42750309" w14:textId="77777777" w:rsidTr="00CA6FD0">
        <w:trPr>
          <w:trHeight w:val="360"/>
          <w:tblHeader/>
          <w:ins w:id="1732" w:author="3070" w:date="2020-07-02T10:50:00Z"/>
          <w:trPrChange w:id="1733" w:author="LANDI Michele (C.C.)" w:date="2020-10-01T15:54:00Z">
            <w:trPr>
              <w:trHeight w:val="360"/>
              <w:tblHeader/>
            </w:trPr>
          </w:trPrChange>
        </w:trPr>
        <w:tc>
          <w:tcPr>
            <w:tcW w:w="1875" w:type="pct"/>
            <w:shd w:val="clear" w:color="auto" w:fill="D9E2F3"/>
            <w:vAlign w:val="center"/>
            <w:tcPrChange w:id="1734" w:author="LANDI Michele (C.C.)" w:date="2020-10-01T15:54:00Z">
              <w:tcPr>
                <w:tcW w:w="1807" w:type="pct"/>
                <w:gridSpan w:val="3"/>
                <w:shd w:val="clear" w:color="auto" w:fill="D9E2F3"/>
                <w:vAlign w:val="center"/>
              </w:tcPr>
            </w:tcPrChange>
          </w:tcPr>
          <w:p w14:paraId="0727E638" w14:textId="77777777" w:rsidR="00AB323F" w:rsidRPr="00BD31DE" w:rsidRDefault="00AB323F">
            <w:pPr>
              <w:pStyle w:val="Tableheading"/>
              <w:rPr>
                <w:ins w:id="1735" w:author="3070" w:date="2020-07-02T10:50:00Z"/>
              </w:rPr>
              <w:pPrChange w:id="1736" w:author="3070" w:date="2020-07-02T10:51:00Z">
                <w:pPr>
                  <w:pStyle w:val="Bullet1"/>
                </w:pPr>
              </w:pPrChange>
            </w:pPr>
            <w:ins w:id="1737" w:author="3070" w:date="2020-07-02T10:50:00Z">
              <w:r w:rsidRPr="00BD31DE">
                <w:t>Message Element</w:t>
              </w:r>
            </w:ins>
          </w:p>
        </w:tc>
        <w:tc>
          <w:tcPr>
            <w:tcW w:w="3125" w:type="pct"/>
            <w:shd w:val="clear" w:color="auto" w:fill="D9E2F3"/>
            <w:vAlign w:val="center"/>
            <w:tcPrChange w:id="1738" w:author="LANDI Michele (C.C.)" w:date="2020-10-01T15:54:00Z">
              <w:tcPr>
                <w:tcW w:w="3193" w:type="pct"/>
                <w:gridSpan w:val="2"/>
                <w:shd w:val="clear" w:color="auto" w:fill="D9E2F3"/>
                <w:vAlign w:val="center"/>
              </w:tcPr>
            </w:tcPrChange>
          </w:tcPr>
          <w:p w14:paraId="20B7B3AF" w14:textId="77777777" w:rsidR="00AB323F" w:rsidRPr="00BD31DE" w:rsidRDefault="00AB323F" w:rsidP="00C47EED">
            <w:pPr>
              <w:pStyle w:val="Tableheading"/>
              <w:rPr>
                <w:ins w:id="1739" w:author="3070" w:date="2020-07-02T10:50:00Z"/>
              </w:rPr>
            </w:pPr>
            <w:ins w:id="1740" w:author="3070" w:date="2020-07-02T10:50:00Z">
              <w:r w:rsidRPr="00BD31DE">
                <w:t>Message Intent</w:t>
              </w:r>
            </w:ins>
          </w:p>
        </w:tc>
      </w:tr>
      <w:tr w:rsidR="006208E3" w:rsidRPr="00B56B29" w14:paraId="2AF09875" w14:textId="77777777" w:rsidTr="00CA6FD0">
        <w:tblPrEx>
          <w:tblPrExChange w:id="1741" w:author="LANDI Michele (C.C.)" w:date="2020-10-01T15:54:00Z">
            <w:tblPrEx>
              <w:tblW w:w="5000" w:type="pct"/>
            </w:tblPrEx>
          </w:tblPrExChange>
        </w:tblPrEx>
        <w:trPr>
          <w:trHeight w:val="64"/>
          <w:ins w:id="1742" w:author="LANDI Michele (C.C.)" w:date="2020-10-01T15:50:00Z"/>
          <w:trPrChange w:id="1743" w:author="LANDI Michele (C.C.)" w:date="2020-10-01T15:54:00Z">
            <w:trPr>
              <w:trHeight w:val="64"/>
            </w:trPr>
          </w:trPrChange>
        </w:trPr>
        <w:tc>
          <w:tcPr>
            <w:tcW w:w="1875" w:type="pct"/>
            <w:tcBorders>
              <w:top w:val="single" w:sz="4" w:space="0" w:color="auto"/>
              <w:left w:val="single" w:sz="4" w:space="0" w:color="auto"/>
              <w:bottom w:val="single" w:sz="4" w:space="0" w:color="auto"/>
              <w:right w:val="single" w:sz="4" w:space="0" w:color="auto"/>
            </w:tcBorders>
            <w:shd w:val="clear" w:color="auto" w:fill="FFFFFF" w:themeFill="background1"/>
            <w:tcPrChange w:id="1744" w:author="LANDI Michele (C.C.)" w:date="2020-10-01T15:54:00Z">
              <w:tcPr>
                <w:tcW w:w="2500"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tcPrChange>
          </w:tcPr>
          <w:p w14:paraId="03E5BF8D" w14:textId="77777777" w:rsidR="006208E3" w:rsidRPr="00B56B29" w:rsidRDefault="006208E3" w:rsidP="009C5F65">
            <w:pPr>
              <w:pStyle w:val="Tabletext"/>
              <w:rPr>
                <w:ins w:id="1745" w:author="LANDI Michele (C.C.)" w:date="2020-10-01T15:50:00Z"/>
              </w:rPr>
            </w:pPr>
            <w:ins w:id="1746" w:author="LANDI Michele (C.C.)" w:date="2020-10-01T15:50:00Z">
              <w:r w:rsidRPr="00186DCE">
                <w:t>AVOID (details)</w:t>
              </w:r>
            </w:ins>
          </w:p>
        </w:tc>
        <w:tc>
          <w:tcPr>
            <w:tcW w:w="3125" w:type="pct"/>
            <w:tcBorders>
              <w:top w:val="single" w:sz="4" w:space="0" w:color="auto"/>
              <w:left w:val="single" w:sz="4" w:space="0" w:color="auto"/>
              <w:bottom w:val="single" w:sz="4" w:space="0" w:color="auto"/>
              <w:right w:val="single" w:sz="4" w:space="0" w:color="auto"/>
            </w:tcBorders>
            <w:shd w:val="clear" w:color="auto" w:fill="FFFFFF" w:themeFill="background1"/>
            <w:tcPrChange w:id="1747" w:author="LANDI Michele (C.C.)" w:date="2020-10-01T15:54:00Z">
              <w:tcPr>
                <w:tcW w:w="2500"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tcPrChange>
          </w:tcPr>
          <w:p w14:paraId="1FF23BE6" w14:textId="77777777" w:rsidR="006208E3" w:rsidRPr="00B56B29" w:rsidRDefault="006208E3" w:rsidP="009C5F65">
            <w:pPr>
              <w:pStyle w:val="Tabletext"/>
              <w:rPr>
                <w:ins w:id="1748" w:author="LANDI Michele (C.C.)" w:date="2020-10-01T15:50:00Z"/>
              </w:rPr>
            </w:pPr>
            <w:ins w:id="1749" w:author="LANDI Michele (C.C.)" w:date="2020-10-01T15:50:00Z">
              <w:r w:rsidRPr="00186DCE">
                <w:t>Request to avoid something (eg area, location, object)</w:t>
              </w:r>
            </w:ins>
          </w:p>
        </w:tc>
      </w:tr>
      <w:tr w:rsidR="00AB323F" w:rsidDel="006208E3" w14:paraId="5775D068" w14:textId="7C0D7FD3" w:rsidTr="00CA6FD0">
        <w:trPr>
          <w:trHeight w:val="64"/>
          <w:ins w:id="1750" w:author="3070" w:date="2020-07-02T10:50:00Z"/>
          <w:del w:id="1751" w:author="LANDI Michele (C.C.)" w:date="2020-10-01T15:50:00Z"/>
          <w:trPrChange w:id="1752" w:author="LANDI Michele (C.C.)" w:date="2020-10-01T15:54:00Z">
            <w:trPr>
              <w:trHeight w:val="64"/>
            </w:trPr>
          </w:trPrChange>
        </w:trPr>
        <w:tc>
          <w:tcPr>
            <w:tcW w:w="1875" w:type="pct"/>
            <w:tcPrChange w:id="1753" w:author="LANDI Michele (C.C.)" w:date="2020-10-01T15:54:00Z">
              <w:tcPr>
                <w:tcW w:w="1807" w:type="pct"/>
                <w:gridSpan w:val="3"/>
              </w:tcPr>
            </w:tcPrChange>
          </w:tcPr>
          <w:p w14:paraId="1E024E88" w14:textId="0F611CFC" w:rsidR="00AB323F" w:rsidRPr="0063013F" w:rsidDel="006208E3" w:rsidRDefault="00AB323F" w:rsidP="00C47EED">
            <w:pPr>
              <w:pStyle w:val="Tabletext"/>
              <w:rPr>
                <w:ins w:id="1754" w:author="3070" w:date="2020-07-02T10:50:00Z"/>
                <w:del w:id="1755" w:author="LANDI Michele (C.C.)" w:date="2020-10-01T15:50:00Z"/>
              </w:rPr>
            </w:pPr>
            <w:ins w:id="1756" w:author="3070" w:date="2020-07-02T10:50:00Z">
              <w:del w:id="1757" w:author="LANDI Michele (C.C.)" w:date="2020-10-01T15:50:00Z">
                <w:r w:rsidRPr="0063013F" w:rsidDel="006208E3">
                  <w:delText>PERMISSION TO ENTER (details)</w:delText>
                </w:r>
              </w:del>
            </w:ins>
          </w:p>
        </w:tc>
        <w:tc>
          <w:tcPr>
            <w:tcW w:w="3125" w:type="pct"/>
            <w:tcPrChange w:id="1758" w:author="LANDI Michele (C.C.)" w:date="2020-10-01T15:54:00Z">
              <w:tcPr>
                <w:tcW w:w="3193" w:type="pct"/>
                <w:gridSpan w:val="2"/>
              </w:tcPr>
            </w:tcPrChange>
          </w:tcPr>
          <w:p w14:paraId="598B7E36" w14:textId="73CC34AB" w:rsidR="00AB323F" w:rsidRPr="002E7531" w:rsidDel="006208E3" w:rsidRDefault="00AB323F" w:rsidP="00C47EED">
            <w:pPr>
              <w:pStyle w:val="Tabletext"/>
              <w:rPr>
                <w:ins w:id="1759" w:author="3070" w:date="2020-07-02T10:50:00Z"/>
                <w:del w:id="1760" w:author="LANDI Michele (C.C.)" w:date="2020-10-01T15:50:00Z"/>
              </w:rPr>
            </w:pPr>
            <w:ins w:id="1761" w:author="3070" w:date="2020-07-02T10:50:00Z">
              <w:del w:id="1762" w:author="LANDI Michele (C.C.)" w:date="2020-10-01T15:50:00Z">
                <w:r w:rsidDel="006208E3">
                  <w:delText xml:space="preserve">Permission provided to enter an area such as </w:delText>
                </w:r>
                <w:r w:rsidRPr="0063013F" w:rsidDel="006208E3">
                  <w:delText>VTS area</w:delText>
                </w:r>
                <w:r w:rsidDel="006208E3">
                  <w:delText>, fairway</w:delText>
                </w:r>
              </w:del>
            </w:ins>
          </w:p>
        </w:tc>
      </w:tr>
      <w:tr w:rsidR="00AB323F" w:rsidDel="006208E3" w14:paraId="7E808C67" w14:textId="386BE31B" w:rsidTr="00CA6FD0">
        <w:trPr>
          <w:trHeight w:val="64"/>
          <w:ins w:id="1763" w:author="3070" w:date="2020-07-02T10:50:00Z"/>
          <w:del w:id="1764" w:author="LANDI Michele (C.C.)" w:date="2020-10-01T15:50:00Z"/>
          <w:trPrChange w:id="1765" w:author="LANDI Michele (C.C.)" w:date="2020-10-01T15:54:00Z">
            <w:trPr>
              <w:trHeight w:val="64"/>
            </w:trPr>
          </w:trPrChange>
        </w:trPr>
        <w:tc>
          <w:tcPr>
            <w:tcW w:w="1875" w:type="pct"/>
            <w:tcPrChange w:id="1766" w:author="LANDI Michele (C.C.)" w:date="2020-10-01T15:54:00Z">
              <w:tcPr>
                <w:tcW w:w="1807" w:type="pct"/>
                <w:gridSpan w:val="3"/>
              </w:tcPr>
            </w:tcPrChange>
          </w:tcPr>
          <w:p w14:paraId="5DC90A1C" w14:textId="2CEDBDA9" w:rsidR="00AB323F" w:rsidRPr="0063013F" w:rsidDel="006208E3" w:rsidRDefault="00AB323F" w:rsidP="00C47EED">
            <w:pPr>
              <w:pStyle w:val="Tabletext"/>
              <w:rPr>
                <w:ins w:id="1767" w:author="3070" w:date="2020-07-02T10:50:00Z"/>
                <w:del w:id="1768" w:author="LANDI Michele (C.C.)" w:date="2020-10-01T15:50:00Z"/>
              </w:rPr>
            </w:pPr>
            <w:ins w:id="1769" w:author="3070" w:date="2020-07-02T10:50:00Z">
              <w:del w:id="1770" w:author="LANDI Michele (C.C.)" w:date="2020-10-01T15:50:00Z">
                <w:r w:rsidRPr="0063013F" w:rsidDel="006208E3">
                  <w:delText>PERMISSION TO CROSS (details)</w:delText>
                </w:r>
              </w:del>
            </w:ins>
          </w:p>
        </w:tc>
        <w:tc>
          <w:tcPr>
            <w:tcW w:w="3125" w:type="pct"/>
            <w:tcPrChange w:id="1771" w:author="LANDI Michele (C.C.)" w:date="2020-10-01T15:54:00Z">
              <w:tcPr>
                <w:tcW w:w="3193" w:type="pct"/>
                <w:gridSpan w:val="2"/>
              </w:tcPr>
            </w:tcPrChange>
          </w:tcPr>
          <w:p w14:paraId="0495B655" w14:textId="375AFB6A" w:rsidR="00AB323F" w:rsidRPr="002E7531" w:rsidDel="006208E3" w:rsidRDefault="00AB323F" w:rsidP="00C47EED">
            <w:pPr>
              <w:pStyle w:val="Tabletext"/>
              <w:rPr>
                <w:ins w:id="1772" w:author="3070" w:date="2020-07-02T10:50:00Z"/>
                <w:del w:id="1773" w:author="LANDI Michele (C.C.)" w:date="2020-10-01T15:50:00Z"/>
              </w:rPr>
            </w:pPr>
            <w:ins w:id="1774" w:author="3070" w:date="2020-07-02T10:50:00Z">
              <w:del w:id="1775" w:author="LANDI Michele (C.C.)" w:date="2020-10-01T15:50:00Z">
                <w:r w:rsidDel="006208E3">
                  <w:delText xml:space="preserve">Permission provided to cross into an area or line. </w:delText>
                </w:r>
              </w:del>
            </w:ins>
          </w:p>
        </w:tc>
      </w:tr>
      <w:tr w:rsidR="00AB323F" w:rsidDel="006208E3" w14:paraId="0127F61C" w14:textId="7BB6E608" w:rsidTr="00CA6FD0">
        <w:trPr>
          <w:trHeight w:val="64"/>
          <w:ins w:id="1776" w:author="3070" w:date="2020-07-02T10:50:00Z"/>
          <w:del w:id="1777" w:author="LANDI Michele (C.C.)" w:date="2020-10-01T15:50:00Z"/>
          <w:trPrChange w:id="1778" w:author="LANDI Michele (C.C.)" w:date="2020-10-01T15:54:00Z">
            <w:trPr>
              <w:trHeight w:val="64"/>
            </w:trPr>
          </w:trPrChange>
        </w:trPr>
        <w:tc>
          <w:tcPr>
            <w:tcW w:w="1875" w:type="pct"/>
            <w:tcPrChange w:id="1779" w:author="LANDI Michele (C.C.)" w:date="2020-10-01T15:54:00Z">
              <w:tcPr>
                <w:tcW w:w="1807" w:type="pct"/>
                <w:gridSpan w:val="3"/>
              </w:tcPr>
            </w:tcPrChange>
          </w:tcPr>
          <w:p w14:paraId="24974E18" w14:textId="1DF4553B" w:rsidR="00AB323F" w:rsidRPr="00903B9A" w:rsidDel="006208E3" w:rsidRDefault="00AB323F" w:rsidP="00C47EED">
            <w:pPr>
              <w:pStyle w:val="Tabletext"/>
              <w:rPr>
                <w:ins w:id="1780" w:author="3070" w:date="2020-07-02T10:50:00Z"/>
                <w:del w:id="1781" w:author="LANDI Michele (C.C.)" w:date="2020-10-01T15:50:00Z"/>
                <w:highlight w:val="yellow"/>
                <w:rPrChange w:id="1782" w:author="3070" w:date="2020-07-02T11:08:00Z">
                  <w:rPr>
                    <w:ins w:id="1783" w:author="3070" w:date="2020-07-02T10:50:00Z"/>
                    <w:del w:id="1784" w:author="LANDI Michele (C.C.)" w:date="2020-10-01T15:50:00Z"/>
                  </w:rPr>
                </w:rPrChange>
              </w:rPr>
            </w:pPr>
            <w:ins w:id="1785" w:author="3070" w:date="2020-07-02T10:50:00Z">
              <w:del w:id="1786" w:author="LANDI Michele (C.C.)" w:date="2020-10-01T15:50:00Z">
                <w:r w:rsidRPr="00903B9A" w:rsidDel="006208E3">
                  <w:rPr>
                    <w:highlight w:val="yellow"/>
                    <w:rPrChange w:id="1787" w:author="3070" w:date="2020-07-02T11:08:00Z">
                      <w:rPr/>
                    </w:rPrChange>
                  </w:rPr>
                  <w:delText>PERMISSION TO MOVE IN (area)</w:delText>
                </w:r>
              </w:del>
            </w:ins>
          </w:p>
        </w:tc>
        <w:tc>
          <w:tcPr>
            <w:tcW w:w="3125" w:type="pct"/>
            <w:tcPrChange w:id="1788" w:author="LANDI Michele (C.C.)" w:date="2020-10-01T15:54:00Z">
              <w:tcPr>
                <w:tcW w:w="3193" w:type="pct"/>
                <w:gridSpan w:val="2"/>
              </w:tcPr>
            </w:tcPrChange>
          </w:tcPr>
          <w:p w14:paraId="5B9BC02A" w14:textId="41768AC8" w:rsidR="00AB323F" w:rsidRPr="00903B9A" w:rsidDel="006208E3" w:rsidRDefault="00AB323F" w:rsidP="00C47EED">
            <w:pPr>
              <w:pStyle w:val="Tabletext"/>
              <w:rPr>
                <w:ins w:id="1789" w:author="3070" w:date="2020-07-02T10:50:00Z"/>
                <w:del w:id="1790" w:author="LANDI Michele (C.C.)" w:date="2020-10-01T15:50:00Z"/>
                <w:highlight w:val="yellow"/>
                <w:rPrChange w:id="1791" w:author="3070" w:date="2020-07-02T11:08:00Z">
                  <w:rPr>
                    <w:ins w:id="1792" w:author="3070" w:date="2020-07-02T10:50:00Z"/>
                    <w:del w:id="1793" w:author="LANDI Michele (C.C.)" w:date="2020-10-01T15:50:00Z"/>
                  </w:rPr>
                </w:rPrChange>
              </w:rPr>
            </w:pPr>
            <w:ins w:id="1794" w:author="3070" w:date="2020-07-02T10:50:00Z">
              <w:del w:id="1795" w:author="LANDI Michele (C.C.)" w:date="2020-10-01T15:50:00Z">
                <w:r w:rsidRPr="00903B9A" w:rsidDel="006208E3">
                  <w:rPr>
                    <w:highlight w:val="yellow"/>
                    <w:rPrChange w:id="1796" w:author="3070" w:date="2020-07-02T11:08:00Z">
                      <w:rPr/>
                    </w:rPrChange>
                  </w:rPr>
                  <w:delText>Permission provided to move within an area (eg fairway channel)</w:delText>
                </w:r>
              </w:del>
            </w:ins>
          </w:p>
        </w:tc>
      </w:tr>
      <w:tr w:rsidR="006208E3" w:rsidRPr="00B56B29" w14:paraId="307EE093" w14:textId="77777777" w:rsidTr="00CA6FD0">
        <w:tblPrEx>
          <w:tblPrExChange w:id="1797" w:author="LANDI Michele (C.C.)" w:date="2020-10-01T15:54:00Z">
            <w:tblPrEx>
              <w:tblW w:w="5000" w:type="pct"/>
            </w:tblPrEx>
          </w:tblPrExChange>
        </w:tblPrEx>
        <w:trPr>
          <w:trHeight w:val="64"/>
          <w:ins w:id="1798" w:author="LANDI Michele (C.C.)" w:date="2020-10-01T15:51:00Z"/>
          <w:trPrChange w:id="1799" w:author="LANDI Michele (C.C.)" w:date="2020-10-01T15:54:00Z">
            <w:trPr>
              <w:trHeight w:val="64"/>
            </w:trPr>
          </w:trPrChange>
        </w:trPr>
        <w:tc>
          <w:tcPr>
            <w:tcW w:w="1875" w:type="pct"/>
            <w:tcBorders>
              <w:top w:val="single" w:sz="4" w:space="0" w:color="auto"/>
              <w:left w:val="single" w:sz="4" w:space="0" w:color="auto"/>
              <w:bottom w:val="single" w:sz="4" w:space="0" w:color="auto"/>
              <w:right w:val="single" w:sz="4" w:space="0" w:color="auto"/>
            </w:tcBorders>
            <w:shd w:val="clear" w:color="auto" w:fill="FFFFFF" w:themeFill="background1"/>
            <w:tcPrChange w:id="1800" w:author="LANDI Michele (C.C.)" w:date="2020-10-01T15:54:00Z">
              <w:tcPr>
                <w:tcW w:w="2500"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tcPrChange>
          </w:tcPr>
          <w:p w14:paraId="34CAA909" w14:textId="77777777" w:rsidR="006208E3" w:rsidRPr="00B56B29" w:rsidRDefault="006208E3" w:rsidP="009C5F65">
            <w:pPr>
              <w:pStyle w:val="Tabletext"/>
              <w:rPr>
                <w:ins w:id="1801" w:author="LANDI Michele (C.C.)" w:date="2020-10-01T15:51:00Z"/>
              </w:rPr>
            </w:pPr>
            <w:ins w:id="1802" w:author="LANDI Michele (C.C.)" w:date="2020-10-01T15:51:00Z">
              <w:r w:rsidRPr="00186DCE">
                <w:t>CHECK YOUR POSITION</w:t>
              </w:r>
            </w:ins>
          </w:p>
        </w:tc>
        <w:tc>
          <w:tcPr>
            <w:tcW w:w="3125" w:type="pct"/>
            <w:tcBorders>
              <w:top w:val="single" w:sz="4" w:space="0" w:color="auto"/>
              <w:left w:val="single" w:sz="4" w:space="0" w:color="auto"/>
              <w:bottom w:val="single" w:sz="4" w:space="0" w:color="auto"/>
              <w:right w:val="single" w:sz="4" w:space="0" w:color="auto"/>
            </w:tcBorders>
            <w:shd w:val="clear" w:color="auto" w:fill="FFFFFF" w:themeFill="background1"/>
            <w:tcPrChange w:id="1803" w:author="LANDI Michele (C.C.)" w:date="2020-10-01T15:54:00Z">
              <w:tcPr>
                <w:tcW w:w="2500"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tcPrChange>
          </w:tcPr>
          <w:p w14:paraId="5DC382D4" w14:textId="77777777" w:rsidR="006208E3" w:rsidRPr="00B56B29" w:rsidRDefault="006208E3" w:rsidP="009C5F65">
            <w:pPr>
              <w:pStyle w:val="Tabletext"/>
              <w:rPr>
                <w:ins w:id="1804" w:author="LANDI Michele (C.C.)" w:date="2020-10-01T15:51:00Z"/>
              </w:rPr>
            </w:pPr>
            <w:ins w:id="1805" w:author="LANDI Michele (C.C.)" w:date="2020-10-01T15:51:00Z">
              <w:r w:rsidRPr="00186DCE">
                <w:t xml:space="preserve">Request for the </w:t>
              </w:r>
              <w:r>
                <w:t xml:space="preserve">ship </w:t>
              </w:r>
              <w:r w:rsidRPr="00186DCE">
                <w:t xml:space="preserve">to check their position </w:t>
              </w:r>
            </w:ins>
          </w:p>
        </w:tc>
      </w:tr>
      <w:tr w:rsidR="006208E3" w:rsidRPr="0063013F" w14:paraId="7A98683B" w14:textId="77777777" w:rsidTr="00CA6FD0">
        <w:tblPrEx>
          <w:tblPrExChange w:id="1806" w:author="LANDI Michele (C.C.)" w:date="2020-10-01T15:54:00Z">
            <w:tblPrEx>
              <w:tblW w:w="5000" w:type="pct"/>
            </w:tblPrEx>
          </w:tblPrExChange>
        </w:tblPrEx>
        <w:trPr>
          <w:trHeight w:val="64"/>
          <w:ins w:id="1807" w:author="LANDI Michele (C.C.)" w:date="2020-10-01T15:51:00Z"/>
          <w:trPrChange w:id="1808" w:author="LANDI Michele (C.C.)" w:date="2020-10-01T15:54:00Z">
            <w:trPr>
              <w:trHeight w:val="64"/>
            </w:trPr>
          </w:trPrChange>
        </w:trPr>
        <w:tc>
          <w:tcPr>
            <w:tcW w:w="1875" w:type="pct"/>
            <w:tcBorders>
              <w:top w:val="single" w:sz="4" w:space="0" w:color="auto"/>
              <w:left w:val="single" w:sz="4" w:space="0" w:color="auto"/>
              <w:bottom w:val="single" w:sz="4" w:space="0" w:color="auto"/>
              <w:right w:val="single" w:sz="4" w:space="0" w:color="auto"/>
            </w:tcBorders>
            <w:shd w:val="clear" w:color="auto" w:fill="FFFFFF" w:themeFill="background1"/>
            <w:tcPrChange w:id="1809" w:author="LANDI Michele (C.C.)" w:date="2020-10-01T15:54:00Z">
              <w:tcPr>
                <w:tcW w:w="2500"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tcPrChange>
          </w:tcPr>
          <w:p w14:paraId="15A377A5" w14:textId="77777777" w:rsidR="006208E3" w:rsidRPr="0063013F" w:rsidRDefault="006208E3" w:rsidP="009C5F65">
            <w:pPr>
              <w:pStyle w:val="Tabletext"/>
              <w:rPr>
                <w:ins w:id="1810" w:author="LANDI Michele (C.C.)" w:date="2020-10-01T15:51:00Z"/>
              </w:rPr>
            </w:pPr>
            <w:ins w:id="1811" w:author="LANDI Michele (C.C.)" w:date="2020-10-01T15:51:00Z">
              <w:r w:rsidRPr="0063013F">
                <w:t>DO NOT PROCEED</w:t>
              </w:r>
              <w:r>
                <w:t xml:space="preserve"> (details)</w:t>
              </w:r>
            </w:ins>
          </w:p>
        </w:tc>
        <w:tc>
          <w:tcPr>
            <w:tcW w:w="3125" w:type="pct"/>
            <w:tcBorders>
              <w:top w:val="single" w:sz="4" w:space="0" w:color="auto"/>
              <w:left w:val="single" w:sz="4" w:space="0" w:color="auto"/>
              <w:bottom w:val="single" w:sz="4" w:space="0" w:color="auto"/>
              <w:right w:val="single" w:sz="4" w:space="0" w:color="auto"/>
            </w:tcBorders>
            <w:shd w:val="clear" w:color="auto" w:fill="FFFFFF" w:themeFill="background1"/>
            <w:tcPrChange w:id="1812" w:author="LANDI Michele (C.C.)" w:date="2020-10-01T15:54:00Z">
              <w:tcPr>
                <w:tcW w:w="2500"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tcPrChange>
          </w:tcPr>
          <w:p w14:paraId="3B31A51F" w14:textId="7DD480DC" w:rsidR="006208E3" w:rsidRPr="0063013F" w:rsidRDefault="006208E3" w:rsidP="006A25EB">
            <w:pPr>
              <w:pStyle w:val="Tabletext"/>
              <w:rPr>
                <w:ins w:id="1813" w:author="LANDI Michele (C.C.)" w:date="2020-10-01T15:51:00Z"/>
              </w:rPr>
            </w:pPr>
            <w:ins w:id="1814" w:author="LANDI Michele (C.C.)" w:date="2020-10-01T15:51:00Z">
              <w:r>
                <w:t>Instruct the ship not to continue or proceed</w:t>
              </w:r>
            </w:ins>
          </w:p>
        </w:tc>
      </w:tr>
      <w:tr w:rsidR="006208E3" w14:paraId="733666A7" w14:textId="77777777" w:rsidTr="00CA6FD0">
        <w:trPr>
          <w:trHeight w:val="64"/>
          <w:ins w:id="1815" w:author="3070" w:date="2020-07-02T10:50:00Z"/>
          <w:trPrChange w:id="1816" w:author="LANDI Michele (C.C.)" w:date="2020-10-01T15:54:00Z">
            <w:trPr>
              <w:trHeight w:val="64"/>
            </w:trPr>
          </w:trPrChange>
        </w:trPr>
        <w:tc>
          <w:tcPr>
            <w:tcW w:w="1875" w:type="pct"/>
            <w:tcPrChange w:id="1817" w:author="LANDI Michele (C.C.)" w:date="2020-10-01T15:54:00Z">
              <w:tcPr>
                <w:tcW w:w="1807" w:type="pct"/>
                <w:gridSpan w:val="3"/>
              </w:tcPr>
            </w:tcPrChange>
          </w:tcPr>
          <w:p w14:paraId="75194465" w14:textId="48ED0841" w:rsidR="006208E3" w:rsidRPr="0063013F" w:rsidRDefault="006208E3" w:rsidP="006208E3">
            <w:pPr>
              <w:pStyle w:val="Tabletext"/>
              <w:rPr>
                <w:ins w:id="1818" w:author="3070" w:date="2020-07-02T10:50:00Z"/>
              </w:rPr>
            </w:pPr>
            <w:ins w:id="1819" w:author="LANDI Michele (C.C.)" w:date="2020-10-01T15:51:00Z">
              <w:r>
                <w:t>DO NOT ENTER</w:t>
              </w:r>
            </w:ins>
            <w:ins w:id="1820" w:author="3070" w:date="2020-07-02T10:50:00Z">
              <w:del w:id="1821" w:author="LANDI Michele (C.C.)" w:date="2020-10-01T15:51:00Z">
                <w:r w:rsidRPr="0063013F" w:rsidDel="006208E3">
                  <w:delText xml:space="preserve">DO NOT PROCEED </w:delText>
                </w:r>
                <w:r w:rsidDel="006208E3">
                  <w:delText>BEYOND</w:delText>
                </w:r>
                <w:r w:rsidRPr="0063013F" w:rsidDel="006208E3">
                  <w:delText xml:space="preserve"> (</w:delText>
                </w:r>
              </w:del>
            </w:ins>
            <w:ins w:id="1822" w:author="LANDI Michele (C.C.)" w:date="2020-10-01T10:51:00Z">
              <w:del w:id="1823" w:author="LANDI Michele (C.C.)" w:date="2020-10-01T15:51:00Z">
                <w:r w:rsidDel="006208E3">
                  <w:delText>details</w:delText>
                </w:r>
              </w:del>
            </w:ins>
            <w:ins w:id="1824" w:author="3070" w:date="2020-07-02T10:50:00Z">
              <w:del w:id="1825" w:author="LANDI Michele (C.C.)" w:date="2020-10-01T15:51:00Z">
                <w:r w:rsidDel="006208E3">
                  <w:delText>position</w:delText>
                </w:r>
                <w:r w:rsidRPr="0063013F" w:rsidDel="006208E3">
                  <w:delText>)</w:delText>
                </w:r>
              </w:del>
            </w:ins>
          </w:p>
        </w:tc>
        <w:tc>
          <w:tcPr>
            <w:tcW w:w="3125" w:type="pct"/>
            <w:tcPrChange w:id="1826" w:author="LANDI Michele (C.C.)" w:date="2020-10-01T15:54:00Z">
              <w:tcPr>
                <w:tcW w:w="3193" w:type="pct"/>
                <w:gridSpan w:val="2"/>
              </w:tcPr>
            </w:tcPrChange>
          </w:tcPr>
          <w:p w14:paraId="6561C7AF" w14:textId="5C606C22" w:rsidR="006208E3" w:rsidRPr="002E7531" w:rsidRDefault="006208E3" w:rsidP="006A25EB">
            <w:pPr>
              <w:pStyle w:val="Tabletext"/>
              <w:rPr>
                <w:ins w:id="1827" w:author="3070" w:date="2020-07-02T10:50:00Z"/>
              </w:rPr>
            </w:pPr>
            <w:ins w:id="1828" w:author="LANDI Michele (C.C.)" w:date="2020-10-01T15:51:00Z">
              <w:r>
                <w:t>Instruct the ship not to enter</w:t>
              </w:r>
            </w:ins>
            <w:ins w:id="1829" w:author="3070" w:date="2020-07-02T11:17:00Z">
              <w:del w:id="1830" w:author="LANDI Michele (C.C.)" w:date="2020-10-01T15:51:00Z">
                <w:r w:rsidDel="006208E3">
                  <w:rPr>
                    <w:lang w:eastAsia="ko-KR"/>
                  </w:rPr>
                  <w:delText>Advise</w:delText>
                </w:r>
              </w:del>
            </w:ins>
            <w:ins w:id="1831" w:author="3070" w:date="2020-07-02T11:18:00Z">
              <w:del w:id="1832" w:author="LANDI Michele (C.C.)" w:date="2020-10-01T15:51:00Z">
                <w:r w:rsidDel="006208E3">
                  <w:rPr>
                    <w:lang w:eastAsia="ko-KR"/>
                  </w:rPr>
                  <w:delText>, R</w:delText>
                </w:r>
              </w:del>
            </w:ins>
            <w:ins w:id="1833" w:author="3070" w:date="2020-07-02T11:17:00Z">
              <w:del w:id="1834" w:author="LANDI Michele (C.C.)" w:date="2020-10-01T15:51:00Z">
                <w:r w:rsidDel="006208E3">
                  <w:rPr>
                    <w:lang w:eastAsia="ko-KR"/>
                  </w:rPr>
                  <w:delText xml:space="preserve">equest or </w:delText>
                </w:r>
              </w:del>
            </w:ins>
            <w:ins w:id="1835" w:author="3070" w:date="2020-07-02T11:18:00Z">
              <w:del w:id="1836" w:author="LANDI Michele (C.C.)" w:date="2020-10-01T15:51:00Z">
                <w:r w:rsidDel="006208E3">
                  <w:rPr>
                    <w:lang w:eastAsia="ko-KR"/>
                  </w:rPr>
                  <w:delText>I</w:delText>
                </w:r>
              </w:del>
            </w:ins>
            <w:ins w:id="1837" w:author="3070" w:date="2020-07-02T11:17:00Z">
              <w:del w:id="1838" w:author="LANDI Michele (C.C.)" w:date="2020-10-01T15:51:00Z">
                <w:r w:rsidDel="006208E3">
                  <w:rPr>
                    <w:lang w:eastAsia="ko-KR"/>
                  </w:rPr>
                  <w:delText>nstruction to d</w:delText>
                </w:r>
              </w:del>
            </w:ins>
            <w:ins w:id="1839" w:author="3070" w:date="2020-07-02T10:50:00Z">
              <w:del w:id="1840" w:author="LANDI Michele (C.C.)" w:date="2020-10-01T15:51:00Z">
                <w:r w:rsidDel="006208E3">
                  <w:rPr>
                    <w:rFonts w:hint="eastAsia"/>
                    <w:lang w:eastAsia="ko-KR"/>
                  </w:rPr>
                  <w:delText>o</w:delText>
                </w:r>
                <w:r w:rsidDel="006208E3">
                  <w:delText xml:space="preserve"> not proceed beyond a certain </w:delText>
                </w:r>
                <w:r w:rsidDel="006208E3">
                  <w:rPr>
                    <w:rFonts w:hint="eastAsia"/>
                    <w:lang w:eastAsia="ko-KR"/>
                  </w:rPr>
                  <w:delText>position</w:delText>
                </w:r>
                <w:r w:rsidDel="006208E3">
                  <w:delText xml:space="preserve"> or </w:delText>
                </w:r>
                <w:r w:rsidDel="006208E3">
                  <w:rPr>
                    <w:rFonts w:hint="eastAsia"/>
                    <w:lang w:eastAsia="ko-KR"/>
                  </w:rPr>
                  <w:delText>point</w:delText>
                </w:r>
                <w:r w:rsidDel="006208E3">
                  <w:delText xml:space="preserve"> (eg pilot boarding ground without a pilot)</w:delText>
                </w:r>
              </w:del>
            </w:ins>
            <w:ins w:id="1841" w:author="3070" w:date="2020-07-02T11:11:00Z">
              <w:del w:id="1842" w:author="LANDI Michele (C.C.)" w:date="2020-10-01T15:51:00Z">
                <w:r w:rsidDel="006208E3">
                  <w:delText xml:space="preserve"> </w:delText>
                </w:r>
              </w:del>
            </w:ins>
          </w:p>
        </w:tc>
      </w:tr>
      <w:tr w:rsidR="006208E3" w14:paraId="7210A2AE" w14:textId="77777777" w:rsidTr="00CA6FD0">
        <w:tblPrEx>
          <w:tblPrExChange w:id="1843" w:author="LANDI Michele (C.C.)" w:date="2020-10-01T15:54:00Z">
            <w:tblPrEx>
              <w:tblW w:w="5000" w:type="pct"/>
            </w:tblPrEx>
          </w:tblPrExChange>
        </w:tblPrEx>
        <w:trPr>
          <w:trHeight w:val="64"/>
          <w:ins w:id="1844" w:author="LANDI Michele (C.C.)" w:date="2020-10-01T15:51:00Z"/>
          <w:trPrChange w:id="1845" w:author="LANDI Michele (C.C.)" w:date="2020-10-01T15:54:00Z">
            <w:trPr>
              <w:trHeight w:val="64"/>
            </w:trPr>
          </w:trPrChange>
        </w:trPr>
        <w:tc>
          <w:tcPr>
            <w:tcW w:w="1875" w:type="pct"/>
            <w:tcPrChange w:id="1846" w:author="LANDI Michele (C.C.)" w:date="2020-10-01T15:54:00Z">
              <w:tcPr>
                <w:tcW w:w="2500" w:type="pct"/>
                <w:gridSpan w:val="3"/>
              </w:tcPr>
            </w:tcPrChange>
          </w:tcPr>
          <w:p w14:paraId="00DC8EFD" w14:textId="77777777" w:rsidR="006208E3" w:rsidDel="006208E3" w:rsidRDefault="006208E3" w:rsidP="009C5F65">
            <w:pPr>
              <w:pStyle w:val="Tabletext"/>
              <w:rPr>
                <w:ins w:id="1847" w:author="LANDI Michele (C.C.)" w:date="2020-10-01T15:51:00Z"/>
              </w:rPr>
            </w:pPr>
            <w:ins w:id="1848" w:author="LANDI Michele (C.C.)" w:date="2020-10-01T15:51:00Z">
              <w:r w:rsidRPr="0063013F">
                <w:t xml:space="preserve">DO NOT CROSS </w:t>
              </w:r>
            </w:ins>
          </w:p>
        </w:tc>
        <w:tc>
          <w:tcPr>
            <w:tcW w:w="3125" w:type="pct"/>
            <w:tcPrChange w:id="1849" w:author="LANDI Michele (C.C.)" w:date="2020-10-01T15:54:00Z">
              <w:tcPr>
                <w:tcW w:w="2500" w:type="pct"/>
                <w:gridSpan w:val="2"/>
              </w:tcPr>
            </w:tcPrChange>
          </w:tcPr>
          <w:p w14:paraId="286627C6" w14:textId="4E36B5BA" w:rsidR="006208E3" w:rsidDel="006208E3" w:rsidRDefault="006208E3" w:rsidP="006A25EB">
            <w:pPr>
              <w:pStyle w:val="Tabletext"/>
              <w:rPr>
                <w:ins w:id="1850" w:author="LANDI Michele (C.C.)" w:date="2020-10-01T15:51:00Z"/>
                <w:lang w:eastAsia="ko-KR"/>
              </w:rPr>
            </w:pPr>
            <w:ins w:id="1851" w:author="LANDI Michele (C.C.)" w:date="2020-10-01T15:51:00Z">
              <w:r>
                <w:t>Instruct a ship not to cross a certain point or area (eg the fairway or TSS)</w:t>
              </w:r>
            </w:ins>
          </w:p>
        </w:tc>
      </w:tr>
      <w:tr w:rsidR="006208E3" w14:paraId="442859FA" w14:textId="77777777" w:rsidTr="00CA6FD0">
        <w:trPr>
          <w:trHeight w:val="64"/>
          <w:ins w:id="1852" w:author="3070" w:date="2020-07-02T10:50:00Z"/>
          <w:trPrChange w:id="1853" w:author="LANDI Michele (C.C.)" w:date="2020-10-01T15:54:00Z">
            <w:trPr>
              <w:trHeight w:val="64"/>
            </w:trPr>
          </w:trPrChange>
        </w:trPr>
        <w:tc>
          <w:tcPr>
            <w:tcW w:w="1875" w:type="pct"/>
            <w:tcPrChange w:id="1854" w:author="LANDI Michele (C.C.)" w:date="2020-10-01T15:54:00Z">
              <w:tcPr>
                <w:tcW w:w="1807" w:type="pct"/>
                <w:gridSpan w:val="3"/>
              </w:tcPr>
            </w:tcPrChange>
          </w:tcPr>
          <w:p w14:paraId="090D0BF5" w14:textId="0461A698" w:rsidR="006208E3" w:rsidRPr="0063013F" w:rsidRDefault="006208E3" w:rsidP="006208E3">
            <w:pPr>
              <w:pStyle w:val="Tabletext"/>
              <w:rPr>
                <w:ins w:id="1855" w:author="3070" w:date="2020-07-02T10:50:00Z"/>
              </w:rPr>
            </w:pPr>
            <w:ins w:id="1856" w:author="LANDI Michele (C.C.)" w:date="2020-10-01T15:51:00Z">
              <w:r w:rsidRPr="0063013F">
                <w:t>DO NOT OVERTAKE</w:t>
              </w:r>
            </w:ins>
            <w:ins w:id="1857" w:author="3070" w:date="2020-07-02T10:50:00Z">
              <w:del w:id="1858" w:author="LANDI Michele (C.C.)" w:date="2020-10-01T15:51:00Z">
                <w:r w:rsidDel="006208E3">
                  <w:delText>DO NOT ENTER (area)</w:delText>
                </w:r>
              </w:del>
            </w:ins>
          </w:p>
        </w:tc>
        <w:tc>
          <w:tcPr>
            <w:tcW w:w="3125" w:type="pct"/>
            <w:tcPrChange w:id="1859" w:author="LANDI Michele (C.C.)" w:date="2020-10-01T15:54:00Z">
              <w:tcPr>
                <w:tcW w:w="3193" w:type="pct"/>
                <w:gridSpan w:val="2"/>
              </w:tcPr>
            </w:tcPrChange>
          </w:tcPr>
          <w:p w14:paraId="54907013" w14:textId="30FDE3A2" w:rsidR="006208E3" w:rsidRPr="002E7531" w:rsidRDefault="006208E3" w:rsidP="006A25EB">
            <w:pPr>
              <w:pStyle w:val="Tabletext"/>
              <w:rPr>
                <w:ins w:id="1860" w:author="3070" w:date="2020-07-02T10:50:00Z"/>
              </w:rPr>
            </w:pPr>
            <w:ins w:id="1861" w:author="LANDI Michele (C.C.)" w:date="2020-10-01T15:51:00Z">
              <w:r>
                <w:t>Instruct a ship not to overtake</w:t>
              </w:r>
            </w:ins>
            <w:ins w:id="1862" w:author="3070" w:date="2020-07-02T11:18:00Z">
              <w:del w:id="1863" w:author="LANDI Michele (C.C.)" w:date="2020-10-01T15:51:00Z">
                <w:r w:rsidDel="006208E3">
                  <w:rPr>
                    <w:lang w:eastAsia="ko-KR"/>
                  </w:rPr>
                  <w:delText xml:space="preserve">Advise, Request or </w:delText>
                </w:r>
              </w:del>
            </w:ins>
            <w:ins w:id="1864" w:author="3070" w:date="2020-07-02T11:19:00Z">
              <w:del w:id="1865" w:author="LANDI Michele (C.C.)" w:date="2020-10-01T15:51:00Z">
                <w:r w:rsidDel="006208E3">
                  <w:rPr>
                    <w:lang w:eastAsia="ko-KR"/>
                  </w:rPr>
                  <w:delText>I</w:delText>
                </w:r>
              </w:del>
            </w:ins>
            <w:ins w:id="1866" w:author="3070" w:date="2020-07-02T11:18:00Z">
              <w:del w:id="1867" w:author="LANDI Michele (C.C.)" w:date="2020-10-01T15:51:00Z">
                <w:r w:rsidDel="006208E3">
                  <w:rPr>
                    <w:lang w:eastAsia="ko-KR"/>
                  </w:rPr>
                  <w:delText>nstruction to d</w:delText>
                </w:r>
              </w:del>
            </w:ins>
            <w:ins w:id="1868" w:author="3070" w:date="2020-07-02T10:50:00Z">
              <w:del w:id="1869" w:author="LANDI Michele (C.C.)" w:date="2020-10-01T15:51:00Z">
                <w:r w:rsidDel="006208E3">
                  <w:rPr>
                    <w:rFonts w:hint="eastAsia"/>
                    <w:lang w:eastAsia="ko-KR"/>
                  </w:rPr>
                  <w:delText xml:space="preserve">o </w:delText>
                </w:r>
                <w:r w:rsidDel="006208E3">
                  <w:delText>not to enter into an area or zone.</w:delText>
                </w:r>
              </w:del>
            </w:ins>
          </w:p>
        </w:tc>
      </w:tr>
      <w:tr w:rsidR="006208E3" w:rsidRPr="00186DCE" w14:paraId="5F036413" w14:textId="77777777" w:rsidTr="00CA6FD0">
        <w:tblPrEx>
          <w:tblPrExChange w:id="1870" w:author="LANDI Michele (C.C.)" w:date="2020-10-01T15:54:00Z">
            <w:tblPrEx>
              <w:tblW w:w="5000" w:type="pct"/>
            </w:tblPrEx>
          </w:tblPrExChange>
        </w:tblPrEx>
        <w:trPr>
          <w:trHeight w:val="64"/>
          <w:ins w:id="1871" w:author="LANDI Michele (C.C.)" w:date="2020-10-01T15:52:00Z"/>
          <w:trPrChange w:id="1872" w:author="LANDI Michele (C.C.)" w:date="2020-10-01T15:54:00Z">
            <w:trPr>
              <w:trHeight w:val="64"/>
            </w:trPr>
          </w:trPrChange>
        </w:trPr>
        <w:tc>
          <w:tcPr>
            <w:tcW w:w="1875" w:type="pct"/>
            <w:tcBorders>
              <w:top w:val="single" w:sz="4" w:space="0" w:color="auto"/>
              <w:left w:val="single" w:sz="4" w:space="0" w:color="auto"/>
              <w:bottom w:val="single" w:sz="4" w:space="0" w:color="auto"/>
              <w:right w:val="single" w:sz="4" w:space="0" w:color="auto"/>
            </w:tcBorders>
            <w:shd w:val="clear" w:color="auto" w:fill="FFFFFF" w:themeFill="background1"/>
            <w:tcPrChange w:id="1873" w:author="LANDI Michele (C.C.)" w:date="2020-10-01T15:54:00Z">
              <w:tcPr>
                <w:tcW w:w="2500"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tcPrChange>
          </w:tcPr>
          <w:p w14:paraId="46419ACA" w14:textId="77777777" w:rsidR="006208E3" w:rsidRPr="006208E3" w:rsidRDefault="006208E3" w:rsidP="009C5F65">
            <w:pPr>
              <w:pStyle w:val="Tabletext"/>
              <w:rPr>
                <w:ins w:id="1874" w:author="LANDI Michele (C.C.)" w:date="2020-10-01T15:52:00Z"/>
              </w:rPr>
            </w:pPr>
            <w:ins w:id="1875" w:author="LANDI Michele (C.C.)" w:date="2020-10-01T15:52:00Z">
              <w:r w:rsidRPr="006208E3">
                <w:t>KEEP CLEAR OF</w:t>
              </w:r>
            </w:ins>
          </w:p>
        </w:tc>
        <w:tc>
          <w:tcPr>
            <w:tcW w:w="3125" w:type="pct"/>
            <w:tcBorders>
              <w:top w:val="single" w:sz="4" w:space="0" w:color="auto"/>
              <w:left w:val="single" w:sz="4" w:space="0" w:color="auto"/>
              <w:bottom w:val="single" w:sz="4" w:space="0" w:color="auto"/>
              <w:right w:val="single" w:sz="4" w:space="0" w:color="auto"/>
            </w:tcBorders>
            <w:shd w:val="clear" w:color="auto" w:fill="FFFFFF" w:themeFill="background1"/>
            <w:tcPrChange w:id="1876" w:author="LANDI Michele (C.C.)" w:date="2020-10-01T15:54:00Z">
              <w:tcPr>
                <w:tcW w:w="2500"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tcPrChange>
          </w:tcPr>
          <w:p w14:paraId="5DDC144B" w14:textId="77777777" w:rsidR="006208E3" w:rsidRPr="006208E3" w:rsidRDefault="006208E3" w:rsidP="009C5F65">
            <w:pPr>
              <w:pStyle w:val="Tabletext"/>
              <w:rPr>
                <w:ins w:id="1877" w:author="LANDI Michele (C.C.)" w:date="2020-10-01T15:52:00Z"/>
              </w:rPr>
            </w:pPr>
            <w:ins w:id="1878" w:author="LANDI Michele (C.C.)" w:date="2020-10-01T15:52:00Z">
              <w:r w:rsidRPr="006208E3">
                <w:t>Request to keep clear of an activity (eg diving operation)</w:t>
              </w:r>
            </w:ins>
          </w:p>
        </w:tc>
      </w:tr>
      <w:tr w:rsidR="006208E3" w14:paraId="0EDE4222" w14:textId="77777777" w:rsidTr="00CA6FD0">
        <w:tblPrEx>
          <w:tblPrExChange w:id="1879" w:author="LANDI Michele (C.C.)" w:date="2020-10-01T15:54:00Z">
            <w:tblPrEx>
              <w:tblW w:w="5000" w:type="pct"/>
            </w:tblPrEx>
          </w:tblPrExChange>
        </w:tblPrEx>
        <w:trPr>
          <w:trHeight w:val="64"/>
          <w:ins w:id="1880" w:author="LANDI Michele (C.C.)" w:date="2020-10-01T15:52:00Z"/>
          <w:trPrChange w:id="1881" w:author="LANDI Michele (C.C.)" w:date="2020-10-01T15:54:00Z">
            <w:trPr>
              <w:trHeight w:val="64"/>
            </w:trPr>
          </w:trPrChange>
        </w:trPr>
        <w:tc>
          <w:tcPr>
            <w:tcW w:w="1875" w:type="pct"/>
            <w:tcBorders>
              <w:top w:val="single" w:sz="4" w:space="0" w:color="auto"/>
              <w:left w:val="single" w:sz="4" w:space="0" w:color="auto"/>
              <w:bottom w:val="single" w:sz="4" w:space="0" w:color="auto"/>
              <w:right w:val="single" w:sz="4" w:space="0" w:color="auto"/>
            </w:tcBorders>
            <w:shd w:val="clear" w:color="auto" w:fill="FFFFFF" w:themeFill="background1"/>
            <w:tcPrChange w:id="1882" w:author="LANDI Michele (C.C.)" w:date="2020-10-01T15:54:00Z">
              <w:tcPr>
                <w:tcW w:w="2500"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tcPrChange>
          </w:tcPr>
          <w:p w14:paraId="770F9745" w14:textId="77777777" w:rsidR="006208E3" w:rsidRDefault="006208E3" w:rsidP="009C5F65">
            <w:pPr>
              <w:pStyle w:val="Tabletext"/>
              <w:rPr>
                <w:ins w:id="1883" w:author="LANDI Michele (C.C.)" w:date="2020-10-01T15:52:00Z"/>
              </w:rPr>
            </w:pPr>
            <w:ins w:id="1884" w:author="LANDI Michele (C.C.)" w:date="2020-10-01T15:52:00Z">
              <w:r>
                <w:t>KEEP A SAFE DISTANCE</w:t>
              </w:r>
              <w:r>
                <w:rPr>
                  <w:rFonts w:hint="eastAsia"/>
                </w:rPr>
                <w:t xml:space="preserve"> </w:t>
              </w:r>
              <w:r>
                <w:t>OF (XX miles/cables/meters) [FROM]</w:t>
              </w:r>
            </w:ins>
          </w:p>
        </w:tc>
        <w:tc>
          <w:tcPr>
            <w:tcW w:w="3125" w:type="pct"/>
            <w:tcBorders>
              <w:top w:val="single" w:sz="4" w:space="0" w:color="auto"/>
              <w:left w:val="single" w:sz="4" w:space="0" w:color="auto"/>
              <w:bottom w:val="single" w:sz="4" w:space="0" w:color="auto"/>
              <w:right w:val="single" w:sz="4" w:space="0" w:color="auto"/>
            </w:tcBorders>
            <w:shd w:val="clear" w:color="auto" w:fill="FFFFFF" w:themeFill="background1"/>
            <w:tcPrChange w:id="1885" w:author="LANDI Michele (C.C.)" w:date="2020-10-01T15:54:00Z">
              <w:tcPr>
                <w:tcW w:w="2500"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tcPrChange>
          </w:tcPr>
          <w:p w14:paraId="2C2B295B" w14:textId="77777777" w:rsidR="006208E3" w:rsidRDefault="006208E3" w:rsidP="009C5F65">
            <w:pPr>
              <w:pStyle w:val="Tabletext"/>
              <w:rPr>
                <w:ins w:id="1886" w:author="LANDI Michele (C.C.)" w:date="2020-10-01T15:52:00Z"/>
              </w:rPr>
            </w:pPr>
            <w:ins w:id="1887" w:author="LANDI Michele (C.C.)" w:date="2020-10-01T15:52:00Z">
              <w:r>
                <w:t>Request for the ship to maintain a specified minimum safe distance of (state unit) [from an area or an object]</w:t>
              </w:r>
            </w:ins>
          </w:p>
        </w:tc>
      </w:tr>
      <w:tr w:rsidR="006208E3" w14:paraId="06B53B95" w14:textId="77777777" w:rsidTr="00CA6FD0">
        <w:tblPrEx>
          <w:tblPrExChange w:id="1888" w:author="LANDI Michele (C.C.)" w:date="2020-10-01T15:54:00Z">
            <w:tblPrEx>
              <w:tblW w:w="5000" w:type="pct"/>
            </w:tblPrEx>
          </w:tblPrExChange>
        </w:tblPrEx>
        <w:trPr>
          <w:trHeight w:val="64"/>
          <w:ins w:id="1889" w:author="LANDI Michele (C.C.)" w:date="2020-10-01T15:52:00Z"/>
          <w:trPrChange w:id="1890" w:author="LANDI Michele (C.C.)" w:date="2020-10-01T15:54:00Z">
            <w:trPr>
              <w:trHeight w:val="64"/>
            </w:trPr>
          </w:trPrChange>
        </w:trPr>
        <w:tc>
          <w:tcPr>
            <w:tcW w:w="1875" w:type="pct"/>
            <w:tcBorders>
              <w:top w:val="single" w:sz="4" w:space="0" w:color="auto"/>
              <w:left w:val="single" w:sz="4" w:space="0" w:color="auto"/>
              <w:bottom w:val="single" w:sz="4" w:space="0" w:color="auto"/>
              <w:right w:val="single" w:sz="4" w:space="0" w:color="auto"/>
            </w:tcBorders>
            <w:shd w:val="clear" w:color="auto" w:fill="FFFFFF" w:themeFill="background1"/>
            <w:tcPrChange w:id="1891" w:author="LANDI Michele (C.C.)" w:date="2020-10-01T15:54:00Z">
              <w:tcPr>
                <w:tcW w:w="2500"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tcPrChange>
          </w:tcPr>
          <w:p w14:paraId="294F5992" w14:textId="77777777" w:rsidR="006208E3" w:rsidRPr="00F35EFB" w:rsidRDefault="006208E3" w:rsidP="009C5F65">
            <w:pPr>
              <w:pStyle w:val="Tabletext"/>
              <w:rPr>
                <w:ins w:id="1892" w:author="LANDI Michele (C.C.)" w:date="2020-10-01T15:52:00Z"/>
              </w:rPr>
            </w:pPr>
            <w:ins w:id="1893" w:author="LANDI Michele (C.C.)" w:date="2020-10-01T15:52:00Z">
              <w:r w:rsidRPr="00186DCE">
                <w:t>LEAVE (details)</w:t>
              </w:r>
            </w:ins>
          </w:p>
        </w:tc>
        <w:tc>
          <w:tcPr>
            <w:tcW w:w="3125" w:type="pct"/>
            <w:tcBorders>
              <w:top w:val="single" w:sz="4" w:space="0" w:color="auto"/>
              <w:left w:val="single" w:sz="4" w:space="0" w:color="auto"/>
              <w:bottom w:val="single" w:sz="4" w:space="0" w:color="auto"/>
              <w:right w:val="single" w:sz="4" w:space="0" w:color="auto"/>
            </w:tcBorders>
            <w:shd w:val="clear" w:color="auto" w:fill="FFFFFF" w:themeFill="background1"/>
            <w:tcPrChange w:id="1894" w:author="LANDI Michele (C.C.)" w:date="2020-10-01T15:54:00Z">
              <w:tcPr>
                <w:tcW w:w="2500"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tcPrChange>
          </w:tcPr>
          <w:p w14:paraId="642BFDD2" w14:textId="665A6BFD" w:rsidR="006208E3" w:rsidRDefault="006208E3" w:rsidP="006A25EB">
            <w:pPr>
              <w:pStyle w:val="Tabletext"/>
              <w:rPr>
                <w:ins w:id="1895" w:author="LANDI Michele (C.C.)" w:date="2020-10-01T15:52:00Z"/>
              </w:rPr>
            </w:pPr>
            <w:ins w:id="1896" w:author="LANDI Michele (C.C.)" w:date="2020-10-01T15:52:00Z">
              <w:r w:rsidRPr="00186DCE">
                <w:t>Instruct a ship to leave an area (eg fairway/recommended route/track)</w:t>
              </w:r>
            </w:ins>
          </w:p>
        </w:tc>
      </w:tr>
      <w:tr w:rsidR="006208E3" w14:paraId="036ABB84" w14:textId="77777777" w:rsidTr="00CA6FD0">
        <w:tblPrEx>
          <w:tblPrExChange w:id="1897" w:author="LANDI Michele (C.C.)" w:date="2020-10-01T15:54:00Z">
            <w:tblPrEx>
              <w:tblW w:w="5000" w:type="pct"/>
            </w:tblPrEx>
          </w:tblPrExChange>
        </w:tblPrEx>
        <w:trPr>
          <w:trHeight w:val="64"/>
          <w:trPrChange w:id="1898" w:author="LANDI Michele (C.C.)" w:date="2020-10-01T15:54:00Z">
            <w:trPr>
              <w:trHeight w:val="64"/>
            </w:trPr>
          </w:trPrChange>
        </w:trPr>
        <w:tc>
          <w:tcPr>
            <w:tcW w:w="1875" w:type="pct"/>
            <w:tcPrChange w:id="1899" w:author="LANDI Michele (C.C.)" w:date="2020-10-01T15:54:00Z">
              <w:tcPr>
                <w:tcW w:w="2500" w:type="pct"/>
                <w:gridSpan w:val="3"/>
              </w:tcPr>
            </w:tcPrChange>
          </w:tcPr>
          <w:p w14:paraId="05DC8067" w14:textId="77777777" w:rsidR="006208E3" w:rsidRPr="0063013F" w:rsidRDefault="006208E3" w:rsidP="009C5F65">
            <w:pPr>
              <w:pStyle w:val="Tabletext"/>
              <w:rPr>
                <w:moveTo w:id="1900" w:author="LANDI Michele (C.C.)" w:date="2020-10-01T15:52:00Z"/>
              </w:rPr>
            </w:pPr>
            <w:moveToRangeStart w:id="1901" w:author="LANDI Michele (C.C.)" w:date="2020-10-01T15:52:00Z" w:name="move52459954"/>
            <w:moveTo w:id="1902" w:author="LANDI Michele (C.C.)" w:date="2020-10-01T15:52:00Z">
              <w:r w:rsidRPr="0063013F">
                <w:t>MAINTAIN ETA TO (location)</w:t>
              </w:r>
            </w:moveTo>
          </w:p>
        </w:tc>
        <w:tc>
          <w:tcPr>
            <w:tcW w:w="3125" w:type="pct"/>
            <w:tcPrChange w:id="1903" w:author="LANDI Michele (C.C.)" w:date="2020-10-01T15:54:00Z">
              <w:tcPr>
                <w:tcW w:w="2500" w:type="pct"/>
                <w:gridSpan w:val="2"/>
              </w:tcPr>
            </w:tcPrChange>
          </w:tcPr>
          <w:p w14:paraId="77369122" w14:textId="02684798" w:rsidR="006208E3" w:rsidRPr="002E7531" w:rsidRDefault="006208E3" w:rsidP="006A25EB">
            <w:pPr>
              <w:pStyle w:val="Tabletext"/>
              <w:rPr>
                <w:moveTo w:id="1904" w:author="LANDI Michele (C.C.)" w:date="2020-10-01T15:52:00Z"/>
              </w:rPr>
            </w:pPr>
            <w:moveTo w:id="1905" w:author="LANDI Michele (C.C.)" w:date="2020-10-01T15:52:00Z">
              <w:r>
                <w:rPr>
                  <w:lang w:eastAsia="ko-KR"/>
                </w:rPr>
                <w:t>Advise, Request or Instruct</w:t>
              </w:r>
              <w:del w:id="1906" w:author="LANDI Michele (C.C.)" w:date="2020-10-05T11:16:00Z">
                <w:r w:rsidDel="00DF0695">
                  <w:rPr>
                    <w:lang w:eastAsia="ko-KR"/>
                  </w:rPr>
                  <w:delText>ion</w:delText>
                </w:r>
              </w:del>
              <w:r>
                <w:rPr>
                  <w:lang w:eastAsia="ko-KR"/>
                </w:rPr>
                <w:t xml:space="preserve"> to </w:t>
              </w:r>
              <w:r>
                <w:t>maintain a specified estimated time of arrival to a location (eg pilot boarding ground)</w:t>
              </w:r>
            </w:moveTo>
          </w:p>
        </w:tc>
      </w:tr>
      <w:moveToRangeEnd w:id="1901"/>
      <w:tr w:rsidR="006208E3" w14:paraId="4AC047B3" w14:textId="77777777" w:rsidTr="00CA6FD0">
        <w:tblPrEx>
          <w:tblPrExChange w:id="1907" w:author="LANDI Michele (C.C.)" w:date="2020-10-01T15:54:00Z">
            <w:tblPrEx>
              <w:tblW w:w="5000" w:type="pct"/>
            </w:tblPrEx>
          </w:tblPrExChange>
        </w:tblPrEx>
        <w:trPr>
          <w:trHeight w:val="64"/>
          <w:ins w:id="1908" w:author="LANDI Michele (C.C.)" w:date="2020-10-01T15:52:00Z"/>
          <w:trPrChange w:id="1909" w:author="LANDI Michele (C.C.)" w:date="2020-10-01T15:54:00Z">
            <w:trPr>
              <w:trHeight w:val="64"/>
            </w:trPr>
          </w:trPrChange>
        </w:trPr>
        <w:tc>
          <w:tcPr>
            <w:tcW w:w="1875" w:type="pct"/>
            <w:tcBorders>
              <w:top w:val="single" w:sz="4" w:space="0" w:color="auto"/>
              <w:left w:val="single" w:sz="4" w:space="0" w:color="auto"/>
              <w:bottom w:val="single" w:sz="4" w:space="0" w:color="auto"/>
              <w:right w:val="single" w:sz="4" w:space="0" w:color="auto"/>
            </w:tcBorders>
            <w:shd w:val="clear" w:color="auto" w:fill="FFFFFF" w:themeFill="background1"/>
            <w:tcPrChange w:id="1910" w:author="LANDI Michele (C.C.)" w:date="2020-10-01T15:54:00Z">
              <w:tcPr>
                <w:tcW w:w="2500"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tcPrChange>
          </w:tcPr>
          <w:p w14:paraId="27E7D32F" w14:textId="77777777" w:rsidR="006208E3" w:rsidRPr="0063013F" w:rsidRDefault="006208E3" w:rsidP="009C5F65">
            <w:pPr>
              <w:pStyle w:val="Tabletext"/>
              <w:rPr>
                <w:ins w:id="1911" w:author="LANDI Michele (C.C.)" w:date="2020-10-01T15:52:00Z"/>
              </w:rPr>
            </w:pPr>
            <w:ins w:id="1912" w:author="LANDI Michele (C.C.)" w:date="2020-10-01T15:52:00Z">
              <w:r w:rsidRPr="0063013F">
                <w:t>NAVIGATE WITH CAUTION</w:t>
              </w:r>
            </w:ins>
          </w:p>
        </w:tc>
        <w:tc>
          <w:tcPr>
            <w:tcW w:w="3125" w:type="pct"/>
            <w:tcBorders>
              <w:top w:val="single" w:sz="4" w:space="0" w:color="auto"/>
              <w:left w:val="single" w:sz="4" w:space="0" w:color="auto"/>
              <w:bottom w:val="single" w:sz="4" w:space="0" w:color="auto"/>
              <w:right w:val="single" w:sz="4" w:space="0" w:color="auto"/>
            </w:tcBorders>
            <w:shd w:val="clear" w:color="auto" w:fill="FFFFFF" w:themeFill="background1"/>
            <w:tcPrChange w:id="1913" w:author="LANDI Michele (C.C.)" w:date="2020-10-01T15:54:00Z">
              <w:tcPr>
                <w:tcW w:w="2500"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tcPrChange>
          </w:tcPr>
          <w:p w14:paraId="039D75E3" w14:textId="77777777" w:rsidR="006208E3" w:rsidRDefault="006208E3" w:rsidP="009C5F65">
            <w:pPr>
              <w:pStyle w:val="Tabletext"/>
              <w:rPr>
                <w:ins w:id="1914" w:author="LANDI Michele (C.C.)" w:date="2020-10-01T15:52:00Z"/>
              </w:rPr>
            </w:pPr>
            <w:ins w:id="1915" w:author="LANDI Michele (C.C.)" w:date="2020-10-01T15:52:00Z">
              <w:r>
                <w:t>Request for the ship to navigate or proceed with caution</w:t>
              </w:r>
            </w:ins>
          </w:p>
        </w:tc>
      </w:tr>
      <w:tr w:rsidR="006208E3" w:rsidRPr="00A633FF" w14:paraId="6CB4CB9F" w14:textId="77777777" w:rsidTr="00CA6FD0">
        <w:tblPrEx>
          <w:tblPrExChange w:id="1916" w:author="LANDI Michele (C.C.)" w:date="2020-10-01T15:54:00Z">
            <w:tblPrEx>
              <w:tblW w:w="5000" w:type="pct"/>
            </w:tblPrEx>
          </w:tblPrExChange>
        </w:tblPrEx>
        <w:trPr>
          <w:trHeight w:val="64"/>
          <w:ins w:id="1917" w:author="LANDI Michele (C.C.)" w:date="2020-10-01T15:52:00Z"/>
          <w:trPrChange w:id="1918" w:author="LANDI Michele (C.C.)" w:date="2020-10-01T15:54:00Z">
            <w:trPr>
              <w:trHeight w:val="64"/>
            </w:trPr>
          </w:trPrChange>
        </w:trPr>
        <w:tc>
          <w:tcPr>
            <w:tcW w:w="1875" w:type="pct"/>
            <w:tcBorders>
              <w:top w:val="single" w:sz="4" w:space="0" w:color="auto"/>
              <w:left w:val="single" w:sz="4" w:space="0" w:color="auto"/>
              <w:bottom w:val="single" w:sz="4" w:space="0" w:color="auto"/>
              <w:right w:val="single" w:sz="4" w:space="0" w:color="auto"/>
            </w:tcBorders>
            <w:shd w:val="clear" w:color="auto" w:fill="FFFFFF" w:themeFill="background1"/>
            <w:tcPrChange w:id="1919" w:author="LANDI Michele (C.C.)" w:date="2020-10-01T15:54:00Z">
              <w:tcPr>
                <w:tcW w:w="2500"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tcPrChange>
          </w:tcPr>
          <w:p w14:paraId="02D76185" w14:textId="77777777" w:rsidR="006208E3" w:rsidRPr="006208E3" w:rsidRDefault="006208E3" w:rsidP="009C5F65">
            <w:pPr>
              <w:pStyle w:val="Tabletext"/>
              <w:rPr>
                <w:ins w:id="1920" w:author="LANDI Michele (C.C.)" w:date="2020-10-01T15:52:00Z"/>
              </w:rPr>
            </w:pPr>
            <w:ins w:id="1921" w:author="LANDI Michele (C.C.)" w:date="2020-10-01T15:52:00Z">
              <w:r w:rsidRPr="0063013F">
                <w:t>PASS (details)</w:t>
              </w:r>
            </w:ins>
          </w:p>
        </w:tc>
        <w:tc>
          <w:tcPr>
            <w:tcW w:w="3125" w:type="pct"/>
            <w:tcBorders>
              <w:top w:val="single" w:sz="4" w:space="0" w:color="auto"/>
              <w:left w:val="single" w:sz="4" w:space="0" w:color="auto"/>
              <w:bottom w:val="single" w:sz="4" w:space="0" w:color="auto"/>
              <w:right w:val="single" w:sz="4" w:space="0" w:color="auto"/>
            </w:tcBorders>
            <w:shd w:val="clear" w:color="auto" w:fill="FFFFFF" w:themeFill="background1"/>
            <w:tcPrChange w:id="1922" w:author="LANDI Michele (C.C.)" w:date="2020-10-01T15:54:00Z">
              <w:tcPr>
                <w:tcW w:w="2500"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tcPrChange>
          </w:tcPr>
          <w:p w14:paraId="1BC4EC95" w14:textId="77777777" w:rsidR="006208E3" w:rsidRPr="006208E3" w:rsidRDefault="006208E3" w:rsidP="009C5F65">
            <w:pPr>
              <w:pStyle w:val="Tabletext"/>
              <w:rPr>
                <w:ins w:id="1923" w:author="LANDI Michele (C.C.)" w:date="2020-10-01T15:52:00Z"/>
              </w:rPr>
            </w:pPr>
            <w:ins w:id="1924" w:author="LANDI Michele (C.C.)" w:date="2020-10-01T15:52:00Z">
              <w:r>
                <w:t xml:space="preserve">Request for the ship to pass to a relative direction or area (eg </w:t>
              </w:r>
              <w:r w:rsidRPr="0063013F">
                <w:t>NW of location</w:t>
              </w:r>
              <w:r>
                <w:t>)</w:t>
              </w:r>
            </w:ins>
          </w:p>
        </w:tc>
      </w:tr>
      <w:tr w:rsidR="006208E3" w14:paraId="4A9DA7D5" w14:textId="77777777" w:rsidTr="00CA6FD0">
        <w:tblPrEx>
          <w:tblPrExChange w:id="1925" w:author="LANDI Michele (C.C.)" w:date="2020-10-01T15:54:00Z">
            <w:tblPrEx>
              <w:tblW w:w="5000" w:type="pct"/>
            </w:tblPrEx>
          </w:tblPrExChange>
        </w:tblPrEx>
        <w:trPr>
          <w:trHeight w:val="64"/>
          <w:ins w:id="1926" w:author="LANDI Michele (C.C.)" w:date="2020-10-01T15:52:00Z"/>
          <w:trPrChange w:id="1927" w:author="LANDI Michele (C.C.)" w:date="2020-10-01T15:54:00Z">
            <w:trPr>
              <w:trHeight w:val="64"/>
            </w:trPr>
          </w:trPrChange>
        </w:trPr>
        <w:tc>
          <w:tcPr>
            <w:tcW w:w="1875" w:type="pct"/>
            <w:tcPrChange w:id="1928" w:author="LANDI Michele (C.C.)" w:date="2020-10-01T15:54:00Z">
              <w:tcPr>
                <w:tcW w:w="2500" w:type="pct"/>
                <w:gridSpan w:val="3"/>
              </w:tcPr>
            </w:tcPrChange>
          </w:tcPr>
          <w:p w14:paraId="6EF48C25" w14:textId="77777777" w:rsidR="006208E3" w:rsidRPr="0063013F" w:rsidRDefault="006208E3" w:rsidP="009C5F65">
            <w:pPr>
              <w:pStyle w:val="Tabletext"/>
              <w:rPr>
                <w:ins w:id="1929" w:author="LANDI Michele (C.C.)" w:date="2020-10-01T15:52:00Z"/>
              </w:rPr>
            </w:pPr>
            <w:ins w:id="1930" w:author="LANDI Michele (C.C.)" w:date="2020-10-01T15:52:00Z">
              <w:r w:rsidRPr="0063013F">
                <w:t>PERMISSION TO ENTER (details)</w:t>
              </w:r>
            </w:ins>
          </w:p>
        </w:tc>
        <w:tc>
          <w:tcPr>
            <w:tcW w:w="3125" w:type="pct"/>
            <w:tcPrChange w:id="1931" w:author="LANDI Michele (C.C.)" w:date="2020-10-01T15:54:00Z">
              <w:tcPr>
                <w:tcW w:w="2500" w:type="pct"/>
                <w:gridSpan w:val="2"/>
              </w:tcPr>
            </w:tcPrChange>
          </w:tcPr>
          <w:p w14:paraId="36B14B2C" w14:textId="77777777" w:rsidR="006208E3" w:rsidRPr="002E7531" w:rsidRDefault="006208E3" w:rsidP="009C5F65">
            <w:pPr>
              <w:pStyle w:val="Tabletext"/>
              <w:rPr>
                <w:ins w:id="1932" w:author="LANDI Michele (C.C.)" w:date="2020-10-01T15:52:00Z"/>
              </w:rPr>
            </w:pPr>
            <w:ins w:id="1933" w:author="LANDI Michele (C.C.)" w:date="2020-10-01T15:52:00Z">
              <w:r>
                <w:t xml:space="preserve">Permission provided to enter an area such as </w:t>
              </w:r>
              <w:r w:rsidRPr="0063013F">
                <w:t>VTS area</w:t>
              </w:r>
              <w:r>
                <w:t>, fairway</w:t>
              </w:r>
            </w:ins>
          </w:p>
        </w:tc>
      </w:tr>
      <w:tr w:rsidR="006208E3" w14:paraId="1389EF64" w14:textId="77777777" w:rsidTr="00CA6FD0">
        <w:tblPrEx>
          <w:tblPrExChange w:id="1934" w:author="LANDI Michele (C.C.)" w:date="2020-10-01T15:54:00Z">
            <w:tblPrEx>
              <w:tblW w:w="5000" w:type="pct"/>
            </w:tblPrEx>
          </w:tblPrExChange>
        </w:tblPrEx>
        <w:trPr>
          <w:trHeight w:val="64"/>
          <w:ins w:id="1935" w:author="LANDI Michele (C.C.)" w:date="2020-10-01T15:52:00Z"/>
          <w:trPrChange w:id="1936" w:author="LANDI Michele (C.C.)" w:date="2020-10-01T15:54:00Z">
            <w:trPr>
              <w:trHeight w:val="64"/>
            </w:trPr>
          </w:trPrChange>
        </w:trPr>
        <w:tc>
          <w:tcPr>
            <w:tcW w:w="1875" w:type="pct"/>
            <w:tcPrChange w:id="1937" w:author="LANDI Michele (C.C.)" w:date="2020-10-01T15:54:00Z">
              <w:tcPr>
                <w:tcW w:w="2500" w:type="pct"/>
                <w:gridSpan w:val="3"/>
              </w:tcPr>
            </w:tcPrChange>
          </w:tcPr>
          <w:p w14:paraId="1D3C6FD9" w14:textId="77777777" w:rsidR="006208E3" w:rsidRPr="0063013F" w:rsidRDefault="006208E3" w:rsidP="009C5F65">
            <w:pPr>
              <w:pStyle w:val="Tabletext"/>
              <w:rPr>
                <w:ins w:id="1938" w:author="LANDI Michele (C.C.)" w:date="2020-10-01T15:52:00Z"/>
              </w:rPr>
            </w:pPr>
            <w:ins w:id="1939" w:author="LANDI Michele (C.C.)" w:date="2020-10-01T15:52:00Z">
              <w:r w:rsidRPr="0063013F">
                <w:t>PERMISSION TO CROSS (details)</w:t>
              </w:r>
            </w:ins>
          </w:p>
        </w:tc>
        <w:tc>
          <w:tcPr>
            <w:tcW w:w="3125" w:type="pct"/>
            <w:tcPrChange w:id="1940" w:author="LANDI Michele (C.C.)" w:date="2020-10-01T15:54:00Z">
              <w:tcPr>
                <w:tcW w:w="2500" w:type="pct"/>
                <w:gridSpan w:val="2"/>
              </w:tcPr>
            </w:tcPrChange>
          </w:tcPr>
          <w:p w14:paraId="329B86AA" w14:textId="77777777" w:rsidR="006208E3" w:rsidRPr="002E7531" w:rsidRDefault="006208E3" w:rsidP="009C5F65">
            <w:pPr>
              <w:pStyle w:val="Tabletext"/>
              <w:rPr>
                <w:ins w:id="1941" w:author="LANDI Michele (C.C.)" w:date="2020-10-01T15:52:00Z"/>
              </w:rPr>
            </w:pPr>
            <w:ins w:id="1942" w:author="LANDI Michele (C.C.)" w:date="2020-10-01T15:52:00Z">
              <w:r>
                <w:t xml:space="preserve">Permission provided to cross into an area or line. </w:t>
              </w:r>
            </w:ins>
          </w:p>
        </w:tc>
      </w:tr>
      <w:tr w:rsidR="006208E3" w14:paraId="64C9AA50" w14:textId="77777777" w:rsidTr="00CA6FD0">
        <w:tblPrEx>
          <w:tblPrExChange w:id="1943" w:author="LANDI Michele (C.C.)" w:date="2020-10-01T15:54:00Z">
            <w:tblPrEx>
              <w:tblW w:w="5000" w:type="pct"/>
            </w:tblPrEx>
          </w:tblPrExChange>
        </w:tblPrEx>
        <w:trPr>
          <w:trHeight w:val="64"/>
          <w:ins w:id="1944" w:author="LANDI Michele (C.C.)" w:date="2020-10-01T15:52:00Z"/>
          <w:trPrChange w:id="1945" w:author="LANDI Michele (C.C.)" w:date="2020-10-01T15:54:00Z">
            <w:trPr>
              <w:trHeight w:val="64"/>
            </w:trPr>
          </w:trPrChange>
        </w:trPr>
        <w:tc>
          <w:tcPr>
            <w:tcW w:w="1875" w:type="pct"/>
            <w:tcPrChange w:id="1946" w:author="LANDI Michele (C.C.)" w:date="2020-10-01T15:54:00Z">
              <w:tcPr>
                <w:tcW w:w="2500" w:type="pct"/>
                <w:gridSpan w:val="3"/>
              </w:tcPr>
            </w:tcPrChange>
          </w:tcPr>
          <w:p w14:paraId="2DB19BAE" w14:textId="77777777" w:rsidR="006208E3" w:rsidRPr="002D2ECD" w:rsidRDefault="006208E3" w:rsidP="009C5F65">
            <w:pPr>
              <w:pStyle w:val="Tabletext"/>
              <w:rPr>
                <w:ins w:id="1947" w:author="LANDI Michele (C.C.)" w:date="2020-10-01T15:52:00Z"/>
                <w:highlight w:val="yellow"/>
              </w:rPr>
            </w:pPr>
            <w:ins w:id="1948" w:author="LANDI Michele (C.C.)" w:date="2020-10-01T15:52:00Z">
              <w:r w:rsidRPr="002D2ECD">
                <w:rPr>
                  <w:highlight w:val="yellow"/>
                </w:rPr>
                <w:t>PERMISSION TO MOVE IN (area)</w:t>
              </w:r>
            </w:ins>
          </w:p>
        </w:tc>
        <w:tc>
          <w:tcPr>
            <w:tcW w:w="3125" w:type="pct"/>
            <w:tcPrChange w:id="1949" w:author="LANDI Michele (C.C.)" w:date="2020-10-01T15:54:00Z">
              <w:tcPr>
                <w:tcW w:w="2500" w:type="pct"/>
                <w:gridSpan w:val="2"/>
              </w:tcPr>
            </w:tcPrChange>
          </w:tcPr>
          <w:p w14:paraId="11AE3F93" w14:textId="77777777" w:rsidR="006208E3" w:rsidRPr="002D2ECD" w:rsidRDefault="006208E3" w:rsidP="009C5F65">
            <w:pPr>
              <w:pStyle w:val="Tabletext"/>
              <w:rPr>
                <w:ins w:id="1950" w:author="LANDI Michele (C.C.)" w:date="2020-10-01T15:52:00Z"/>
                <w:highlight w:val="yellow"/>
              </w:rPr>
            </w:pPr>
            <w:ins w:id="1951" w:author="LANDI Michele (C.C.)" w:date="2020-10-01T15:52:00Z">
              <w:r w:rsidRPr="002D2ECD">
                <w:rPr>
                  <w:highlight w:val="yellow"/>
                </w:rPr>
                <w:t>Permission provided to move within an area (eg fairway channel)</w:t>
              </w:r>
            </w:ins>
          </w:p>
        </w:tc>
      </w:tr>
      <w:tr w:rsidR="006208E3" w14:paraId="71407311" w14:textId="77777777" w:rsidTr="00CA6FD0">
        <w:tblPrEx>
          <w:tblPrExChange w:id="1952" w:author="LANDI Michele (C.C.)" w:date="2020-10-01T15:54:00Z">
            <w:tblPrEx>
              <w:tblW w:w="5000" w:type="pct"/>
            </w:tblPrEx>
          </w:tblPrExChange>
        </w:tblPrEx>
        <w:trPr>
          <w:trHeight w:val="64"/>
          <w:trPrChange w:id="1953" w:author="LANDI Michele (C.C.)" w:date="2020-10-01T15:54:00Z">
            <w:trPr>
              <w:trHeight w:val="64"/>
            </w:trPr>
          </w:trPrChange>
        </w:trPr>
        <w:tc>
          <w:tcPr>
            <w:tcW w:w="1875" w:type="pct"/>
            <w:tcBorders>
              <w:top w:val="single" w:sz="4" w:space="0" w:color="auto"/>
              <w:left w:val="single" w:sz="4" w:space="0" w:color="auto"/>
              <w:bottom w:val="single" w:sz="4" w:space="0" w:color="auto"/>
              <w:right w:val="single" w:sz="4" w:space="0" w:color="auto"/>
            </w:tcBorders>
            <w:tcPrChange w:id="1954" w:author="LANDI Michele (C.C.)" w:date="2020-10-01T15:54:00Z">
              <w:tcPr>
                <w:tcW w:w="2500" w:type="pct"/>
                <w:gridSpan w:val="3"/>
                <w:tcBorders>
                  <w:top w:val="single" w:sz="4" w:space="0" w:color="auto"/>
                  <w:left w:val="single" w:sz="4" w:space="0" w:color="auto"/>
                  <w:bottom w:val="single" w:sz="4" w:space="0" w:color="auto"/>
                  <w:right w:val="single" w:sz="4" w:space="0" w:color="auto"/>
                </w:tcBorders>
              </w:tcPr>
            </w:tcPrChange>
          </w:tcPr>
          <w:p w14:paraId="2102D18E" w14:textId="77777777" w:rsidR="006208E3" w:rsidRPr="0063013F" w:rsidRDefault="006208E3" w:rsidP="009C5F65">
            <w:pPr>
              <w:pStyle w:val="Tabletext"/>
              <w:rPr>
                <w:moveTo w:id="1955" w:author="LANDI Michele (C.C.)" w:date="2020-10-01T15:53:00Z"/>
              </w:rPr>
            </w:pPr>
            <w:moveToRangeStart w:id="1956" w:author="LANDI Michele (C.C.)" w:date="2020-10-01T15:53:00Z" w:name="move52459854"/>
            <w:moveTo w:id="1957" w:author="LANDI Michele (C.C.)" w:date="2020-10-01T15:53:00Z">
              <w:r w:rsidRPr="0063013F">
                <w:t>PROCEED TO (position</w:t>
              </w:r>
              <w:r>
                <w:t xml:space="preserve"> / area</w:t>
              </w:r>
              <w:r w:rsidRPr="0063013F">
                <w:t>)</w:t>
              </w:r>
              <w:r>
                <w:t xml:space="preserve"> [AT (time)]*</w:t>
              </w:r>
            </w:moveTo>
          </w:p>
        </w:tc>
        <w:tc>
          <w:tcPr>
            <w:tcW w:w="3125" w:type="pct"/>
            <w:tcBorders>
              <w:top w:val="single" w:sz="4" w:space="0" w:color="auto"/>
              <w:left w:val="single" w:sz="4" w:space="0" w:color="auto"/>
              <w:bottom w:val="single" w:sz="4" w:space="0" w:color="auto"/>
              <w:right w:val="single" w:sz="4" w:space="0" w:color="auto"/>
            </w:tcBorders>
            <w:tcPrChange w:id="1958" w:author="LANDI Michele (C.C.)" w:date="2020-10-01T15:54:00Z">
              <w:tcPr>
                <w:tcW w:w="2500" w:type="pct"/>
                <w:gridSpan w:val="2"/>
                <w:tcBorders>
                  <w:top w:val="single" w:sz="4" w:space="0" w:color="auto"/>
                  <w:left w:val="single" w:sz="4" w:space="0" w:color="auto"/>
                  <w:bottom w:val="single" w:sz="4" w:space="0" w:color="auto"/>
                  <w:right w:val="single" w:sz="4" w:space="0" w:color="auto"/>
                </w:tcBorders>
              </w:tcPr>
            </w:tcPrChange>
          </w:tcPr>
          <w:p w14:paraId="042DEF42" w14:textId="77777777" w:rsidR="006208E3" w:rsidRPr="0063013F" w:rsidRDefault="006208E3" w:rsidP="009C5F65">
            <w:pPr>
              <w:pStyle w:val="Tabletext"/>
              <w:rPr>
                <w:moveTo w:id="1959" w:author="LANDI Michele (C.C.)" w:date="2020-10-01T15:53:00Z"/>
              </w:rPr>
            </w:pPr>
            <w:moveTo w:id="1960" w:author="LANDI Michele (C.C.)" w:date="2020-10-01T15:53:00Z">
              <w:r>
                <w:t>P</w:t>
              </w:r>
              <w:r w:rsidRPr="0063013F">
                <w:t>roceed from the present position to the specified position</w:t>
              </w:r>
              <w:r>
                <w:t xml:space="preserve"> [at a specified time]</w:t>
              </w:r>
            </w:moveTo>
          </w:p>
        </w:tc>
      </w:tr>
      <w:tr w:rsidR="006208E3" w14:paraId="1055BCF0" w14:textId="77777777" w:rsidTr="00CA6FD0">
        <w:tblPrEx>
          <w:tblPrExChange w:id="1961" w:author="LANDI Michele (C.C.)" w:date="2020-10-01T15:54:00Z">
            <w:tblPrEx>
              <w:tblW w:w="5000" w:type="pct"/>
            </w:tblPrEx>
          </w:tblPrExChange>
        </w:tblPrEx>
        <w:trPr>
          <w:trHeight w:val="64"/>
          <w:trPrChange w:id="1962" w:author="LANDI Michele (C.C.)" w:date="2020-10-01T15:54:00Z">
            <w:trPr>
              <w:trHeight w:val="64"/>
            </w:trPr>
          </w:trPrChange>
        </w:trPr>
        <w:tc>
          <w:tcPr>
            <w:tcW w:w="1875" w:type="pct"/>
            <w:tcPrChange w:id="1963" w:author="LANDI Michele (C.C.)" w:date="2020-10-01T15:54:00Z">
              <w:tcPr>
                <w:tcW w:w="2500" w:type="pct"/>
                <w:gridSpan w:val="3"/>
              </w:tcPr>
            </w:tcPrChange>
          </w:tcPr>
          <w:p w14:paraId="7E7FCC68" w14:textId="77777777" w:rsidR="006208E3" w:rsidRPr="0063013F" w:rsidRDefault="006208E3" w:rsidP="009C5F65">
            <w:pPr>
              <w:pStyle w:val="Tabletext"/>
              <w:rPr>
                <w:moveTo w:id="1964" w:author="LANDI Michele (C.C.)" w:date="2020-10-01T15:53:00Z"/>
              </w:rPr>
            </w:pPr>
            <w:moveToRangeStart w:id="1965" w:author="LANDI Michele (C.C.)" w:date="2020-10-01T15:53:00Z" w:name="move52459995"/>
            <w:moveToRangeEnd w:id="1956"/>
            <w:moveTo w:id="1966" w:author="LANDI Michele (C.C.)" w:date="2020-10-01T15:53:00Z">
              <w:r>
                <w:t>REMAIN IN PRESENT POSITION</w:t>
              </w:r>
            </w:moveTo>
          </w:p>
        </w:tc>
        <w:tc>
          <w:tcPr>
            <w:tcW w:w="3125" w:type="pct"/>
            <w:tcPrChange w:id="1967" w:author="LANDI Michele (C.C.)" w:date="2020-10-01T15:54:00Z">
              <w:tcPr>
                <w:tcW w:w="2500" w:type="pct"/>
                <w:gridSpan w:val="2"/>
              </w:tcPr>
            </w:tcPrChange>
          </w:tcPr>
          <w:p w14:paraId="07D1A28D" w14:textId="55F5AEAA" w:rsidR="006208E3" w:rsidRPr="002E7531" w:rsidRDefault="006208E3" w:rsidP="009C5F65">
            <w:pPr>
              <w:pStyle w:val="Tabletext"/>
              <w:rPr>
                <w:moveTo w:id="1968" w:author="LANDI Michele (C.C.)" w:date="2020-10-01T15:53:00Z"/>
              </w:rPr>
            </w:pPr>
            <w:moveTo w:id="1969" w:author="LANDI Michele (C.C.)" w:date="2020-10-01T15:53:00Z">
              <w:r>
                <w:t>Advi</w:t>
              </w:r>
            </w:moveTo>
            <w:ins w:id="1970" w:author="LANDI Michele (C.C.)" w:date="2020-10-05T11:19:00Z">
              <w:r w:rsidR="004460AB">
                <w:t>s</w:t>
              </w:r>
            </w:ins>
            <w:moveTo w:id="1971" w:author="LANDI Michele (C.C.)" w:date="2020-10-01T15:53:00Z">
              <w:del w:id="1972" w:author="LANDI Michele (C.C.)" w:date="2020-10-05T11:19:00Z">
                <w:r w:rsidDel="004460AB">
                  <w:delText>c</w:delText>
                </w:r>
              </w:del>
              <w:r>
                <w:t>e, Request or Instruction to remain in a specific position</w:t>
              </w:r>
            </w:moveTo>
          </w:p>
        </w:tc>
      </w:tr>
      <w:moveToRangeEnd w:id="1965"/>
      <w:tr w:rsidR="006208E3" w:rsidRPr="000868C3" w14:paraId="091B0C19" w14:textId="77777777" w:rsidTr="00CA6FD0">
        <w:tblPrEx>
          <w:tblPrExChange w:id="1973" w:author="LANDI Michele (C.C.)" w:date="2020-10-01T15:54:00Z">
            <w:tblPrEx>
              <w:tblW w:w="5000" w:type="pct"/>
            </w:tblPrEx>
          </w:tblPrExChange>
        </w:tblPrEx>
        <w:trPr>
          <w:trHeight w:val="64"/>
          <w:ins w:id="1974" w:author="LANDI Michele (C.C.)" w:date="2020-10-01T15:53:00Z"/>
          <w:trPrChange w:id="1975" w:author="LANDI Michele (C.C.)" w:date="2020-10-01T15:54:00Z">
            <w:trPr>
              <w:trHeight w:val="64"/>
            </w:trPr>
          </w:trPrChange>
        </w:trPr>
        <w:tc>
          <w:tcPr>
            <w:tcW w:w="1875" w:type="pct"/>
            <w:tcBorders>
              <w:top w:val="single" w:sz="4" w:space="0" w:color="auto"/>
              <w:left w:val="single" w:sz="4" w:space="0" w:color="auto"/>
              <w:bottom w:val="single" w:sz="4" w:space="0" w:color="auto"/>
              <w:right w:val="single" w:sz="4" w:space="0" w:color="auto"/>
            </w:tcBorders>
            <w:shd w:val="clear" w:color="auto" w:fill="FFFFFF" w:themeFill="background1"/>
            <w:tcPrChange w:id="1976" w:author="LANDI Michele (C.C.)" w:date="2020-10-01T15:54:00Z">
              <w:tcPr>
                <w:tcW w:w="2500"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tcPrChange>
          </w:tcPr>
          <w:p w14:paraId="3A65DB0B" w14:textId="77777777" w:rsidR="006208E3" w:rsidRPr="006208E3" w:rsidRDefault="006208E3" w:rsidP="009C5F65">
            <w:pPr>
              <w:pStyle w:val="Tabletext"/>
              <w:rPr>
                <w:ins w:id="1977" w:author="LANDI Michele (C.C.)" w:date="2020-10-01T15:53:00Z"/>
              </w:rPr>
            </w:pPr>
            <w:ins w:id="1978" w:author="LANDI Michele (C.C.)" w:date="2020-10-01T15:53:00Z">
              <w:r w:rsidRPr="0063013F">
                <w:t>REMAIN OUTSIDE (</w:t>
              </w:r>
              <w:r>
                <w:t>area</w:t>
              </w:r>
              <w:r w:rsidRPr="0063013F">
                <w:t xml:space="preserve">) </w:t>
              </w:r>
            </w:ins>
          </w:p>
        </w:tc>
        <w:tc>
          <w:tcPr>
            <w:tcW w:w="3125" w:type="pct"/>
            <w:tcBorders>
              <w:top w:val="single" w:sz="4" w:space="0" w:color="auto"/>
              <w:left w:val="single" w:sz="4" w:space="0" w:color="auto"/>
              <w:bottom w:val="single" w:sz="4" w:space="0" w:color="auto"/>
              <w:right w:val="single" w:sz="4" w:space="0" w:color="auto"/>
            </w:tcBorders>
            <w:shd w:val="clear" w:color="auto" w:fill="FFFFFF" w:themeFill="background1"/>
            <w:tcPrChange w:id="1979" w:author="LANDI Michele (C.C.)" w:date="2020-10-01T15:54:00Z">
              <w:tcPr>
                <w:tcW w:w="2500"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tcPrChange>
          </w:tcPr>
          <w:p w14:paraId="7091168D" w14:textId="5A7B3BB8" w:rsidR="006208E3" w:rsidRPr="006208E3" w:rsidRDefault="006208E3" w:rsidP="006A25EB">
            <w:pPr>
              <w:pStyle w:val="Tabletext"/>
              <w:rPr>
                <w:ins w:id="1980" w:author="LANDI Michele (C.C.)" w:date="2020-10-01T15:53:00Z"/>
              </w:rPr>
            </w:pPr>
            <w:ins w:id="1981" w:author="LANDI Michele (C.C.)" w:date="2020-10-01T15:53:00Z">
              <w:r>
                <w:t>Advi</w:t>
              </w:r>
            </w:ins>
            <w:ins w:id="1982" w:author="LANDI Michele (C.C.)" w:date="2020-10-05T11:18:00Z">
              <w:r w:rsidR="004460AB">
                <w:t>s</w:t>
              </w:r>
              <w:r w:rsidR="00C21115">
                <w:t>e</w:t>
              </w:r>
            </w:ins>
            <w:ins w:id="1983" w:author="LANDI Michele (C.C.)" w:date="2020-10-01T15:53:00Z">
              <w:r>
                <w:t xml:space="preserve"> the ship to remain outside an area </w:t>
              </w:r>
            </w:ins>
          </w:p>
        </w:tc>
      </w:tr>
      <w:tr w:rsidR="006208E3" w:rsidRPr="0063013F" w14:paraId="5276964E" w14:textId="77777777" w:rsidTr="00CA6FD0">
        <w:tblPrEx>
          <w:tblPrExChange w:id="1984" w:author="LANDI Michele (C.C.)" w:date="2020-10-01T15:54:00Z">
            <w:tblPrEx>
              <w:tblW w:w="5000" w:type="pct"/>
            </w:tblPrEx>
          </w:tblPrExChange>
        </w:tblPrEx>
        <w:trPr>
          <w:trHeight w:val="64"/>
          <w:ins w:id="1985" w:author="LANDI Michele (C.C.)" w:date="2020-10-01T15:53:00Z"/>
          <w:trPrChange w:id="1986" w:author="LANDI Michele (C.C.)" w:date="2020-10-01T15:54:00Z">
            <w:trPr>
              <w:trHeight w:val="64"/>
            </w:trPr>
          </w:trPrChange>
        </w:trPr>
        <w:tc>
          <w:tcPr>
            <w:tcW w:w="1875" w:type="pct"/>
            <w:tcBorders>
              <w:top w:val="single" w:sz="4" w:space="0" w:color="auto"/>
              <w:left w:val="single" w:sz="4" w:space="0" w:color="auto"/>
              <w:bottom w:val="single" w:sz="4" w:space="0" w:color="auto"/>
              <w:right w:val="single" w:sz="4" w:space="0" w:color="auto"/>
            </w:tcBorders>
            <w:shd w:val="clear" w:color="auto" w:fill="FFFFFF" w:themeFill="background1"/>
            <w:tcPrChange w:id="1987" w:author="LANDI Michele (C.C.)" w:date="2020-10-01T15:54:00Z">
              <w:tcPr>
                <w:tcW w:w="2500"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tcPrChange>
          </w:tcPr>
          <w:p w14:paraId="6DABCBB5" w14:textId="77777777" w:rsidR="006208E3" w:rsidRDefault="006208E3" w:rsidP="009C5F65">
            <w:pPr>
              <w:pStyle w:val="Tabletext"/>
              <w:rPr>
                <w:ins w:id="1988" w:author="LANDI Michele (C.C.)" w:date="2020-10-01T15:53:00Z"/>
              </w:rPr>
            </w:pPr>
            <w:ins w:id="1989" w:author="LANDI Michele (C.C.)" w:date="2020-10-01T15:53:00Z">
              <w:r>
                <w:t>RETURN TO (details)</w:t>
              </w:r>
            </w:ins>
          </w:p>
        </w:tc>
        <w:tc>
          <w:tcPr>
            <w:tcW w:w="3125" w:type="pct"/>
            <w:tcBorders>
              <w:top w:val="single" w:sz="4" w:space="0" w:color="auto"/>
              <w:left w:val="single" w:sz="4" w:space="0" w:color="auto"/>
              <w:bottom w:val="single" w:sz="4" w:space="0" w:color="auto"/>
              <w:right w:val="single" w:sz="4" w:space="0" w:color="auto"/>
            </w:tcBorders>
            <w:shd w:val="clear" w:color="auto" w:fill="FFFFFF" w:themeFill="background1"/>
            <w:tcPrChange w:id="1990" w:author="LANDI Michele (C.C.)" w:date="2020-10-01T15:54:00Z">
              <w:tcPr>
                <w:tcW w:w="2500"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tcPrChange>
          </w:tcPr>
          <w:p w14:paraId="72B2DA88" w14:textId="77777777" w:rsidR="006208E3" w:rsidRPr="0063013F" w:rsidRDefault="006208E3" w:rsidP="009C5F65">
            <w:pPr>
              <w:pStyle w:val="Tabletext"/>
              <w:rPr>
                <w:ins w:id="1991" w:author="LANDI Michele (C.C.)" w:date="2020-10-01T15:53:00Z"/>
              </w:rPr>
            </w:pPr>
            <w:ins w:id="1992" w:author="LANDI Michele (C.C.)" w:date="2020-10-01T15:53:00Z">
              <w:r>
                <w:t>Request for the ship to return to (area, location, route)</w:t>
              </w:r>
            </w:ins>
          </w:p>
        </w:tc>
      </w:tr>
      <w:tr w:rsidR="006208E3" w:rsidDel="00F0028E" w14:paraId="00D4F197" w14:textId="3E8FB3B5" w:rsidTr="00CA6FD0">
        <w:trPr>
          <w:trHeight w:val="64"/>
          <w:ins w:id="1993" w:author="3070" w:date="2020-07-02T10:50:00Z"/>
          <w:del w:id="1994" w:author="LANDI Michele (C.C.)" w:date="2020-10-05T08:18:00Z"/>
          <w:trPrChange w:id="1995" w:author="LANDI Michele (C.C.)" w:date="2020-10-01T15:54:00Z">
            <w:trPr>
              <w:trHeight w:val="64"/>
            </w:trPr>
          </w:trPrChange>
        </w:trPr>
        <w:tc>
          <w:tcPr>
            <w:tcW w:w="1875" w:type="pct"/>
            <w:tcPrChange w:id="1996" w:author="LANDI Michele (C.C.)" w:date="2020-10-01T15:54:00Z">
              <w:tcPr>
                <w:tcW w:w="1807" w:type="pct"/>
                <w:gridSpan w:val="3"/>
              </w:tcPr>
            </w:tcPrChange>
          </w:tcPr>
          <w:p w14:paraId="5B1093D3" w14:textId="0D6676F6" w:rsidR="006208E3" w:rsidRPr="0063013F" w:rsidDel="00F0028E" w:rsidRDefault="006208E3" w:rsidP="006208E3">
            <w:pPr>
              <w:pStyle w:val="Tabletext"/>
              <w:rPr>
                <w:ins w:id="1997" w:author="3070" w:date="2020-07-02T10:50:00Z"/>
                <w:del w:id="1998" w:author="LANDI Michele (C.C.)" w:date="2020-10-05T08:18:00Z"/>
                <w:moveFrom w:id="1999" w:author="LANDI Michele (C.C.)" w:date="2020-10-01T15:52:00Z"/>
              </w:rPr>
            </w:pPr>
            <w:moveFromRangeStart w:id="2000" w:author="LANDI Michele (C.C.)" w:date="2020-10-01T15:52:00Z" w:name="move52459954"/>
            <w:moveFrom w:id="2001" w:author="LANDI Michele (C.C.)" w:date="2020-10-01T15:52:00Z">
              <w:ins w:id="2002" w:author="3070" w:date="2020-07-02T10:50:00Z">
                <w:del w:id="2003" w:author="LANDI Michele (C.C.)" w:date="2020-10-05T08:18:00Z">
                  <w:r w:rsidRPr="0063013F" w:rsidDel="00F0028E">
                    <w:delText>MAINTAIN ETA TO (location)</w:delText>
                  </w:r>
                </w:del>
              </w:ins>
            </w:moveFrom>
          </w:p>
        </w:tc>
        <w:tc>
          <w:tcPr>
            <w:tcW w:w="3125" w:type="pct"/>
            <w:tcPrChange w:id="2004" w:author="LANDI Michele (C.C.)" w:date="2020-10-01T15:54:00Z">
              <w:tcPr>
                <w:tcW w:w="3193" w:type="pct"/>
                <w:gridSpan w:val="2"/>
              </w:tcPr>
            </w:tcPrChange>
          </w:tcPr>
          <w:p w14:paraId="2603F4D9" w14:textId="4F1D9FFE" w:rsidR="006208E3" w:rsidRPr="002E7531" w:rsidDel="00F0028E" w:rsidRDefault="006208E3" w:rsidP="006208E3">
            <w:pPr>
              <w:pStyle w:val="Tabletext"/>
              <w:rPr>
                <w:ins w:id="2005" w:author="3070" w:date="2020-07-02T10:50:00Z"/>
                <w:del w:id="2006" w:author="LANDI Michele (C.C.)" w:date="2020-10-05T08:18:00Z"/>
                <w:moveFrom w:id="2007" w:author="LANDI Michele (C.C.)" w:date="2020-10-01T15:52:00Z"/>
              </w:rPr>
            </w:pPr>
            <w:moveFrom w:id="2008" w:author="LANDI Michele (C.C.)" w:date="2020-10-01T15:52:00Z">
              <w:ins w:id="2009" w:author="3070" w:date="2020-07-02T11:18:00Z">
                <w:del w:id="2010" w:author="LANDI Michele (C.C.)" w:date="2020-10-05T08:18:00Z">
                  <w:r w:rsidDel="00F0028E">
                    <w:rPr>
                      <w:lang w:eastAsia="ko-KR"/>
                    </w:rPr>
                    <w:delText xml:space="preserve">Advise, </w:delText>
                  </w:r>
                </w:del>
              </w:ins>
              <w:ins w:id="2011" w:author="3070" w:date="2020-07-02T11:19:00Z">
                <w:del w:id="2012" w:author="LANDI Michele (C.C.)" w:date="2020-10-05T08:18:00Z">
                  <w:r w:rsidDel="00F0028E">
                    <w:rPr>
                      <w:lang w:eastAsia="ko-KR"/>
                    </w:rPr>
                    <w:delText>R</w:delText>
                  </w:r>
                </w:del>
              </w:ins>
              <w:ins w:id="2013" w:author="3070" w:date="2020-07-02T11:18:00Z">
                <w:del w:id="2014" w:author="LANDI Michele (C.C.)" w:date="2020-10-05T08:18:00Z">
                  <w:r w:rsidDel="00F0028E">
                    <w:rPr>
                      <w:lang w:eastAsia="ko-KR"/>
                    </w:rPr>
                    <w:delText xml:space="preserve">equest or </w:delText>
                  </w:r>
                </w:del>
              </w:ins>
              <w:ins w:id="2015" w:author="3070" w:date="2020-07-02T11:19:00Z">
                <w:del w:id="2016" w:author="LANDI Michele (C.C.)" w:date="2020-10-05T08:18:00Z">
                  <w:r w:rsidDel="00F0028E">
                    <w:rPr>
                      <w:lang w:eastAsia="ko-KR"/>
                    </w:rPr>
                    <w:delText>I</w:delText>
                  </w:r>
                </w:del>
              </w:ins>
              <w:ins w:id="2017" w:author="3070" w:date="2020-07-02T11:18:00Z">
                <w:del w:id="2018" w:author="LANDI Michele (C.C.)" w:date="2020-10-05T08:18:00Z">
                  <w:r w:rsidDel="00F0028E">
                    <w:rPr>
                      <w:lang w:eastAsia="ko-KR"/>
                    </w:rPr>
                    <w:delText xml:space="preserve">nstruction to </w:delText>
                  </w:r>
                </w:del>
              </w:ins>
              <w:ins w:id="2019" w:author="3070" w:date="2020-07-02T10:50:00Z">
                <w:del w:id="2020" w:author="LANDI Michele (C.C.)" w:date="2020-10-05T08:18:00Z">
                  <w:r w:rsidDel="00F0028E">
                    <w:delText>maintain a specified estimated time of arrival to a location (eg pilot boarding ground)</w:delText>
                  </w:r>
                </w:del>
              </w:ins>
            </w:moveFrom>
          </w:p>
        </w:tc>
      </w:tr>
      <w:tr w:rsidR="006208E3" w:rsidDel="00F0028E" w14:paraId="1839463A" w14:textId="414F2EE9" w:rsidTr="00CA6FD0">
        <w:trPr>
          <w:trHeight w:val="64"/>
          <w:ins w:id="2021" w:author="3070" w:date="2020-07-02T10:50:00Z"/>
          <w:del w:id="2022" w:author="LANDI Michele (C.C.)" w:date="2020-10-05T08:18:00Z"/>
          <w:trPrChange w:id="2023" w:author="LANDI Michele (C.C.)" w:date="2020-10-01T15:54:00Z">
            <w:trPr>
              <w:trHeight w:val="64"/>
            </w:trPr>
          </w:trPrChange>
        </w:trPr>
        <w:tc>
          <w:tcPr>
            <w:tcW w:w="1875" w:type="pct"/>
            <w:tcPrChange w:id="2024" w:author="LANDI Michele (C.C.)" w:date="2020-10-01T15:54:00Z">
              <w:tcPr>
                <w:tcW w:w="1807" w:type="pct"/>
                <w:gridSpan w:val="3"/>
              </w:tcPr>
            </w:tcPrChange>
          </w:tcPr>
          <w:p w14:paraId="0444EFA5" w14:textId="29494806" w:rsidR="006208E3" w:rsidRPr="0063013F" w:rsidDel="00F0028E" w:rsidRDefault="006208E3" w:rsidP="006208E3">
            <w:pPr>
              <w:pStyle w:val="Tabletext"/>
              <w:rPr>
                <w:ins w:id="2025" w:author="3070" w:date="2020-07-02T10:50:00Z"/>
                <w:del w:id="2026" w:author="LANDI Michele (C.C.)" w:date="2020-10-05T08:18:00Z"/>
                <w:moveFrom w:id="2027" w:author="LANDI Michele (C.C.)" w:date="2020-10-01T15:53:00Z"/>
              </w:rPr>
            </w:pPr>
            <w:moveFromRangeStart w:id="2028" w:author="LANDI Michele (C.C.)" w:date="2020-10-01T15:53:00Z" w:name="move52459995"/>
            <w:moveFromRangeEnd w:id="2000"/>
            <w:moveFrom w:id="2029" w:author="LANDI Michele (C.C.)" w:date="2020-10-01T15:53:00Z">
              <w:ins w:id="2030" w:author="3070" w:date="2020-07-02T10:50:00Z">
                <w:del w:id="2031" w:author="LANDI Michele (C.C.)" w:date="2020-10-05T08:18:00Z">
                  <w:r w:rsidDel="00F0028E">
                    <w:delText>REMAIN IN PRESENT POSITION</w:delText>
                  </w:r>
                </w:del>
              </w:ins>
            </w:moveFrom>
          </w:p>
        </w:tc>
        <w:tc>
          <w:tcPr>
            <w:tcW w:w="3125" w:type="pct"/>
            <w:tcPrChange w:id="2032" w:author="LANDI Michele (C.C.)" w:date="2020-10-01T15:54:00Z">
              <w:tcPr>
                <w:tcW w:w="3193" w:type="pct"/>
                <w:gridSpan w:val="2"/>
              </w:tcPr>
            </w:tcPrChange>
          </w:tcPr>
          <w:p w14:paraId="63AA52D9" w14:textId="5FB86D8A" w:rsidR="006208E3" w:rsidRPr="002E7531" w:rsidDel="00F0028E" w:rsidRDefault="006208E3" w:rsidP="006208E3">
            <w:pPr>
              <w:pStyle w:val="Tabletext"/>
              <w:rPr>
                <w:ins w:id="2033" w:author="3070" w:date="2020-07-02T10:50:00Z"/>
                <w:del w:id="2034" w:author="LANDI Michele (C.C.)" w:date="2020-10-05T08:18:00Z"/>
                <w:moveFrom w:id="2035" w:author="LANDI Michele (C.C.)" w:date="2020-10-01T15:53:00Z"/>
              </w:rPr>
            </w:pPr>
            <w:moveFrom w:id="2036" w:author="LANDI Michele (C.C.)" w:date="2020-10-01T15:53:00Z">
              <w:ins w:id="2037" w:author="3070" w:date="2020-07-02T10:50:00Z">
                <w:del w:id="2038" w:author="LANDI Michele (C.C.)" w:date="2020-10-05T08:18:00Z">
                  <w:r w:rsidDel="00F0028E">
                    <w:delText xml:space="preserve">Advice, </w:delText>
                  </w:r>
                </w:del>
              </w:ins>
              <w:ins w:id="2039" w:author="3070" w:date="2020-07-02T11:19:00Z">
                <w:del w:id="2040" w:author="LANDI Michele (C.C.)" w:date="2020-10-05T08:18:00Z">
                  <w:r w:rsidDel="00F0028E">
                    <w:delText xml:space="preserve">Request or </w:delText>
                  </w:r>
                </w:del>
              </w:ins>
              <w:ins w:id="2041" w:author="3070" w:date="2020-07-02T10:50:00Z">
                <w:del w:id="2042" w:author="LANDI Michele (C.C.)" w:date="2020-10-05T08:18:00Z">
                  <w:r w:rsidDel="00F0028E">
                    <w:delText>Instruction to remain in a specific position</w:delText>
                  </w:r>
                </w:del>
              </w:ins>
            </w:moveFrom>
          </w:p>
        </w:tc>
      </w:tr>
      <w:tr w:rsidR="006208E3" w:rsidDel="00F0028E" w14:paraId="72B2DCE1" w14:textId="508AD71B" w:rsidTr="00CA6FD0">
        <w:trPr>
          <w:trHeight w:val="64"/>
          <w:ins w:id="2043" w:author="3070" w:date="2020-07-02T11:39:00Z"/>
          <w:del w:id="2044" w:author="LANDI Michele (C.C.)" w:date="2020-10-05T08:18:00Z"/>
          <w:trPrChange w:id="2045" w:author="LANDI Michele (C.C.)" w:date="2020-10-01T15:54:00Z">
            <w:trPr>
              <w:trHeight w:val="64"/>
            </w:trPr>
          </w:trPrChange>
        </w:trPr>
        <w:tc>
          <w:tcPr>
            <w:tcW w:w="1875" w:type="pct"/>
            <w:tcBorders>
              <w:top w:val="single" w:sz="4" w:space="0" w:color="auto"/>
              <w:left w:val="single" w:sz="4" w:space="0" w:color="auto"/>
              <w:bottom w:val="single" w:sz="4" w:space="0" w:color="auto"/>
              <w:right w:val="single" w:sz="4" w:space="0" w:color="auto"/>
            </w:tcBorders>
            <w:tcPrChange w:id="2046" w:author="LANDI Michele (C.C.)" w:date="2020-10-01T15:54:00Z">
              <w:tcPr>
                <w:tcW w:w="1807" w:type="pct"/>
                <w:gridSpan w:val="3"/>
                <w:tcBorders>
                  <w:top w:val="single" w:sz="4" w:space="0" w:color="auto"/>
                  <w:left w:val="single" w:sz="4" w:space="0" w:color="auto"/>
                  <w:bottom w:val="single" w:sz="4" w:space="0" w:color="auto"/>
                  <w:right w:val="single" w:sz="4" w:space="0" w:color="auto"/>
                </w:tcBorders>
              </w:tcPr>
            </w:tcPrChange>
          </w:tcPr>
          <w:p w14:paraId="37C2F4AC" w14:textId="2C5EF420" w:rsidR="006208E3" w:rsidRPr="0063013F" w:rsidDel="00F0028E" w:rsidRDefault="006208E3" w:rsidP="006208E3">
            <w:pPr>
              <w:pStyle w:val="Tabletext"/>
              <w:rPr>
                <w:ins w:id="2047" w:author="3070" w:date="2020-07-02T11:39:00Z"/>
                <w:del w:id="2048" w:author="LANDI Michele (C.C.)" w:date="2020-10-05T08:18:00Z"/>
                <w:moveFrom w:id="2049" w:author="LANDI Michele (C.C.)" w:date="2020-10-01T15:53:00Z"/>
              </w:rPr>
            </w:pPr>
            <w:moveFromRangeStart w:id="2050" w:author="LANDI Michele (C.C.)" w:date="2020-10-01T15:53:00Z" w:name="move52459854"/>
            <w:moveFromRangeEnd w:id="2028"/>
            <w:moveFrom w:id="2051" w:author="LANDI Michele (C.C.)" w:date="2020-10-01T15:53:00Z">
              <w:ins w:id="2052" w:author="3070" w:date="2020-07-02T11:39:00Z">
                <w:del w:id="2053" w:author="LANDI Michele (C.C.)" w:date="2020-10-05T08:18:00Z">
                  <w:r w:rsidRPr="0063013F" w:rsidDel="00F0028E">
                    <w:delText>PROCEED TO (position</w:delText>
                  </w:r>
                  <w:r w:rsidDel="00F0028E">
                    <w:delText xml:space="preserve"> / area</w:delText>
                  </w:r>
                  <w:r w:rsidRPr="0063013F" w:rsidDel="00F0028E">
                    <w:delText>)</w:delText>
                  </w:r>
                  <w:r w:rsidDel="00F0028E">
                    <w:delText xml:space="preserve"> [AT (time)]*</w:delText>
                  </w:r>
                </w:del>
              </w:ins>
            </w:moveFrom>
          </w:p>
        </w:tc>
        <w:tc>
          <w:tcPr>
            <w:tcW w:w="3125" w:type="pct"/>
            <w:tcBorders>
              <w:top w:val="single" w:sz="4" w:space="0" w:color="auto"/>
              <w:left w:val="single" w:sz="4" w:space="0" w:color="auto"/>
              <w:bottom w:val="single" w:sz="4" w:space="0" w:color="auto"/>
              <w:right w:val="single" w:sz="4" w:space="0" w:color="auto"/>
            </w:tcBorders>
            <w:tcPrChange w:id="2054" w:author="LANDI Michele (C.C.)" w:date="2020-10-01T15:54:00Z">
              <w:tcPr>
                <w:tcW w:w="3193" w:type="pct"/>
                <w:gridSpan w:val="2"/>
                <w:tcBorders>
                  <w:top w:val="single" w:sz="4" w:space="0" w:color="auto"/>
                  <w:left w:val="single" w:sz="4" w:space="0" w:color="auto"/>
                  <w:bottom w:val="single" w:sz="4" w:space="0" w:color="auto"/>
                  <w:right w:val="single" w:sz="4" w:space="0" w:color="auto"/>
                </w:tcBorders>
              </w:tcPr>
            </w:tcPrChange>
          </w:tcPr>
          <w:p w14:paraId="4D312DB2" w14:textId="317AD6AF" w:rsidR="006208E3" w:rsidRPr="0063013F" w:rsidDel="00F0028E" w:rsidRDefault="006208E3" w:rsidP="006208E3">
            <w:pPr>
              <w:pStyle w:val="Tabletext"/>
              <w:rPr>
                <w:ins w:id="2055" w:author="3070" w:date="2020-07-02T11:39:00Z"/>
                <w:del w:id="2056" w:author="LANDI Michele (C.C.)" w:date="2020-10-05T08:18:00Z"/>
                <w:moveFrom w:id="2057" w:author="LANDI Michele (C.C.)" w:date="2020-10-01T15:53:00Z"/>
              </w:rPr>
            </w:pPr>
            <w:moveFrom w:id="2058" w:author="LANDI Michele (C.C.)" w:date="2020-10-01T15:53:00Z">
              <w:ins w:id="2059" w:author="3070" w:date="2020-07-02T11:39:00Z">
                <w:del w:id="2060" w:author="LANDI Michele (C.C.)" w:date="2020-10-05T08:18:00Z">
                  <w:r w:rsidDel="00F0028E">
                    <w:delText>P</w:delText>
                  </w:r>
                  <w:r w:rsidRPr="0063013F" w:rsidDel="00F0028E">
                    <w:delText>roceed from the present position to the specified position</w:delText>
                  </w:r>
                  <w:r w:rsidDel="00F0028E">
                    <w:delText xml:space="preserve"> [at a specified time]</w:delText>
                  </w:r>
                </w:del>
              </w:ins>
            </w:moveFrom>
          </w:p>
        </w:tc>
      </w:tr>
      <w:tr w:rsidR="006208E3" w:rsidDel="00F0028E" w14:paraId="222F49E5" w14:textId="0859CA9F" w:rsidTr="00CA6FD0">
        <w:trPr>
          <w:trHeight w:val="64"/>
          <w:ins w:id="2061" w:author="3070" w:date="2020-07-02T11:39:00Z"/>
          <w:del w:id="2062" w:author="LANDI Michele (C.C.)" w:date="2020-10-05T08:18:00Z"/>
          <w:trPrChange w:id="2063" w:author="LANDI Michele (C.C.)" w:date="2020-10-01T15:54:00Z">
            <w:trPr>
              <w:gridAfter w:val="0"/>
              <w:trHeight w:val="64"/>
            </w:trPr>
          </w:trPrChange>
        </w:trPr>
        <w:tc>
          <w:tcPr>
            <w:tcW w:w="1875" w:type="pct"/>
            <w:tcBorders>
              <w:top w:val="single" w:sz="4" w:space="0" w:color="auto"/>
              <w:left w:val="single" w:sz="4" w:space="0" w:color="auto"/>
              <w:bottom w:val="single" w:sz="4" w:space="0" w:color="auto"/>
              <w:right w:val="single" w:sz="4" w:space="0" w:color="auto"/>
            </w:tcBorders>
            <w:shd w:val="clear" w:color="auto" w:fill="auto"/>
            <w:tcPrChange w:id="2064" w:author="LANDI Michele (C.C.)" w:date="2020-10-01T15:54:00Z">
              <w:tcPr>
                <w:tcW w:w="1807" w:type="pct"/>
                <w:tcBorders>
                  <w:top w:val="single" w:sz="4" w:space="0" w:color="auto"/>
                  <w:left w:val="single" w:sz="4" w:space="0" w:color="auto"/>
                  <w:bottom w:val="single" w:sz="4" w:space="0" w:color="auto"/>
                  <w:right w:val="single" w:sz="4" w:space="0" w:color="auto"/>
                </w:tcBorders>
                <w:shd w:val="clear" w:color="auto" w:fill="FADBD1" w:themeFill="background2" w:themeFillTint="33"/>
              </w:tcPr>
            </w:tcPrChange>
          </w:tcPr>
          <w:p w14:paraId="52D08E10" w14:textId="250EF78A" w:rsidR="006208E3" w:rsidRPr="002A337D" w:rsidDel="00F0028E" w:rsidRDefault="006208E3" w:rsidP="006208E3">
            <w:pPr>
              <w:pStyle w:val="Tabletext"/>
              <w:rPr>
                <w:ins w:id="2065" w:author="3070" w:date="2020-07-02T11:39:00Z"/>
                <w:del w:id="2066" w:author="LANDI Michele (C.C.)" w:date="2020-10-05T08:18:00Z"/>
                <w:moveFrom w:id="2067" w:author="LANDI Michele (C.C.)" w:date="2020-10-01T15:50:00Z"/>
              </w:rPr>
            </w:pPr>
            <w:moveFromRangeStart w:id="2068" w:author="LANDI Michele (C.C.)" w:date="2020-10-01T15:50:00Z" w:name="move52459859"/>
            <w:moveFromRangeEnd w:id="2050"/>
          </w:p>
        </w:tc>
        <w:tc>
          <w:tcPr>
            <w:tcW w:w="3125" w:type="pct"/>
            <w:tcBorders>
              <w:top w:val="single" w:sz="4" w:space="0" w:color="auto"/>
              <w:left w:val="single" w:sz="4" w:space="0" w:color="auto"/>
              <w:bottom w:val="single" w:sz="4" w:space="0" w:color="auto"/>
              <w:right w:val="single" w:sz="4" w:space="0" w:color="auto"/>
            </w:tcBorders>
            <w:shd w:val="clear" w:color="auto" w:fill="auto"/>
            <w:tcPrChange w:id="2069" w:author="LANDI Michele (C.C.)" w:date="2020-10-01T15:54:00Z">
              <w:tcPr>
                <w:tcW w:w="3193" w:type="pct"/>
                <w:gridSpan w:val="3"/>
                <w:tcBorders>
                  <w:top w:val="single" w:sz="4" w:space="0" w:color="auto"/>
                  <w:left w:val="single" w:sz="4" w:space="0" w:color="auto"/>
                  <w:bottom w:val="single" w:sz="4" w:space="0" w:color="auto"/>
                  <w:right w:val="single" w:sz="4" w:space="0" w:color="auto"/>
                </w:tcBorders>
                <w:shd w:val="clear" w:color="auto" w:fill="FADBD1" w:themeFill="background2" w:themeFillTint="33"/>
              </w:tcPr>
            </w:tcPrChange>
          </w:tcPr>
          <w:p w14:paraId="25E6CC10" w14:textId="166A555F" w:rsidR="006208E3" w:rsidRPr="002A337D" w:rsidDel="00F0028E" w:rsidRDefault="006208E3" w:rsidP="006208E3">
            <w:pPr>
              <w:pStyle w:val="Tabletext"/>
              <w:rPr>
                <w:ins w:id="2070" w:author="3070" w:date="2020-07-02T11:39:00Z"/>
                <w:del w:id="2071" w:author="LANDI Michele (C.C.)" w:date="2020-10-05T08:18:00Z"/>
                <w:moveFrom w:id="2072" w:author="LANDI Michele (C.C.)" w:date="2020-10-01T15:50:00Z"/>
              </w:rPr>
            </w:pPr>
          </w:p>
        </w:tc>
      </w:tr>
      <w:moveFromRangeEnd w:id="2068"/>
      <w:tr w:rsidR="006208E3" w:rsidDel="00DB5F0E" w14:paraId="51B33DCE" w14:textId="78E921F1" w:rsidTr="00CA6FD0">
        <w:trPr>
          <w:trHeight w:val="64"/>
          <w:ins w:id="2073" w:author="3070" w:date="2020-07-02T11:39:00Z"/>
          <w:del w:id="2074" w:author="LANDI Michele (C.C.)" w:date="2020-10-01T15:27:00Z"/>
          <w:trPrChange w:id="2075" w:author="LANDI Michele (C.C.)" w:date="2020-10-01T15:54:00Z">
            <w:trPr>
              <w:trHeight w:val="64"/>
            </w:trPr>
          </w:trPrChange>
        </w:trPr>
        <w:tc>
          <w:tcPr>
            <w:tcW w:w="1875" w:type="pct"/>
            <w:tcBorders>
              <w:top w:val="single" w:sz="4" w:space="0" w:color="auto"/>
              <w:left w:val="single" w:sz="4" w:space="0" w:color="auto"/>
              <w:bottom w:val="single" w:sz="4" w:space="0" w:color="auto"/>
              <w:right w:val="single" w:sz="4" w:space="0" w:color="auto"/>
            </w:tcBorders>
            <w:shd w:val="clear" w:color="auto" w:fill="FADBD1" w:themeFill="background2" w:themeFillTint="33"/>
            <w:tcPrChange w:id="2076" w:author="LANDI Michele (C.C.)" w:date="2020-10-01T15:54:00Z">
              <w:tcPr>
                <w:tcW w:w="1807" w:type="pct"/>
                <w:gridSpan w:val="3"/>
                <w:tcBorders>
                  <w:top w:val="single" w:sz="4" w:space="0" w:color="auto"/>
                  <w:left w:val="single" w:sz="4" w:space="0" w:color="auto"/>
                  <w:bottom w:val="single" w:sz="4" w:space="0" w:color="auto"/>
                  <w:right w:val="single" w:sz="4" w:space="0" w:color="auto"/>
                </w:tcBorders>
                <w:shd w:val="clear" w:color="auto" w:fill="FADBD1" w:themeFill="background2" w:themeFillTint="33"/>
              </w:tcPr>
            </w:tcPrChange>
          </w:tcPr>
          <w:p w14:paraId="0B32A5FE" w14:textId="0C0ECA82" w:rsidR="006208E3" w:rsidRPr="002A337D" w:rsidDel="00DB5F0E" w:rsidRDefault="006208E3" w:rsidP="006208E3">
            <w:pPr>
              <w:pStyle w:val="Tabletext"/>
              <w:rPr>
                <w:ins w:id="2077" w:author="3070" w:date="2020-07-02T11:39:00Z"/>
                <w:del w:id="2078" w:author="LANDI Michele (C.C.)" w:date="2020-10-01T15:27:00Z"/>
              </w:rPr>
            </w:pPr>
            <w:ins w:id="2079" w:author="LANDI Michele (C.C.)" w:date="2020-07-02T11:40:00Z">
              <w:del w:id="2080" w:author="LANDI Michele (C.C.)" w:date="2020-10-01T15:27:00Z">
                <w:r w:rsidRPr="002A337D" w:rsidDel="00DB5F0E">
                  <w:delText xml:space="preserve">REMAIN OUTSIDE (area) [UNTIL (time or condition)] </w:delText>
                </w:r>
              </w:del>
            </w:ins>
          </w:p>
        </w:tc>
        <w:tc>
          <w:tcPr>
            <w:tcW w:w="3125" w:type="pct"/>
            <w:tcBorders>
              <w:top w:val="single" w:sz="4" w:space="0" w:color="auto"/>
              <w:left w:val="single" w:sz="4" w:space="0" w:color="auto"/>
              <w:bottom w:val="single" w:sz="4" w:space="0" w:color="auto"/>
              <w:right w:val="single" w:sz="4" w:space="0" w:color="auto"/>
            </w:tcBorders>
            <w:shd w:val="clear" w:color="auto" w:fill="FADBD1" w:themeFill="background2" w:themeFillTint="33"/>
            <w:tcPrChange w:id="2081" w:author="LANDI Michele (C.C.)" w:date="2020-10-01T15:54:00Z">
              <w:tcPr>
                <w:tcW w:w="3193" w:type="pct"/>
                <w:gridSpan w:val="2"/>
                <w:tcBorders>
                  <w:top w:val="single" w:sz="4" w:space="0" w:color="auto"/>
                  <w:left w:val="single" w:sz="4" w:space="0" w:color="auto"/>
                  <w:bottom w:val="single" w:sz="4" w:space="0" w:color="auto"/>
                  <w:right w:val="single" w:sz="4" w:space="0" w:color="auto"/>
                </w:tcBorders>
                <w:shd w:val="clear" w:color="auto" w:fill="FADBD1" w:themeFill="background2" w:themeFillTint="33"/>
              </w:tcPr>
            </w:tcPrChange>
          </w:tcPr>
          <w:p w14:paraId="3116C5E9" w14:textId="574B2577" w:rsidR="006208E3" w:rsidRPr="002A337D" w:rsidDel="00DB5F0E" w:rsidRDefault="006208E3" w:rsidP="006208E3">
            <w:pPr>
              <w:pStyle w:val="Tabletext"/>
              <w:rPr>
                <w:ins w:id="2082" w:author="3070" w:date="2020-07-02T11:39:00Z"/>
                <w:del w:id="2083" w:author="LANDI Michele (C.C.)" w:date="2020-10-01T15:27:00Z"/>
              </w:rPr>
            </w:pPr>
            <w:ins w:id="2084" w:author="LANDI Michele (C.C.)" w:date="2020-07-02T11:40:00Z">
              <w:del w:id="2085" w:author="LANDI Michele (C.C.)" w:date="2020-10-01T15:27:00Z">
                <w:r w:rsidRPr="002A337D" w:rsidDel="00DB5F0E">
                  <w:delText>Advising the vessel to remain outside an area [until time, further notice or specific condition is met]</w:delText>
                </w:r>
              </w:del>
            </w:ins>
          </w:p>
        </w:tc>
      </w:tr>
      <w:tr w:rsidR="006208E3" w:rsidDel="00DB5F0E" w14:paraId="3C77C6F3" w14:textId="4E3718F6" w:rsidTr="00CA6FD0">
        <w:trPr>
          <w:trHeight w:val="64"/>
          <w:ins w:id="2086" w:author="3070" w:date="2020-07-02T11:39:00Z"/>
          <w:del w:id="2087" w:author="LANDI Michele (C.C.)" w:date="2020-10-01T15:27:00Z"/>
          <w:trPrChange w:id="2088" w:author="LANDI Michele (C.C.)" w:date="2020-10-01T15:54:00Z">
            <w:trPr>
              <w:trHeight w:val="64"/>
            </w:trPr>
          </w:trPrChange>
        </w:trPr>
        <w:tc>
          <w:tcPr>
            <w:tcW w:w="1875" w:type="pct"/>
            <w:tcBorders>
              <w:top w:val="single" w:sz="4" w:space="0" w:color="auto"/>
              <w:left w:val="single" w:sz="4" w:space="0" w:color="auto"/>
              <w:bottom w:val="single" w:sz="4" w:space="0" w:color="auto"/>
              <w:right w:val="single" w:sz="4" w:space="0" w:color="auto"/>
            </w:tcBorders>
            <w:tcPrChange w:id="2089" w:author="LANDI Michele (C.C.)" w:date="2020-10-01T15:54:00Z">
              <w:tcPr>
                <w:tcW w:w="1807" w:type="pct"/>
                <w:gridSpan w:val="3"/>
                <w:tcBorders>
                  <w:top w:val="single" w:sz="4" w:space="0" w:color="auto"/>
                  <w:left w:val="single" w:sz="4" w:space="0" w:color="auto"/>
                  <w:bottom w:val="single" w:sz="4" w:space="0" w:color="auto"/>
                  <w:right w:val="single" w:sz="4" w:space="0" w:color="auto"/>
                </w:tcBorders>
              </w:tcPr>
            </w:tcPrChange>
          </w:tcPr>
          <w:p w14:paraId="6456F095" w14:textId="6DDA5C58" w:rsidR="006208E3" w:rsidRPr="0063013F" w:rsidDel="00DB5F0E" w:rsidRDefault="006208E3" w:rsidP="006208E3">
            <w:pPr>
              <w:pStyle w:val="Tabletext"/>
              <w:rPr>
                <w:ins w:id="2090" w:author="3070" w:date="2020-07-02T11:39:00Z"/>
                <w:del w:id="2091" w:author="LANDI Michele (C.C.)" w:date="2020-10-01T15:27:00Z"/>
              </w:rPr>
            </w:pPr>
            <w:ins w:id="2092" w:author="LANDI Michele (C.C.)" w:date="2020-07-02T11:40:00Z">
              <w:del w:id="2093" w:author="LANDI Michele (C.C.)" w:date="2020-10-01T15:27:00Z">
                <w:r w:rsidRPr="002A337D" w:rsidDel="00DB5F0E">
                  <w:delText>DO NOT OVERTAKE [ IN (area)]</w:delText>
                </w:r>
              </w:del>
            </w:ins>
          </w:p>
        </w:tc>
        <w:tc>
          <w:tcPr>
            <w:tcW w:w="3125" w:type="pct"/>
            <w:tcBorders>
              <w:top w:val="single" w:sz="4" w:space="0" w:color="auto"/>
              <w:left w:val="single" w:sz="4" w:space="0" w:color="auto"/>
              <w:bottom w:val="single" w:sz="4" w:space="0" w:color="auto"/>
              <w:right w:val="single" w:sz="4" w:space="0" w:color="auto"/>
            </w:tcBorders>
            <w:tcPrChange w:id="2094" w:author="LANDI Michele (C.C.)" w:date="2020-10-01T15:54:00Z">
              <w:tcPr>
                <w:tcW w:w="3193" w:type="pct"/>
                <w:gridSpan w:val="2"/>
                <w:tcBorders>
                  <w:top w:val="single" w:sz="4" w:space="0" w:color="auto"/>
                  <w:left w:val="single" w:sz="4" w:space="0" w:color="auto"/>
                  <w:bottom w:val="single" w:sz="4" w:space="0" w:color="auto"/>
                  <w:right w:val="single" w:sz="4" w:space="0" w:color="auto"/>
                </w:tcBorders>
              </w:tcPr>
            </w:tcPrChange>
          </w:tcPr>
          <w:p w14:paraId="765881C8" w14:textId="74467659" w:rsidR="006208E3" w:rsidRPr="0063013F" w:rsidDel="00DB5F0E" w:rsidRDefault="006208E3" w:rsidP="006208E3">
            <w:pPr>
              <w:pStyle w:val="Tabletext"/>
              <w:rPr>
                <w:ins w:id="2095" w:author="3070" w:date="2020-07-02T11:39:00Z"/>
                <w:del w:id="2096" w:author="LANDI Michele (C.C.)" w:date="2020-10-01T15:27:00Z"/>
              </w:rPr>
            </w:pPr>
            <w:ins w:id="2097" w:author="LANDI Michele (C.C.)" w:date="2020-07-02T11:40:00Z">
              <w:del w:id="2098" w:author="LANDI Michele (C.C.)" w:date="2020-10-01T15:27:00Z">
                <w:r w:rsidRPr="002A337D" w:rsidDel="00DB5F0E">
                  <w:delText>Instruction not to overtake [in a specified area]</w:delText>
                </w:r>
              </w:del>
            </w:ins>
          </w:p>
        </w:tc>
      </w:tr>
      <w:tr w:rsidR="006208E3" w:rsidDel="00DB5F0E" w14:paraId="2799F08C" w14:textId="42CADDA3" w:rsidTr="00CA6FD0">
        <w:trPr>
          <w:trHeight w:val="64"/>
          <w:ins w:id="2099" w:author="3070" w:date="2020-07-02T11:39:00Z"/>
          <w:del w:id="2100" w:author="LANDI Michele (C.C.)" w:date="2020-10-01T15:27:00Z"/>
          <w:trPrChange w:id="2101" w:author="LANDI Michele (C.C.)" w:date="2020-10-01T15:54:00Z">
            <w:trPr>
              <w:trHeight w:val="64"/>
            </w:trPr>
          </w:trPrChange>
        </w:trPr>
        <w:tc>
          <w:tcPr>
            <w:tcW w:w="1875" w:type="pct"/>
            <w:tcBorders>
              <w:top w:val="single" w:sz="4" w:space="0" w:color="auto"/>
              <w:left w:val="single" w:sz="4" w:space="0" w:color="auto"/>
              <w:bottom w:val="single" w:sz="4" w:space="0" w:color="auto"/>
              <w:right w:val="single" w:sz="4" w:space="0" w:color="auto"/>
            </w:tcBorders>
            <w:shd w:val="clear" w:color="auto" w:fill="FADBD1" w:themeFill="background2" w:themeFillTint="33"/>
            <w:tcPrChange w:id="2102" w:author="LANDI Michele (C.C.)" w:date="2020-10-01T15:54:00Z">
              <w:tcPr>
                <w:tcW w:w="1807" w:type="pct"/>
                <w:gridSpan w:val="3"/>
                <w:tcBorders>
                  <w:top w:val="single" w:sz="4" w:space="0" w:color="auto"/>
                  <w:left w:val="single" w:sz="4" w:space="0" w:color="auto"/>
                  <w:bottom w:val="single" w:sz="4" w:space="0" w:color="auto"/>
                  <w:right w:val="single" w:sz="4" w:space="0" w:color="auto"/>
                </w:tcBorders>
                <w:shd w:val="clear" w:color="auto" w:fill="FADBD1" w:themeFill="background2" w:themeFillTint="33"/>
              </w:tcPr>
            </w:tcPrChange>
          </w:tcPr>
          <w:p w14:paraId="5A182454" w14:textId="5AF7998C" w:rsidR="006208E3" w:rsidRPr="002A337D" w:rsidDel="00DB5F0E" w:rsidRDefault="006208E3" w:rsidP="006208E3">
            <w:pPr>
              <w:pStyle w:val="Tabletext"/>
              <w:rPr>
                <w:ins w:id="2103" w:author="3070" w:date="2020-07-02T11:39:00Z"/>
                <w:del w:id="2104" w:author="LANDI Michele (C.C.)" w:date="2020-10-01T15:27:00Z"/>
              </w:rPr>
            </w:pPr>
            <w:ins w:id="2105" w:author="LANDI Michele (C.C.)" w:date="2020-07-02T11:40:00Z">
              <w:del w:id="2106" w:author="LANDI Michele (C.C.)" w:date="2020-10-01T15:27:00Z">
                <w:r w:rsidRPr="002A337D" w:rsidDel="00DB5F0E">
                  <w:delText>APPROVED TO (activity)</w:delText>
                </w:r>
              </w:del>
            </w:ins>
          </w:p>
        </w:tc>
        <w:tc>
          <w:tcPr>
            <w:tcW w:w="3125" w:type="pct"/>
            <w:tcBorders>
              <w:top w:val="single" w:sz="4" w:space="0" w:color="auto"/>
              <w:left w:val="single" w:sz="4" w:space="0" w:color="auto"/>
              <w:bottom w:val="single" w:sz="4" w:space="0" w:color="auto"/>
              <w:right w:val="single" w:sz="4" w:space="0" w:color="auto"/>
            </w:tcBorders>
            <w:shd w:val="clear" w:color="auto" w:fill="FADBD1" w:themeFill="background2" w:themeFillTint="33"/>
            <w:tcPrChange w:id="2107" w:author="LANDI Michele (C.C.)" w:date="2020-10-01T15:54:00Z">
              <w:tcPr>
                <w:tcW w:w="3193" w:type="pct"/>
                <w:gridSpan w:val="2"/>
                <w:tcBorders>
                  <w:top w:val="single" w:sz="4" w:space="0" w:color="auto"/>
                  <w:left w:val="single" w:sz="4" w:space="0" w:color="auto"/>
                  <w:bottom w:val="single" w:sz="4" w:space="0" w:color="auto"/>
                  <w:right w:val="single" w:sz="4" w:space="0" w:color="auto"/>
                </w:tcBorders>
                <w:shd w:val="clear" w:color="auto" w:fill="FADBD1" w:themeFill="background2" w:themeFillTint="33"/>
              </w:tcPr>
            </w:tcPrChange>
          </w:tcPr>
          <w:p w14:paraId="6B36925D" w14:textId="5B4009F5" w:rsidR="006208E3" w:rsidRPr="002A337D" w:rsidDel="00DB5F0E" w:rsidRDefault="006208E3" w:rsidP="006208E3">
            <w:pPr>
              <w:pStyle w:val="Tabletext"/>
              <w:rPr>
                <w:ins w:id="2108" w:author="3070" w:date="2020-07-02T11:39:00Z"/>
                <w:del w:id="2109" w:author="LANDI Michele (C.C.)" w:date="2020-10-01T15:27:00Z"/>
              </w:rPr>
            </w:pPr>
            <w:ins w:id="2110" w:author="LANDI Michele (C.C.)" w:date="2020-07-02T11:40:00Z">
              <w:del w:id="2111" w:author="LANDI Michele (C.C.)" w:date="2020-10-01T15:27:00Z">
                <w:r w:rsidRPr="002A337D" w:rsidDel="00DB5F0E">
                  <w:delText>Advising that the vessel has permission to conduct an activity or operate within an area</w:delText>
                </w:r>
              </w:del>
            </w:ins>
          </w:p>
        </w:tc>
      </w:tr>
      <w:tr w:rsidR="006208E3" w:rsidDel="00DB5F0E" w14:paraId="1DBAB5E3" w14:textId="533CBDFB" w:rsidTr="00CA6FD0">
        <w:trPr>
          <w:trHeight w:val="64"/>
          <w:ins w:id="2112" w:author="3070" w:date="2020-07-02T11:39:00Z"/>
          <w:del w:id="2113" w:author="LANDI Michele (C.C.)" w:date="2020-10-01T15:27:00Z"/>
          <w:trPrChange w:id="2114" w:author="LANDI Michele (C.C.)" w:date="2020-10-01T15:54:00Z">
            <w:trPr>
              <w:trHeight w:val="64"/>
            </w:trPr>
          </w:trPrChange>
        </w:trPr>
        <w:tc>
          <w:tcPr>
            <w:tcW w:w="1875" w:type="pct"/>
            <w:tcBorders>
              <w:top w:val="single" w:sz="4" w:space="0" w:color="auto"/>
              <w:left w:val="single" w:sz="4" w:space="0" w:color="auto"/>
              <w:bottom w:val="single" w:sz="4" w:space="0" w:color="auto"/>
              <w:right w:val="single" w:sz="4" w:space="0" w:color="auto"/>
            </w:tcBorders>
            <w:shd w:val="clear" w:color="auto" w:fill="FADBD1" w:themeFill="background2" w:themeFillTint="33"/>
            <w:tcPrChange w:id="2115" w:author="LANDI Michele (C.C.)" w:date="2020-10-01T15:54:00Z">
              <w:tcPr>
                <w:tcW w:w="1807" w:type="pct"/>
                <w:gridSpan w:val="3"/>
                <w:tcBorders>
                  <w:top w:val="single" w:sz="4" w:space="0" w:color="auto"/>
                  <w:left w:val="single" w:sz="4" w:space="0" w:color="auto"/>
                  <w:bottom w:val="single" w:sz="4" w:space="0" w:color="auto"/>
                  <w:right w:val="single" w:sz="4" w:space="0" w:color="auto"/>
                </w:tcBorders>
                <w:shd w:val="clear" w:color="auto" w:fill="FADBD1" w:themeFill="background2" w:themeFillTint="33"/>
              </w:tcPr>
            </w:tcPrChange>
          </w:tcPr>
          <w:p w14:paraId="57AE00F3" w14:textId="7BA583B0" w:rsidR="006208E3" w:rsidRPr="002A337D" w:rsidDel="00DB5F0E" w:rsidRDefault="006208E3" w:rsidP="006208E3">
            <w:pPr>
              <w:pStyle w:val="Tabletext"/>
              <w:rPr>
                <w:ins w:id="2116" w:author="3070" w:date="2020-07-02T11:39:00Z"/>
                <w:del w:id="2117" w:author="LANDI Michele (C.C.)" w:date="2020-10-01T15:27:00Z"/>
              </w:rPr>
            </w:pPr>
          </w:p>
        </w:tc>
        <w:tc>
          <w:tcPr>
            <w:tcW w:w="3125" w:type="pct"/>
            <w:tcBorders>
              <w:top w:val="single" w:sz="4" w:space="0" w:color="auto"/>
              <w:left w:val="single" w:sz="4" w:space="0" w:color="auto"/>
              <w:bottom w:val="single" w:sz="4" w:space="0" w:color="auto"/>
              <w:right w:val="single" w:sz="4" w:space="0" w:color="auto"/>
            </w:tcBorders>
            <w:shd w:val="clear" w:color="auto" w:fill="FADBD1" w:themeFill="background2" w:themeFillTint="33"/>
            <w:tcPrChange w:id="2118" w:author="LANDI Michele (C.C.)" w:date="2020-10-01T15:54:00Z">
              <w:tcPr>
                <w:tcW w:w="3193" w:type="pct"/>
                <w:gridSpan w:val="2"/>
                <w:tcBorders>
                  <w:top w:val="single" w:sz="4" w:space="0" w:color="auto"/>
                  <w:left w:val="single" w:sz="4" w:space="0" w:color="auto"/>
                  <w:bottom w:val="single" w:sz="4" w:space="0" w:color="auto"/>
                  <w:right w:val="single" w:sz="4" w:space="0" w:color="auto"/>
                </w:tcBorders>
                <w:shd w:val="clear" w:color="auto" w:fill="FADBD1" w:themeFill="background2" w:themeFillTint="33"/>
              </w:tcPr>
            </w:tcPrChange>
          </w:tcPr>
          <w:p w14:paraId="49675F2A" w14:textId="17B9F019" w:rsidR="006208E3" w:rsidRPr="002A337D" w:rsidDel="00DB5F0E" w:rsidRDefault="006208E3" w:rsidP="006208E3">
            <w:pPr>
              <w:pStyle w:val="Tabletext"/>
              <w:rPr>
                <w:ins w:id="2119" w:author="3070" w:date="2020-07-02T11:39:00Z"/>
                <w:del w:id="2120" w:author="LANDI Michele (C.C.)" w:date="2020-10-01T15:27:00Z"/>
              </w:rPr>
            </w:pPr>
          </w:p>
        </w:tc>
      </w:tr>
      <w:tr w:rsidR="006208E3" w:rsidDel="00DB5F0E" w14:paraId="559AB165" w14:textId="3C53CA9B" w:rsidTr="00CA6FD0">
        <w:trPr>
          <w:trHeight w:val="64"/>
          <w:ins w:id="2121" w:author="3070" w:date="2020-07-02T11:39:00Z"/>
          <w:del w:id="2122" w:author="LANDI Michele (C.C.)" w:date="2020-10-01T15:27:00Z"/>
          <w:trPrChange w:id="2123" w:author="LANDI Michele (C.C.)" w:date="2020-10-01T15:54:00Z">
            <w:trPr>
              <w:trHeight w:val="64"/>
            </w:trPr>
          </w:trPrChange>
        </w:trPr>
        <w:tc>
          <w:tcPr>
            <w:tcW w:w="1875" w:type="pct"/>
            <w:tcBorders>
              <w:top w:val="single" w:sz="4" w:space="0" w:color="auto"/>
              <w:left w:val="single" w:sz="4" w:space="0" w:color="auto"/>
              <w:bottom w:val="single" w:sz="4" w:space="0" w:color="auto"/>
              <w:right w:val="single" w:sz="4" w:space="0" w:color="auto"/>
            </w:tcBorders>
            <w:shd w:val="clear" w:color="auto" w:fill="FADBD1" w:themeFill="background2" w:themeFillTint="33"/>
            <w:tcPrChange w:id="2124" w:author="LANDI Michele (C.C.)" w:date="2020-10-01T15:54:00Z">
              <w:tcPr>
                <w:tcW w:w="1807" w:type="pct"/>
                <w:gridSpan w:val="3"/>
                <w:tcBorders>
                  <w:top w:val="single" w:sz="4" w:space="0" w:color="auto"/>
                  <w:left w:val="single" w:sz="4" w:space="0" w:color="auto"/>
                  <w:bottom w:val="single" w:sz="4" w:space="0" w:color="auto"/>
                  <w:right w:val="single" w:sz="4" w:space="0" w:color="auto"/>
                </w:tcBorders>
                <w:shd w:val="clear" w:color="auto" w:fill="FADBD1" w:themeFill="background2" w:themeFillTint="33"/>
              </w:tcPr>
            </w:tcPrChange>
          </w:tcPr>
          <w:p w14:paraId="1EE080F6" w14:textId="5C512A49" w:rsidR="006208E3" w:rsidRPr="002A337D" w:rsidDel="00DB5F0E" w:rsidRDefault="006208E3" w:rsidP="006208E3">
            <w:pPr>
              <w:pStyle w:val="Tabletext"/>
              <w:rPr>
                <w:ins w:id="2125" w:author="3070" w:date="2020-07-02T11:39:00Z"/>
                <w:del w:id="2126" w:author="LANDI Michele (C.C.)" w:date="2020-10-01T15:27:00Z"/>
              </w:rPr>
            </w:pPr>
          </w:p>
        </w:tc>
        <w:tc>
          <w:tcPr>
            <w:tcW w:w="3125" w:type="pct"/>
            <w:tcBorders>
              <w:top w:val="single" w:sz="4" w:space="0" w:color="auto"/>
              <w:left w:val="single" w:sz="4" w:space="0" w:color="auto"/>
              <w:bottom w:val="single" w:sz="4" w:space="0" w:color="auto"/>
              <w:right w:val="single" w:sz="4" w:space="0" w:color="auto"/>
            </w:tcBorders>
            <w:shd w:val="clear" w:color="auto" w:fill="FADBD1" w:themeFill="background2" w:themeFillTint="33"/>
            <w:tcPrChange w:id="2127" w:author="LANDI Michele (C.C.)" w:date="2020-10-01T15:54:00Z">
              <w:tcPr>
                <w:tcW w:w="3193" w:type="pct"/>
                <w:gridSpan w:val="2"/>
                <w:tcBorders>
                  <w:top w:val="single" w:sz="4" w:space="0" w:color="auto"/>
                  <w:left w:val="single" w:sz="4" w:space="0" w:color="auto"/>
                  <w:bottom w:val="single" w:sz="4" w:space="0" w:color="auto"/>
                  <w:right w:val="single" w:sz="4" w:space="0" w:color="auto"/>
                </w:tcBorders>
                <w:shd w:val="clear" w:color="auto" w:fill="FADBD1" w:themeFill="background2" w:themeFillTint="33"/>
              </w:tcPr>
            </w:tcPrChange>
          </w:tcPr>
          <w:p w14:paraId="25C01963" w14:textId="30D02623" w:rsidR="006208E3" w:rsidRPr="002A337D" w:rsidDel="00DB5F0E" w:rsidRDefault="006208E3" w:rsidP="006208E3">
            <w:pPr>
              <w:pStyle w:val="Tabletext"/>
              <w:rPr>
                <w:ins w:id="2128" w:author="3070" w:date="2020-07-02T11:39:00Z"/>
                <w:del w:id="2129" w:author="LANDI Michele (C.C.)" w:date="2020-10-01T15:27:00Z"/>
              </w:rPr>
            </w:pPr>
          </w:p>
        </w:tc>
      </w:tr>
      <w:tr w:rsidR="006208E3" w14:paraId="5CD7D458" w14:textId="77777777" w:rsidTr="00CA6FD0">
        <w:tblPrEx>
          <w:tblPrExChange w:id="2130" w:author="LANDI Michele (C.C.)" w:date="2020-10-01T15:54:00Z">
            <w:tblPrEx>
              <w:tblW w:w="5000" w:type="pct"/>
            </w:tblPrEx>
          </w:tblPrExChange>
        </w:tblPrEx>
        <w:trPr>
          <w:trHeight w:val="64"/>
          <w:ins w:id="2131" w:author="LANDI Michele (C.C.)" w:date="2020-10-01T15:53:00Z"/>
          <w:trPrChange w:id="2132" w:author="LANDI Michele (C.C.)" w:date="2020-10-01T15:54:00Z">
            <w:trPr>
              <w:trHeight w:val="64"/>
            </w:trPr>
          </w:trPrChange>
        </w:trPr>
        <w:tc>
          <w:tcPr>
            <w:tcW w:w="1875" w:type="pct"/>
            <w:tcBorders>
              <w:top w:val="single" w:sz="4" w:space="0" w:color="auto"/>
              <w:left w:val="single" w:sz="4" w:space="0" w:color="auto"/>
              <w:bottom w:val="single" w:sz="4" w:space="0" w:color="auto"/>
              <w:right w:val="single" w:sz="4" w:space="0" w:color="auto"/>
            </w:tcBorders>
            <w:shd w:val="clear" w:color="auto" w:fill="FFFFFF" w:themeFill="background1"/>
            <w:tcPrChange w:id="2133" w:author="LANDI Michele (C.C.)" w:date="2020-10-01T15:54:00Z">
              <w:tcPr>
                <w:tcW w:w="2500"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tcPrChange>
          </w:tcPr>
          <w:p w14:paraId="0364E80D" w14:textId="77777777" w:rsidR="006208E3" w:rsidRPr="0063013F" w:rsidRDefault="006208E3" w:rsidP="009C5F65">
            <w:pPr>
              <w:pStyle w:val="Tabletext"/>
              <w:rPr>
                <w:ins w:id="2134" w:author="LANDI Michele (C.C.)" w:date="2020-10-01T15:53:00Z"/>
              </w:rPr>
            </w:pPr>
            <w:ins w:id="2135" w:author="LANDI Michele (C.C.)" w:date="2020-10-01T15:53:00Z">
              <w:r w:rsidRPr="0063013F">
                <w:t>WAIT FOR (details)</w:t>
              </w:r>
              <w:r>
                <w:t xml:space="preserve"> </w:t>
              </w:r>
            </w:ins>
          </w:p>
        </w:tc>
        <w:tc>
          <w:tcPr>
            <w:tcW w:w="3125" w:type="pct"/>
            <w:tcBorders>
              <w:top w:val="single" w:sz="4" w:space="0" w:color="auto"/>
              <w:left w:val="single" w:sz="4" w:space="0" w:color="auto"/>
              <w:bottom w:val="single" w:sz="4" w:space="0" w:color="auto"/>
              <w:right w:val="single" w:sz="4" w:space="0" w:color="auto"/>
            </w:tcBorders>
            <w:shd w:val="clear" w:color="auto" w:fill="FFFFFF" w:themeFill="background1"/>
            <w:tcPrChange w:id="2136" w:author="LANDI Michele (C.C.)" w:date="2020-10-01T15:54:00Z">
              <w:tcPr>
                <w:tcW w:w="2500"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tcPrChange>
          </w:tcPr>
          <w:p w14:paraId="5126E97A" w14:textId="77777777" w:rsidR="006208E3" w:rsidRDefault="006208E3" w:rsidP="009C5F65">
            <w:pPr>
              <w:pStyle w:val="Tabletext"/>
              <w:rPr>
                <w:ins w:id="2137" w:author="LANDI Michele (C.C.)" w:date="2020-10-01T15:53:00Z"/>
              </w:rPr>
            </w:pPr>
            <w:ins w:id="2138" w:author="LANDI Michele (C.C.)" w:date="2020-10-01T15:53:00Z">
              <w:r>
                <w:t>Request for the ship to wait for an event (eg ship (name)</w:t>
              </w:r>
              <w:r w:rsidRPr="0063013F">
                <w:t xml:space="preserve"> leaving berth, </w:t>
              </w:r>
              <w:r>
                <w:t xml:space="preserve">ship (name) </w:t>
              </w:r>
              <w:r w:rsidRPr="0063013F">
                <w:t>ahead of you</w:t>
              </w:r>
              <w:r>
                <w:t>, improvement in visibility)</w:t>
              </w:r>
            </w:ins>
          </w:p>
        </w:tc>
      </w:tr>
      <w:tr w:rsidR="00590C15" w:rsidRPr="0063013F" w14:paraId="3A2A8649" w14:textId="77777777" w:rsidTr="009C5F65">
        <w:trPr>
          <w:trHeight w:val="64"/>
          <w:ins w:id="2139" w:author="LANDI Michele (C.C.)" w:date="2020-10-05T08:18:00Z"/>
        </w:trPr>
        <w:tc>
          <w:tcPr>
            <w:tcW w:w="1875" w:type="pct"/>
            <w:tcBorders>
              <w:top w:val="single" w:sz="4" w:space="0" w:color="auto"/>
              <w:left w:val="single" w:sz="4" w:space="0" w:color="auto"/>
              <w:bottom w:val="single" w:sz="4" w:space="0" w:color="auto"/>
              <w:right w:val="single" w:sz="4" w:space="0" w:color="auto"/>
            </w:tcBorders>
            <w:shd w:val="clear" w:color="auto" w:fill="FFFFFF" w:themeFill="background1"/>
          </w:tcPr>
          <w:p w14:paraId="412B48E1" w14:textId="77777777" w:rsidR="00590C15" w:rsidRPr="0063013F" w:rsidRDefault="00590C15" w:rsidP="009C5F65">
            <w:pPr>
              <w:pStyle w:val="Tabletext"/>
              <w:rPr>
                <w:ins w:id="2140" w:author="LANDI Michele (C.C.)" w:date="2020-10-05T08:18:00Z"/>
              </w:rPr>
            </w:pPr>
            <w:ins w:id="2141" w:author="LANDI Michele (C.C.)" w:date="2020-10-05T08:18:00Z">
              <w:r>
                <w:t>WHAT ARE YOUR INTENTIONS</w:t>
              </w:r>
            </w:ins>
          </w:p>
        </w:tc>
        <w:tc>
          <w:tcPr>
            <w:tcW w:w="3125" w:type="pct"/>
            <w:tcBorders>
              <w:top w:val="single" w:sz="4" w:space="0" w:color="auto"/>
              <w:left w:val="single" w:sz="4" w:space="0" w:color="auto"/>
              <w:bottom w:val="single" w:sz="4" w:space="0" w:color="auto"/>
              <w:right w:val="single" w:sz="4" w:space="0" w:color="auto"/>
            </w:tcBorders>
            <w:shd w:val="clear" w:color="auto" w:fill="FFFFFF" w:themeFill="background1"/>
          </w:tcPr>
          <w:p w14:paraId="3497AF3D" w14:textId="77777777" w:rsidR="00590C15" w:rsidRPr="0063013F" w:rsidRDefault="00590C15" w:rsidP="009C5F65">
            <w:pPr>
              <w:pStyle w:val="Tabletext"/>
              <w:rPr>
                <w:ins w:id="2142" w:author="LANDI Michele (C.C.)" w:date="2020-10-05T08:18:00Z"/>
              </w:rPr>
            </w:pPr>
            <w:ins w:id="2143" w:author="LANDI Michele (C.C.)" w:date="2020-10-05T08:18:00Z">
              <w:r>
                <w:t>Question requesting the ship to advise of its intentions (eg movements, passing, overtaking)</w:t>
              </w:r>
            </w:ins>
          </w:p>
        </w:tc>
      </w:tr>
      <w:tr w:rsidR="006208E3" w14:paraId="1653227D" w14:textId="77777777" w:rsidTr="00CA6FD0">
        <w:tblPrEx>
          <w:tblPrExChange w:id="2144" w:author="LANDI Michele (C.C.)" w:date="2020-10-01T15:54:00Z">
            <w:tblPrEx>
              <w:tblW w:w="5000" w:type="pct"/>
            </w:tblPrEx>
          </w:tblPrExChange>
        </w:tblPrEx>
        <w:trPr>
          <w:trHeight w:val="64"/>
          <w:ins w:id="2145" w:author="LANDI Michele (C.C.)" w:date="2020-10-01T15:53:00Z"/>
          <w:trPrChange w:id="2146" w:author="LANDI Michele (C.C.)" w:date="2020-10-01T15:54:00Z">
            <w:trPr>
              <w:trHeight w:val="64"/>
            </w:trPr>
          </w:trPrChange>
        </w:trPr>
        <w:tc>
          <w:tcPr>
            <w:tcW w:w="1875" w:type="pct"/>
            <w:tcBorders>
              <w:top w:val="single" w:sz="4" w:space="0" w:color="auto"/>
              <w:left w:val="single" w:sz="4" w:space="0" w:color="auto"/>
              <w:bottom w:val="single" w:sz="4" w:space="0" w:color="auto"/>
              <w:right w:val="single" w:sz="4" w:space="0" w:color="auto"/>
            </w:tcBorders>
            <w:shd w:val="clear" w:color="auto" w:fill="FFFFFF" w:themeFill="background1"/>
            <w:tcPrChange w:id="2147" w:author="LANDI Michele (C.C.)" w:date="2020-10-01T15:54:00Z">
              <w:tcPr>
                <w:tcW w:w="2500"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tcPrChange>
          </w:tcPr>
          <w:p w14:paraId="1B2558BC" w14:textId="77777777" w:rsidR="006208E3" w:rsidRPr="0063013F" w:rsidRDefault="006208E3" w:rsidP="009C5F65">
            <w:pPr>
              <w:pStyle w:val="Tabletext"/>
              <w:rPr>
                <w:ins w:id="2148" w:author="LANDI Michele (C.C.)" w:date="2020-10-01T15:53:00Z"/>
              </w:rPr>
            </w:pPr>
            <w:ins w:id="2149" w:author="LANDI Michele (C.C.)" w:date="2020-10-01T15:53:00Z">
              <w:r>
                <w:t xml:space="preserve">WIDE BERTH REQUESTED </w:t>
              </w:r>
            </w:ins>
          </w:p>
        </w:tc>
        <w:tc>
          <w:tcPr>
            <w:tcW w:w="3125" w:type="pct"/>
            <w:tcBorders>
              <w:top w:val="single" w:sz="4" w:space="0" w:color="auto"/>
              <w:left w:val="single" w:sz="4" w:space="0" w:color="auto"/>
              <w:bottom w:val="single" w:sz="4" w:space="0" w:color="auto"/>
              <w:right w:val="single" w:sz="4" w:space="0" w:color="auto"/>
            </w:tcBorders>
            <w:shd w:val="clear" w:color="auto" w:fill="FFFFFF" w:themeFill="background1"/>
            <w:tcPrChange w:id="2150" w:author="LANDI Michele (C.C.)" w:date="2020-10-01T15:54:00Z">
              <w:tcPr>
                <w:tcW w:w="2500"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tcPrChange>
          </w:tcPr>
          <w:p w14:paraId="02C9E497" w14:textId="77777777" w:rsidR="006208E3" w:rsidRDefault="006208E3" w:rsidP="009C5F65">
            <w:pPr>
              <w:pStyle w:val="Tabletext"/>
              <w:rPr>
                <w:ins w:id="2151" w:author="LANDI Michele (C.C.)" w:date="2020-10-01T15:53:00Z"/>
              </w:rPr>
            </w:pPr>
            <w:ins w:id="2152" w:author="LANDI Michele (C.C.)" w:date="2020-10-01T15:53:00Z">
              <w:r>
                <w:t>Request for the ship to give the area or object a wide berth</w:t>
              </w:r>
            </w:ins>
          </w:p>
        </w:tc>
      </w:tr>
      <w:tr w:rsidR="006208E3" w:rsidDel="006208E3" w14:paraId="7D360DBD" w14:textId="799075BD" w:rsidTr="00CA6FD0">
        <w:tblPrEx>
          <w:tblPrExChange w:id="2153" w:author="LANDI Michele (C.C.)" w:date="2020-10-01T15:54:00Z">
            <w:tblPrEx>
              <w:tblW w:w="5000" w:type="pct"/>
            </w:tblPrEx>
          </w:tblPrExChange>
        </w:tblPrEx>
        <w:trPr>
          <w:trHeight w:val="64"/>
          <w:del w:id="2154" w:author="LANDI Michele (C.C.)" w:date="2020-10-01T15:53:00Z"/>
          <w:trPrChange w:id="2155" w:author="LANDI Michele (C.C.)" w:date="2020-10-01T15:54:00Z">
            <w:trPr>
              <w:trHeight w:val="64"/>
            </w:trPr>
          </w:trPrChange>
        </w:trPr>
        <w:tc>
          <w:tcPr>
            <w:tcW w:w="1875" w:type="pct"/>
            <w:tcBorders>
              <w:top w:val="single" w:sz="4" w:space="0" w:color="auto"/>
              <w:left w:val="single" w:sz="4" w:space="0" w:color="auto"/>
              <w:bottom w:val="single" w:sz="4" w:space="0" w:color="auto"/>
              <w:right w:val="single" w:sz="4" w:space="0" w:color="auto"/>
            </w:tcBorders>
            <w:shd w:val="clear" w:color="auto" w:fill="auto"/>
            <w:tcPrChange w:id="2156" w:author="LANDI Michele (C.C.)" w:date="2020-10-01T15:54:00Z">
              <w:tcPr>
                <w:tcW w:w="2500" w:type="pct"/>
                <w:gridSpan w:val="3"/>
                <w:tcBorders>
                  <w:top w:val="single" w:sz="4" w:space="0" w:color="auto"/>
                  <w:left w:val="single" w:sz="4" w:space="0" w:color="auto"/>
                  <w:bottom w:val="single" w:sz="4" w:space="0" w:color="auto"/>
                  <w:right w:val="single" w:sz="4" w:space="0" w:color="auto"/>
                </w:tcBorders>
                <w:shd w:val="clear" w:color="auto" w:fill="auto"/>
              </w:tcPr>
            </w:tcPrChange>
          </w:tcPr>
          <w:p w14:paraId="3A1976E8" w14:textId="0E5EE0A5" w:rsidR="006208E3" w:rsidRPr="002A337D" w:rsidDel="006208E3" w:rsidRDefault="006208E3" w:rsidP="006208E3">
            <w:pPr>
              <w:pStyle w:val="Tabletext"/>
              <w:rPr>
                <w:del w:id="2157" w:author="LANDI Michele (C.C.)" w:date="2020-10-01T15:53:00Z"/>
                <w:moveTo w:id="2158" w:author="LANDI Michele (C.C.)" w:date="2020-10-01T15:50:00Z"/>
              </w:rPr>
            </w:pPr>
            <w:moveToRangeStart w:id="2159" w:author="LANDI Michele (C.C.)" w:date="2020-10-01T15:50:00Z" w:name="move52459859"/>
            <w:moveTo w:id="2160" w:author="LANDI Michele (C.C.)" w:date="2020-10-01T15:50:00Z">
              <w:del w:id="2161" w:author="LANDI Michele (C.C.)" w:date="2020-10-01T15:53:00Z">
                <w:r w:rsidRPr="0063013F" w:rsidDel="006208E3">
                  <w:delText xml:space="preserve">WAIT </w:delText>
                </w:r>
                <w:r w:rsidDel="006208E3">
                  <w:delText>[</w:delText>
                </w:r>
                <w:r w:rsidRPr="0063013F" w:rsidDel="006208E3">
                  <w:delText>for (vessel) TO (details)</w:delText>
                </w:r>
                <w:r w:rsidDel="006208E3">
                  <w:delText>]</w:delText>
                </w:r>
              </w:del>
            </w:moveTo>
          </w:p>
        </w:tc>
        <w:tc>
          <w:tcPr>
            <w:tcW w:w="3125" w:type="pct"/>
            <w:tcBorders>
              <w:top w:val="single" w:sz="4" w:space="0" w:color="auto"/>
              <w:left w:val="single" w:sz="4" w:space="0" w:color="auto"/>
              <w:bottom w:val="single" w:sz="4" w:space="0" w:color="auto"/>
              <w:right w:val="single" w:sz="4" w:space="0" w:color="auto"/>
            </w:tcBorders>
            <w:shd w:val="clear" w:color="auto" w:fill="auto"/>
            <w:tcPrChange w:id="2162" w:author="LANDI Michele (C.C.)" w:date="2020-10-01T15:54:00Z">
              <w:tcPr>
                <w:tcW w:w="2500" w:type="pct"/>
                <w:gridSpan w:val="2"/>
                <w:tcBorders>
                  <w:top w:val="single" w:sz="4" w:space="0" w:color="auto"/>
                  <w:left w:val="single" w:sz="4" w:space="0" w:color="auto"/>
                  <w:bottom w:val="single" w:sz="4" w:space="0" w:color="auto"/>
                  <w:right w:val="single" w:sz="4" w:space="0" w:color="auto"/>
                </w:tcBorders>
                <w:shd w:val="clear" w:color="auto" w:fill="auto"/>
              </w:tcPr>
            </w:tcPrChange>
          </w:tcPr>
          <w:p w14:paraId="7DF36351" w14:textId="68DCCC24" w:rsidR="006208E3" w:rsidRPr="002A337D" w:rsidDel="006208E3" w:rsidRDefault="006208E3" w:rsidP="006208E3">
            <w:pPr>
              <w:pStyle w:val="Tabletext"/>
              <w:rPr>
                <w:del w:id="2163" w:author="LANDI Michele (C.C.)" w:date="2020-10-01T15:53:00Z"/>
                <w:moveTo w:id="2164" w:author="LANDI Michele (C.C.)" w:date="2020-10-01T15:50:00Z"/>
              </w:rPr>
            </w:pPr>
            <w:moveTo w:id="2165" w:author="LANDI Michele (C.C.)" w:date="2020-10-01T15:50:00Z">
              <w:del w:id="2166" w:author="LANDI Michele (C.C.)" w:date="2020-10-01T15:53:00Z">
                <w:r w:rsidDel="006208E3">
                  <w:delText>Wait for a specified vessel to complete a task (</w:delText>
                </w:r>
                <w:r w:rsidRPr="0063013F" w:rsidDel="006208E3">
                  <w:delText xml:space="preserve">eg </w:delText>
                </w:r>
                <w:r w:rsidDel="006208E3">
                  <w:delText xml:space="preserve">clear </w:delText>
                </w:r>
                <w:r w:rsidRPr="0063013F" w:rsidDel="006208E3">
                  <w:delText xml:space="preserve"> berth / enter fairway / get underway / leav</w:delText>
                </w:r>
                <w:r w:rsidDel="006208E3">
                  <w:delText>e</w:delText>
                </w:r>
                <w:r w:rsidRPr="0063013F" w:rsidDel="006208E3">
                  <w:delText xml:space="preserve"> berth</w:delText>
                </w:r>
                <w:r w:rsidDel="006208E3">
                  <w:delText>) or for other reasons specified</w:delText>
                </w:r>
              </w:del>
            </w:moveTo>
          </w:p>
        </w:tc>
      </w:tr>
      <w:moveToRangeEnd w:id="2159"/>
    </w:tbl>
    <w:p w14:paraId="6847EF2B" w14:textId="77777777" w:rsidR="00AB323F" w:rsidRDefault="00AB323F" w:rsidP="00AB323F">
      <w:pPr>
        <w:pStyle w:val="BodyText"/>
        <w:rPr>
          <w:ins w:id="2167" w:author="3070" w:date="2020-07-02T10:50:00Z"/>
        </w:rPr>
      </w:pPr>
    </w:p>
    <w:p w14:paraId="5D2DBD98" w14:textId="0E2AD3C4" w:rsidR="00AB323F" w:rsidDel="00AB323F" w:rsidRDefault="00AB323F">
      <w:pPr>
        <w:pStyle w:val="Bullet1"/>
        <w:numPr>
          <w:ilvl w:val="0"/>
          <w:numId w:val="0"/>
        </w:numPr>
        <w:rPr>
          <w:del w:id="2168" w:author="3070" w:date="2020-07-02T10:50:00Z"/>
        </w:rPr>
        <w:pPrChange w:id="2169" w:author="3070" w:date="2020-07-02T10:50:00Z">
          <w:pPr>
            <w:pStyle w:val="Bullet1"/>
          </w:pPr>
        </w:pPrChange>
      </w:pPr>
    </w:p>
    <w:p w14:paraId="5EF12E77" w14:textId="00558A9E" w:rsidR="00BD31DE" w:rsidRDefault="00BD31DE" w:rsidP="00BD31DE">
      <w:pPr>
        <w:pStyle w:val="BodyText"/>
      </w:pPr>
      <w:r>
        <w:t>Example of communications with a vessel approaching or entering into the VTS area.</w:t>
      </w:r>
    </w:p>
    <w:tbl>
      <w:tblPr>
        <w:tblStyle w:val="TableGrid"/>
        <w:tblW w:w="0" w:type="auto"/>
        <w:jc w:val="center"/>
        <w:tblLook w:val="04A0" w:firstRow="1" w:lastRow="0" w:firstColumn="1" w:lastColumn="0" w:noHBand="0" w:noVBand="1"/>
        <w:tblPrChange w:id="2170" w:author="3070" w:date="2020-07-02T10:50:00Z">
          <w:tblPr>
            <w:tblStyle w:val="TableGrid"/>
            <w:tblW w:w="0" w:type="auto"/>
            <w:jc w:val="center"/>
            <w:tblLook w:val="04A0" w:firstRow="1" w:lastRow="0" w:firstColumn="1" w:lastColumn="0" w:noHBand="0" w:noVBand="1"/>
          </w:tblPr>
        </w:tblPrChange>
      </w:tblPr>
      <w:tblGrid>
        <w:gridCol w:w="1510"/>
        <w:gridCol w:w="7371"/>
        <w:tblGridChange w:id="2171">
          <w:tblGrid>
            <w:gridCol w:w="2541"/>
            <w:gridCol w:w="6701"/>
          </w:tblGrid>
        </w:tblGridChange>
      </w:tblGrid>
      <w:tr w:rsidR="00BD31DE" w:rsidRPr="00F55AD7" w14:paraId="69282D52" w14:textId="7C89BFCC" w:rsidTr="00AB323F">
        <w:trPr>
          <w:jc w:val="center"/>
          <w:trPrChange w:id="2172" w:author="3070" w:date="2020-07-02T10:50:00Z">
            <w:trPr>
              <w:wAfter w:w="328" w:type="dxa"/>
              <w:jc w:val="center"/>
            </w:trPr>
          </w:trPrChange>
        </w:trPr>
        <w:tc>
          <w:tcPr>
            <w:tcW w:w="1510" w:type="dxa"/>
            <w:shd w:val="clear" w:color="auto" w:fill="D4F1D3" w:themeFill="text2" w:themeFillTint="33"/>
            <w:tcPrChange w:id="2173" w:author="3070" w:date="2020-07-02T10:50:00Z">
              <w:tcPr>
                <w:tcW w:w="2541" w:type="dxa"/>
                <w:shd w:val="clear" w:color="auto" w:fill="D4F1D3" w:themeFill="text2" w:themeFillTint="33"/>
              </w:tcPr>
            </w:tcPrChange>
          </w:tcPr>
          <w:p w14:paraId="65906DC2" w14:textId="3C017073" w:rsidR="00BD31DE" w:rsidRPr="00F55AD7" w:rsidRDefault="00D97190" w:rsidP="00BD31DE">
            <w:pPr>
              <w:pStyle w:val="Tableheading"/>
              <w:rPr>
                <w:lang w:val="en-GB"/>
              </w:rPr>
            </w:pPr>
            <w:r>
              <w:rPr>
                <w:lang w:val="en-GB"/>
              </w:rPr>
              <w:t>VESSEL</w:t>
            </w:r>
          </w:p>
        </w:tc>
        <w:tc>
          <w:tcPr>
            <w:tcW w:w="7371" w:type="dxa"/>
            <w:shd w:val="clear" w:color="auto" w:fill="D4F1D3" w:themeFill="text2" w:themeFillTint="33"/>
            <w:tcPrChange w:id="2174" w:author="3070" w:date="2020-07-02T10:50:00Z">
              <w:tcPr>
                <w:tcW w:w="6701" w:type="dxa"/>
                <w:shd w:val="clear" w:color="auto" w:fill="D4F1D3" w:themeFill="text2" w:themeFillTint="33"/>
              </w:tcPr>
            </w:tcPrChange>
          </w:tcPr>
          <w:p w14:paraId="70CFA635" w14:textId="35399158" w:rsidR="00BD31DE" w:rsidRPr="00A85B4F" w:rsidRDefault="00BD31DE" w:rsidP="00BD31DE">
            <w:pPr>
              <w:pStyle w:val="Tabletext"/>
              <w:rPr>
                <w:i/>
                <w:iCs/>
                <w:rPrChange w:id="2175" w:author="3070" w:date="2020-06-02T08:55:00Z">
                  <w:rPr/>
                </w:rPrChange>
              </w:rPr>
            </w:pPr>
            <w:r w:rsidRPr="00A85B4F">
              <w:rPr>
                <w:i/>
                <w:iCs/>
                <w:rPrChange w:id="2176" w:author="3070" w:date="2020-06-02T08:55:00Z">
                  <w:rPr/>
                </w:rPrChange>
              </w:rPr>
              <w:t>[</w:t>
            </w:r>
            <w:r w:rsidR="00D97190" w:rsidRPr="00A85B4F">
              <w:rPr>
                <w:i/>
                <w:iCs/>
                <w:rPrChange w:id="2177" w:author="3070" w:date="2020-06-02T08:55:00Z">
                  <w:rPr/>
                </w:rPrChange>
              </w:rPr>
              <w:t>Vessel</w:t>
            </w:r>
            <w:r w:rsidRPr="00A85B4F">
              <w:rPr>
                <w:i/>
                <w:iCs/>
                <w:rPrChange w:id="2178" w:author="3070" w:date="2020-06-02T08:55:00Z">
                  <w:rPr/>
                </w:rPrChange>
              </w:rPr>
              <w:t>] ENTERING [VTS area] / AT [Entry Location]</w:t>
            </w:r>
          </w:p>
        </w:tc>
      </w:tr>
      <w:tr w:rsidR="00BD31DE" w:rsidRPr="00F55AD7" w14:paraId="02BEB56F" w14:textId="7A43E7DA" w:rsidTr="00AB323F">
        <w:tblPrEx>
          <w:jc w:val="left"/>
          <w:tblPrExChange w:id="2179" w:author="3070" w:date="2020-07-02T10:50:00Z">
            <w:tblPrEx>
              <w:jc w:val="left"/>
            </w:tblPrEx>
          </w:tblPrExChange>
        </w:tblPrEx>
        <w:tc>
          <w:tcPr>
            <w:tcW w:w="1510" w:type="dxa"/>
            <w:shd w:val="clear" w:color="auto" w:fill="FADBD1" w:themeFill="background2" w:themeFillTint="33"/>
            <w:tcPrChange w:id="2180" w:author="3070" w:date="2020-07-02T10:50:00Z">
              <w:tcPr>
                <w:tcW w:w="2541" w:type="dxa"/>
                <w:shd w:val="clear" w:color="auto" w:fill="FADBD1" w:themeFill="background2" w:themeFillTint="33"/>
              </w:tcPr>
            </w:tcPrChange>
          </w:tcPr>
          <w:p w14:paraId="455F9C8C" w14:textId="6A5E8B6E" w:rsidR="00BD31DE" w:rsidRPr="00C1400A" w:rsidRDefault="00BD31DE" w:rsidP="001741C0">
            <w:pPr>
              <w:pStyle w:val="Tableheading"/>
            </w:pPr>
            <w:r>
              <w:t>VTS</w:t>
            </w:r>
          </w:p>
        </w:tc>
        <w:tc>
          <w:tcPr>
            <w:tcW w:w="7371" w:type="dxa"/>
            <w:shd w:val="clear" w:color="auto" w:fill="FADBD1" w:themeFill="background2" w:themeFillTint="33"/>
            <w:tcPrChange w:id="2181" w:author="3070" w:date="2020-07-02T10:50:00Z">
              <w:tcPr>
                <w:tcW w:w="6701" w:type="dxa"/>
                <w:shd w:val="clear" w:color="auto" w:fill="FADBD1" w:themeFill="background2" w:themeFillTint="33"/>
              </w:tcPr>
            </w:tcPrChange>
          </w:tcPr>
          <w:p w14:paraId="00058712" w14:textId="115433D3" w:rsidR="00BD31DE" w:rsidRPr="0063013F" w:rsidRDefault="00BD31DE" w:rsidP="00BD31DE">
            <w:pPr>
              <w:pStyle w:val="Tabletext"/>
            </w:pPr>
            <w:r w:rsidRPr="0063013F">
              <w:t>[</w:t>
            </w:r>
            <w:r w:rsidR="00D97190">
              <w:t>Vessel</w:t>
            </w:r>
            <w:r w:rsidRPr="0063013F">
              <w:t>] … For example:</w:t>
            </w:r>
          </w:p>
          <w:p w14:paraId="6F1B79B4" w14:textId="6654D3BB" w:rsidR="00BD31DE" w:rsidRPr="0063013F" w:rsidRDefault="00BD31DE" w:rsidP="00695CE3">
            <w:pPr>
              <w:pStyle w:val="Tabletext"/>
              <w:numPr>
                <w:ilvl w:val="0"/>
                <w:numId w:val="32"/>
              </w:numPr>
              <w:rPr>
                <w:rFonts w:cs="Calibri"/>
              </w:rPr>
            </w:pPr>
            <w:r w:rsidRPr="0063013F">
              <w:rPr>
                <w:rFonts w:cs="Calibri"/>
              </w:rPr>
              <w:t>CONFIRM [certain details]</w:t>
            </w:r>
          </w:p>
          <w:p w14:paraId="0C18E921" w14:textId="73919CA7" w:rsidR="00BD31DE" w:rsidRDefault="00BD31DE" w:rsidP="00695CE3">
            <w:pPr>
              <w:pStyle w:val="Tabletext"/>
              <w:numPr>
                <w:ilvl w:val="0"/>
                <w:numId w:val="32"/>
              </w:numPr>
              <w:rPr>
                <w:rFonts w:cs="Calibri"/>
              </w:rPr>
            </w:pPr>
            <w:r>
              <w:rPr>
                <w:rFonts w:cs="Calibri"/>
              </w:rPr>
              <w:t>INFORMATION (eg berthing, traffic updates, navigational hazards)</w:t>
            </w:r>
          </w:p>
          <w:p w14:paraId="32B44645" w14:textId="3E594712" w:rsidR="00BD31DE" w:rsidRPr="002E7531" w:rsidRDefault="00BD31DE" w:rsidP="00695CE3">
            <w:pPr>
              <w:pStyle w:val="Tabletext"/>
              <w:numPr>
                <w:ilvl w:val="0"/>
                <w:numId w:val="32"/>
              </w:numPr>
            </w:pPr>
            <w:r w:rsidRPr="0063013F">
              <w:rPr>
                <w:rFonts w:cs="Calibri"/>
              </w:rPr>
              <w:t xml:space="preserve">REPORT AGAIN AT (location) </w:t>
            </w:r>
          </w:p>
          <w:p w14:paraId="48F89025" w14:textId="01F39FBE" w:rsidR="00BD31DE" w:rsidRPr="00F55AD7" w:rsidRDefault="00BD31DE" w:rsidP="00695CE3">
            <w:pPr>
              <w:pStyle w:val="Tabletext"/>
              <w:numPr>
                <w:ilvl w:val="0"/>
                <w:numId w:val="32"/>
              </w:numPr>
            </w:pPr>
            <w:r w:rsidRPr="0063013F">
              <w:rPr>
                <w:rFonts w:cs="Calibri"/>
              </w:rPr>
              <w:t xml:space="preserve">PILOT </w:t>
            </w:r>
            <w:r w:rsidR="000B5A93">
              <w:rPr>
                <w:rFonts w:cs="Calibri"/>
              </w:rPr>
              <w:t>WILL</w:t>
            </w:r>
            <w:r w:rsidRPr="0063013F">
              <w:rPr>
                <w:rFonts w:cs="Calibri"/>
              </w:rPr>
              <w:t xml:space="preserve"> BOARD AT …..</w:t>
            </w:r>
          </w:p>
        </w:tc>
      </w:tr>
    </w:tbl>
    <w:p w14:paraId="69431C91" w14:textId="1A22A05E" w:rsidR="00BD31DE" w:rsidDel="00362D76" w:rsidRDefault="00BD31DE">
      <w:pPr>
        <w:pStyle w:val="Heading2"/>
        <w:rPr>
          <w:del w:id="2182" w:author="Windows 사용자" w:date="2020-06-02T14:34:00Z"/>
        </w:rPr>
        <w:pPrChange w:id="2183" w:author="3070" w:date="2020-08-07T16:06:00Z">
          <w:pPr>
            <w:pStyle w:val="BodyText"/>
          </w:pPr>
        </w:pPrChange>
      </w:pPr>
    </w:p>
    <w:p w14:paraId="4EABDE30" w14:textId="5CF4E88E" w:rsidR="00BD31DE" w:rsidDel="00AB323F" w:rsidRDefault="00BD31DE">
      <w:pPr>
        <w:pStyle w:val="Heading2"/>
        <w:rPr>
          <w:moveFrom w:id="2184" w:author="3070" w:date="2020-07-02T10:51:00Z"/>
        </w:rPr>
        <w:pPrChange w:id="2185" w:author="3070" w:date="2020-08-07T16:06:00Z">
          <w:pPr>
            <w:pStyle w:val="BodyText"/>
          </w:pPr>
        </w:pPrChange>
      </w:pPr>
      <w:moveFromRangeStart w:id="2186" w:author="3070" w:date="2020-07-02T10:51:00Z" w:name="move44579497"/>
      <w:moveFrom w:id="2187" w:author="3070" w:date="2020-07-02T10:51:00Z">
        <w:r w:rsidRPr="002E7531" w:rsidDel="00AB323F">
          <w:t>The VTS may also need to provide further instructions for the approach/entry to the VTS area such as:</w:t>
        </w:r>
      </w:moveFrom>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
      <w:tr w:rsidR="00BD31DE" w:rsidRPr="00BD31DE" w:rsidDel="00AB323F" w14:paraId="43382AE8" w14:textId="02ADFB19" w:rsidTr="001741C0">
        <w:trPr>
          <w:trHeight w:val="360"/>
          <w:tblHeader/>
          <w:del w:id="2188" w:author="3070" w:date="2020-07-02T10:49:00Z"/>
        </w:trPr>
        <w:tc>
          <w:tcPr>
            <w:tcW w:w="1807" w:type="pct"/>
            <w:shd w:val="clear" w:color="auto" w:fill="D9E2F3"/>
            <w:vAlign w:val="center"/>
          </w:tcPr>
          <w:moveFromRangeEnd w:id="2186"/>
          <w:p w14:paraId="3277BD6B" w14:textId="47D71428" w:rsidR="00BD31DE" w:rsidRPr="00BD31DE" w:rsidDel="00AB323F" w:rsidRDefault="00BD31DE">
            <w:pPr>
              <w:pStyle w:val="Heading2"/>
              <w:rPr>
                <w:del w:id="2189" w:author="3070" w:date="2020-07-02T10:49:00Z"/>
              </w:rPr>
              <w:pPrChange w:id="2190" w:author="3070" w:date="2020-08-07T16:06:00Z">
                <w:pPr>
                  <w:pStyle w:val="Tableheading"/>
                </w:pPr>
              </w:pPrChange>
            </w:pPr>
            <w:del w:id="2191" w:author="3070" w:date="2020-07-02T10:49:00Z">
              <w:r w:rsidRPr="00BD31DE" w:rsidDel="00AB323F">
                <w:delText>Message Element</w:delText>
              </w:r>
            </w:del>
          </w:p>
        </w:tc>
        <w:tc>
          <w:tcPr>
            <w:tcW w:w="3193" w:type="pct"/>
            <w:shd w:val="clear" w:color="auto" w:fill="D9E2F3"/>
            <w:vAlign w:val="center"/>
          </w:tcPr>
          <w:p w14:paraId="36AA6D84" w14:textId="5BD12CBB" w:rsidR="00BD31DE" w:rsidRPr="00BD31DE" w:rsidDel="00AB323F" w:rsidRDefault="00BD31DE">
            <w:pPr>
              <w:pStyle w:val="Heading2"/>
              <w:rPr>
                <w:del w:id="2192" w:author="3070" w:date="2020-07-02T10:49:00Z"/>
              </w:rPr>
              <w:pPrChange w:id="2193" w:author="3070" w:date="2020-08-07T16:06:00Z">
                <w:pPr>
                  <w:pStyle w:val="Tableheading"/>
                </w:pPr>
              </w:pPrChange>
            </w:pPr>
            <w:del w:id="2194" w:author="3070" w:date="2020-07-02T10:49:00Z">
              <w:r w:rsidRPr="00BD31DE" w:rsidDel="00AB323F">
                <w:delText>Message Intent</w:delText>
              </w:r>
            </w:del>
          </w:p>
        </w:tc>
      </w:tr>
      <w:tr w:rsidR="00BD31DE" w:rsidDel="00AB323F" w14:paraId="52538E94" w14:textId="0AC31503" w:rsidTr="001741C0">
        <w:trPr>
          <w:trHeight w:val="64"/>
          <w:del w:id="2195" w:author="3070" w:date="2020-07-02T10:49:00Z"/>
        </w:trPr>
        <w:tc>
          <w:tcPr>
            <w:tcW w:w="1807" w:type="pct"/>
          </w:tcPr>
          <w:p w14:paraId="5CD2EAD5" w14:textId="0612423B" w:rsidR="00BD31DE" w:rsidRPr="0063013F" w:rsidDel="00AB323F" w:rsidRDefault="00BD31DE">
            <w:pPr>
              <w:pStyle w:val="Heading2"/>
              <w:rPr>
                <w:del w:id="2196" w:author="3070" w:date="2020-07-02T10:49:00Z"/>
              </w:rPr>
              <w:pPrChange w:id="2197" w:author="3070" w:date="2020-08-07T16:06:00Z">
                <w:pPr>
                  <w:pStyle w:val="Tabletext"/>
                </w:pPr>
              </w:pPrChange>
            </w:pPr>
            <w:del w:id="2198" w:author="3070" w:date="2020-07-02T10:49:00Z">
              <w:r w:rsidRPr="0063013F" w:rsidDel="00AB323F">
                <w:delText>PERMISSION TO ENTER (details)</w:delText>
              </w:r>
            </w:del>
          </w:p>
        </w:tc>
        <w:tc>
          <w:tcPr>
            <w:tcW w:w="3193" w:type="pct"/>
          </w:tcPr>
          <w:p w14:paraId="2287E471" w14:textId="3A48827F" w:rsidR="00BD31DE" w:rsidRPr="002E7531" w:rsidDel="00AB323F" w:rsidRDefault="00BD31DE">
            <w:pPr>
              <w:pStyle w:val="Heading2"/>
              <w:rPr>
                <w:del w:id="2199" w:author="3070" w:date="2020-07-02T10:49:00Z"/>
              </w:rPr>
              <w:pPrChange w:id="2200" w:author="3070" w:date="2020-08-07T16:06:00Z">
                <w:pPr>
                  <w:pStyle w:val="Tabletext"/>
                </w:pPr>
              </w:pPrChange>
            </w:pPr>
            <w:del w:id="2201" w:author="3070" w:date="2020-07-02T10:49:00Z">
              <w:r w:rsidDel="00AB323F">
                <w:delText xml:space="preserve">Permission provided to enter an area such as </w:delText>
              </w:r>
              <w:r w:rsidRPr="0063013F" w:rsidDel="00AB323F">
                <w:delText>VTS area</w:delText>
              </w:r>
              <w:r w:rsidDel="00AB323F">
                <w:delText>, the fairway</w:delText>
              </w:r>
            </w:del>
          </w:p>
        </w:tc>
      </w:tr>
      <w:tr w:rsidR="00BD31DE" w:rsidDel="00AB323F" w14:paraId="4E5D9553" w14:textId="4D4E2527" w:rsidTr="001741C0">
        <w:trPr>
          <w:trHeight w:val="64"/>
          <w:del w:id="2202" w:author="3070" w:date="2020-07-02T10:49:00Z"/>
        </w:trPr>
        <w:tc>
          <w:tcPr>
            <w:tcW w:w="1807" w:type="pct"/>
          </w:tcPr>
          <w:p w14:paraId="6A91A133" w14:textId="069E9E56" w:rsidR="00BD31DE" w:rsidRPr="0063013F" w:rsidDel="00AB323F" w:rsidRDefault="00BD31DE">
            <w:pPr>
              <w:pStyle w:val="Heading2"/>
              <w:rPr>
                <w:del w:id="2203" w:author="3070" w:date="2020-07-02T10:49:00Z"/>
              </w:rPr>
              <w:pPrChange w:id="2204" w:author="3070" w:date="2020-08-07T16:06:00Z">
                <w:pPr>
                  <w:pStyle w:val="Tabletext"/>
                </w:pPr>
              </w:pPrChange>
            </w:pPr>
            <w:del w:id="2205" w:author="3070" w:date="2020-07-02T10:49:00Z">
              <w:r w:rsidRPr="0063013F" w:rsidDel="00AB323F">
                <w:delText>PERMISSION TO CROSS (details)</w:delText>
              </w:r>
            </w:del>
          </w:p>
        </w:tc>
        <w:tc>
          <w:tcPr>
            <w:tcW w:w="3193" w:type="pct"/>
          </w:tcPr>
          <w:p w14:paraId="6FE20EC5" w14:textId="6DB17E7B" w:rsidR="00BD31DE" w:rsidRPr="002E7531" w:rsidDel="00AB323F" w:rsidRDefault="00BD31DE">
            <w:pPr>
              <w:pStyle w:val="Heading2"/>
              <w:rPr>
                <w:del w:id="2206" w:author="3070" w:date="2020-07-02T10:49:00Z"/>
              </w:rPr>
              <w:pPrChange w:id="2207" w:author="3070" w:date="2020-08-07T16:06:00Z">
                <w:pPr>
                  <w:pStyle w:val="Tabletext"/>
                </w:pPr>
              </w:pPrChange>
            </w:pPr>
            <w:del w:id="2208" w:author="3070" w:date="2020-07-02T10:49:00Z">
              <w:r w:rsidDel="00AB323F">
                <w:delText xml:space="preserve">Permission provided to cross into an area or line. </w:delText>
              </w:r>
            </w:del>
          </w:p>
        </w:tc>
      </w:tr>
      <w:tr w:rsidR="00BD31DE" w:rsidDel="00AB323F" w14:paraId="71B5A6E6" w14:textId="379FBAA4" w:rsidTr="001741C0">
        <w:trPr>
          <w:trHeight w:val="64"/>
          <w:del w:id="2209" w:author="3070" w:date="2020-07-02T10:49:00Z"/>
        </w:trPr>
        <w:tc>
          <w:tcPr>
            <w:tcW w:w="1807" w:type="pct"/>
          </w:tcPr>
          <w:p w14:paraId="7736716F" w14:textId="1DB075BD" w:rsidR="00BD31DE" w:rsidRPr="0063013F" w:rsidDel="00AB323F" w:rsidRDefault="00BD31DE">
            <w:pPr>
              <w:pStyle w:val="Heading2"/>
              <w:rPr>
                <w:del w:id="2210" w:author="3070" w:date="2020-07-02T10:49:00Z"/>
              </w:rPr>
              <w:pPrChange w:id="2211" w:author="3070" w:date="2020-08-07T16:06:00Z">
                <w:pPr>
                  <w:pStyle w:val="Tabletext"/>
                </w:pPr>
              </w:pPrChange>
            </w:pPr>
            <w:del w:id="2212" w:author="3070" w:date="2020-07-02T10:49:00Z">
              <w:r w:rsidRPr="0063013F" w:rsidDel="00AB323F">
                <w:delText>PERMISS</w:delText>
              </w:r>
              <w:r w:rsidR="00C6349F" w:rsidDel="00AB323F">
                <w:delText>I</w:delText>
              </w:r>
              <w:r w:rsidRPr="0063013F" w:rsidDel="00AB323F">
                <w:delText>ON TO MOVE IN (area)</w:delText>
              </w:r>
            </w:del>
          </w:p>
        </w:tc>
        <w:tc>
          <w:tcPr>
            <w:tcW w:w="3193" w:type="pct"/>
          </w:tcPr>
          <w:p w14:paraId="7EAA98D2" w14:textId="08657755" w:rsidR="00BD31DE" w:rsidRPr="002E7531" w:rsidDel="00AB323F" w:rsidRDefault="00BD31DE">
            <w:pPr>
              <w:pStyle w:val="Heading2"/>
              <w:rPr>
                <w:del w:id="2213" w:author="3070" w:date="2020-07-02T10:49:00Z"/>
              </w:rPr>
              <w:pPrChange w:id="2214" w:author="3070" w:date="2020-08-07T16:06:00Z">
                <w:pPr>
                  <w:pStyle w:val="Tabletext"/>
                </w:pPr>
              </w:pPrChange>
            </w:pPr>
            <w:del w:id="2215" w:author="3070" w:date="2020-07-02T10:49:00Z">
              <w:r w:rsidDel="00AB323F">
                <w:delText>Permission provided to move within an area (eg fairway channel)</w:delText>
              </w:r>
            </w:del>
          </w:p>
        </w:tc>
      </w:tr>
      <w:tr w:rsidR="00BD31DE" w:rsidDel="00AB323F" w14:paraId="28974DDF" w14:textId="48078BDA" w:rsidTr="001741C0">
        <w:trPr>
          <w:trHeight w:val="64"/>
          <w:del w:id="2216" w:author="3070" w:date="2020-07-02T10:49:00Z"/>
        </w:trPr>
        <w:tc>
          <w:tcPr>
            <w:tcW w:w="1807" w:type="pct"/>
          </w:tcPr>
          <w:p w14:paraId="60D0B412" w14:textId="40E81D2F" w:rsidR="00BD31DE" w:rsidRPr="0063013F" w:rsidDel="00AB323F" w:rsidRDefault="00BD31DE">
            <w:pPr>
              <w:pStyle w:val="Heading2"/>
              <w:rPr>
                <w:del w:id="2217" w:author="3070" w:date="2020-07-02T10:49:00Z"/>
              </w:rPr>
              <w:pPrChange w:id="2218" w:author="3070" w:date="2020-08-07T16:06:00Z">
                <w:pPr>
                  <w:pStyle w:val="Tabletext"/>
                </w:pPr>
              </w:pPrChange>
            </w:pPr>
            <w:del w:id="2219" w:author="3070" w:date="2020-07-02T10:49:00Z">
              <w:r w:rsidRPr="0063013F" w:rsidDel="00AB323F">
                <w:delText xml:space="preserve">DO NOT PROCEED </w:delText>
              </w:r>
              <w:r w:rsidR="00D96949" w:rsidDel="00AB323F">
                <w:delText>BEYOND</w:delText>
              </w:r>
              <w:r w:rsidR="00D96949" w:rsidRPr="0063013F" w:rsidDel="00AB323F">
                <w:delText xml:space="preserve"> </w:delText>
              </w:r>
              <w:r w:rsidRPr="0063013F" w:rsidDel="00AB323F">
                <w:delText>(</w:delText>
              </w:r>
              <w:r w:rsidR="00B42451" w:rsidDel="00AB323F">
                <w:delText>position</w:delText>
              </w:r>
              <w:r w:rsidRPr="0063013F" w:rsidDel="00AB323F">
                <w:delText>)</w:delText>
              </w:r>
            </w:del>
          </w:p>
        </w:tc>
        <w:tc>
          <w:tcPr>
            <w:tcW w:w="3193" w:type="pct"/>
          </w:tcPr>
          <w:p w14:paraId="419913BF" w14:textId="397B3E08" w:rsidR="00BD31DE" w:rsidRPr="002E7531" w:rsidDel="00AB323F" w:rsidRDefault="00BD31DE">
            <w:pPr>
              <w:pStyle w:val="Heading2"/>
              <w:rPr>
                <w:del w:id="2220" w:author="3070" w:date="2020-07-02T10:49:00Z"/>
              </w:rPr>
              <w:pPrChange w:id="2221" w:author="3070" w:date="2020-08-07T16:06:00Z">
                <w:pPr>
                  <w:pStyle w:val="Tabletext"/>
                </w:pPr>
              </w:pPrChange>
            </w:pPr>
            <w:del w:id="2222" w:author="3070" w:date="2020-07-02T10:49:00Z">
              <w:r w:rsidDel="00AB323F">
                <w:delText xml:space="preserve">Instruction </w:delText>
              </w:r>
            </w:del>
            <w:ins w:id="2223" w:author="Windows 사용자" w:date="2020-06-02T13:37:00Z">
              <w:del w:id="2224" w:author="3070" w:date="2020-07-02T10:49:00Z">
                <w:r w:rsidR="00FE298E" w:rsidDel="00AB323F">
                  <w:rPr>
                    <w:rFonts w:hint="eastAsia"/>
                    <w:lang w:eastAsia="ko-KR"/>
                  </w:rPr>
                  <w:delText>Do</w:delText>
                </w:r>
                <w:r w:rsidR="00FE298E" w:rsidDel="00AB323F">
                  <w:delText xml:space="preserve"> </w:delText>
                </w:r>
              </w:del>
            </w:ins>
            <w:del w:id="2225" w:author="3070" w:date="2020-07-02T10:49:00Z">
              <w:r w:rsidDel="00AB323F">
                <w:delText xml:space="preserve">not to proceed </w:delText>
              </w:r>
              <w:r w:rsidR="00D96949" w:rsidDel="00AB323F">
                <w:delText xml:space="preserve">beyond </w:delText>
              </w:r>
              <w:r w:rsidDel="00AB323F">
                <w:delText>a certain location</w:delText>
              </w:r>
            </w:del>
            <w:ins w:id="2226" w:author="Windows 사용자" w:date="2020-06-02T13:38:00Z">
              <w:del w:id="2227" w:author="3070" w:date="2020-07-02T10:49:00Z">
                <w:r w:rsidR="00FE298E" w:rsidDel="00AB323F">
                  <w:rPr>
                    <w:rFonts w:hint="eastAsia"/>
                    <w:lang w:eastAsia="ko-KR"/>
                  </w:rPr>
                  <w:delText>position</w:delText>
                </w:r>
              </w:del>
            </w:ins>
            <w:del w:id="2228" w:author="3070" w:date="2020-07-02T10:49:00Z">
              <w:r w:rsidDel="00AB323F">
                <w:delText xml:space="preserve"> or </w:delText>
              </w:r>
            </w:del>
            <w:ins w:id="2229" w:author="Windows 사용자" w:date="2020-06-02T13:38:00Z">
              <w:del w:id="2230" w:author="3070" w:date="2020-07-02T10:49:00Z">
                <w:r w:rsidR="00FE298E" w:rsidDel="00AB323F">
                  <w:rPr>
                    <w:rFonts w:hint="eastAsia"/>
                    <w:lang w:eastAsia="ko-KR"/>
                  </w:rPr>
                  <w:delText>point</w:delText>
                </w:r>
              </w:del>
            </w:ins>
            <w:del w:id="2231" w:author="3070" w:date="2020-07-02T10:49:00Z">
              <w:r w:rsidR="00B42451" w:rsidDel="00AB323F">
                <w:delText xml:space="preserve">position </w:delText>
              </w:r>
              <w:r w:rsidDel="00AB323F">
                <w:delText>(eg pilot boarding ground without a pilot)</w:delText>
              </w:r>
            </w:del>
          </w:p>
        </w:tc>
      </w:tr>
      <w:tr w:rsidR="00BD31DE" w:rsidDel="00AB323F" w14:paraId="4414AB0E" w14:textId="15B60327" w:rsidTr="001741C0">
        <w:trPr>
          <w:trHeight w:val="64"/>
          <w:del w:id="2232" w:author="3070" w:date="2020-07-02T10:49:00Z"/>
        </w:trPr>
        <w:tc>
          <w:tcPr>
            <w:tcW w:w="1807" w:type="pct"/>
          </w:tcPr>
          <w:p w14:paraId="4F93226D" w14:textId="1150B9E7" w:rsidR="00BD31DE" w:rsidRPr="0063013F" w:rsidDel="00AB323F" w:rsidRDefault="00BD31DE">
            <w:pPr>
              <w:pStyle w:val="Heading2"/>
              <w:rPr>
                <w:del w:id="2233" w:author="3070" w:date="2020-07-02T10:49:00Z"/>
              </w:rPr>
              <w:pPrChange w:id="2234" w:author="3070" w:date="2020-08-07T16:06:00Z">
                <w:pPr>
                  <w:pStyle w:val="Tabletext"/>
                </w:pPr>
              </w:pPrChange>
            </w:pPr>
            <w:del w:id="2235" w:author="3070" w:date="2020-07-02T10:49:00Z">
              <w:r w:rsidDel="00AB323F">
                <w:delText>DO NOT ENTER (area)</w:delText>
              </w:r>
            </w:del>
          </w:p>
        </w:tc>
        <w:tc>
          <w:tcPr>
            <w:tcW w:w="3193" w:type="pct"/>
          </w:tcPr>
          <w:p w14:paraId="5A9C9533" w14:textId="11917EB1" w:rsidR="00BD31DE" w:rsidRPr="002E7531" w:rsidDel="00AB323F" w:rsidRDefault="00BD31DE">
            <w:pPr>
              <w:pStyle w:val="Heading2"/>
              <w:rPr>
                <w:del w:id="2236" w:author="3070" w:date="2020-07-02T10:49:00Z"/>
              </w:rPr>
              <w:pPrChange w:id="2237" w:author="3070" w:date="2020-08-07T16:06:00Z">
                <w:pPr>
                  <w:pStyle w:val="Tabletext"/>
                </w:pPr>
              </w:pPrChange>
            </w:pPr>
            <w:del w:id="2238" w:author="3070" w:date="2020-07-02T10:49:00Z">
              <w:r w:rsidDel="00AB323F">
                <w:delText xml:space="preserve">Instruction </w:delText>
              </w:r>
            </w:del>
            <w:ins w:id="2239" w:author="Windows 사용자" w:date="2020-06-02T13:38:00Z">
              <w:del w:id="2240" w:author="3070" w:date="2020-07-02T10:49:00Z">
                <w:r w:rsidR="00FE298E" w:rsidDel="00AB323F">
                  <w:rPr>
                    <w:rFonts w:hint="eastAsia"/>
                    <w:lang w:eastAsia="ko-KR"/>
                  </w:rPr>
                  <w:delText xml:space="preserve">Do </w:delText>
                </w:r>
              </w:del>
            </w:ins>
            <w:del w:id="2241" w:author="3070" w:date="2020-07-02T10:49:00Z">
              <w:r w:rsidDel="00AB323F">
                <w:delText>not to enter into an area or zone.</w:delText>
              </w:r>
            </w:del>
          </w:p>
        </w:tc>
      </w:tr>
      <w:tr w:rsidR="00BD31DE" w:rsidDel="00AB323F" w14:paraId="0C10A812" w14:textId="01E47611" w:rsidTr="001741C0">
        <w:trPr>
          <w:trHeight w:val="64"/>
          <w:del w:id="2242" w:author="3070" w:date="2020-07-02T10:49:00Z"/>
        </w:trPr>
        <w:tc>
          <w:tcPr>
            <w:tcW w:w="1807" w:type="pct"/>
          </w:tcPr>
          <w:p w14:paraId="67F316A5" w14:textId="2BFDCB9E" w:rsidR="00BD31DE" w:rsidRPr="0063013F" w:rsidDel="00AB323F" w:rsidRDefault="00BD31DE">
            <w:pPr>
              <w:pStyle w:val="Heading2"/>
              <w:rPr>
                <w:del w:id="2243" w:author="3070" w:date="2020-07-02T10:49:00Z"/>
              </w:rPr>
              <w:pPrChange w:id="2244" w:author="3070" w:date="2020-08-07T16:06:00Z">
                <w:pPr>
                  <w:pStyle w:val="Tabletext"/>
                </w:pPr>
              </w:pPrChange>
            </w:pPr>
            <w:del w:id="2245" w:author="3070" w:date="2020-07-02T10:49:00Z">
              <w:r w:rsidRPr="0063013F" w:rsidDel="00AB323F">
                <w:delText>MAINTAIN ETA TO (location)</w:delText>
              </w:r>
            </w:del>
          </w:p>
        </w:tc>
        <w:tc>
          <w:tcPr>
            <w:tcW w:w="3193" w:type="pct"/>
          </w:tcPr>
          <w:p w14:paraId="73B89A9E" w14:textId="3C5E1F53" w:rsidR="00BD31DE" w:rsidRPr="002E7531" w:rsidDel="00AB323F" w:rsidRDefault="00BD31DE">
            <w:pPr>
              <w:pStyle w:val="Heading2"/>
              <w:rPr>
                <w:del w:id="2246" w:author="3070" w:date="2020-07-02T10:49:00Z"/>
              </w:rPr>
              <w:pPrChange w:id="2247" w:author="3070" w:date="2020-08-07T16:06:00Z">
                <w:pPr>
                  <w:pStyle w:val="Tabletext"/>
                </w:pPr>
              </w:pPrChange>
            </w:pPr>
            <w:del w:id="2248" w:author="3070" w:date="2020-07-02T10:49:00Z">
              <w:r w:rsidDel="00AB323F">
                <w:delText>Request to maintain a specified estimated time of arrival to a location (eg pilot boarding ground)</w:delText>
              </w:r>
            </w:del>
          </w:p>
        </w:tc>
      </w:tr>
      <w:tr w:rsidR="00BD31DE" w:rsidDel="00AB323F" w14:paraId="47CE10AC" w14:textId="6E46EB6C" w:rsidTr="001741C0">
        <w:trPr>
          <w:trHeight w:val="64"/>
          <w:del w:id="2249" w:author="3070" w:date="2020-07-02T10:49:00Z"/>
        </w:trPr>
        <w:tc>
          <w:tcPr>
            <w:tcW w:w="1807" w:type="pct"/>
          </w:tcPr>
          <w:p w14:paraId="760C7A00" w14:textId="0B5FAC0A" w:rsidR="00BD31DE" w:rsidRPr="0063013F" w:rsidDel="00AB323F" w:rsidRDefault="006B5DF0">
            <w:pPr>
              <w:pStyle w:val="Heading2"/>
              <w:rPr>
                <w:del w:id="2250" w:author="3070" w:date="2020-07-02T10:49:00Z"/>
              </w:rPr>
              <w:pPrChange w:id="2251" w:author="3070" w:date="2020-08-07T16:06:00Z">
                <w:pPr>
                  <w:pStyle w:val="Tabletext"/>
                </w:pPr>
              </w:pPrChange>
            </w:pPr>
            <w:del w:id="2252" w:author="3070" w:date="2020-07-02T10:49:00Z">
              <w:r w:rsidDel="00AB323F">
                <w:delText xml:space="preserve">REMAIN IN YOUR </w:delText>
              </w:r>
              <w:r w:rsidR="00B42451" w:rsidDel="00AB323F">
                <w:delText xml:space="preserve">PRESENT </w:delText>
              </w:r>
              <w:r w:rsidR="00BD31DE" w:rsidDel="00AB323F">
                <w:delText>POSITION</w:delText>
              </w:r>
            </w:del>
          </w:p>
        </w:tc>
        <w:tc>
          <w:tcPr>
            <w:tcW w:w="3193" w:type="pct"/>
          </w:tcPr>
          <w:p w14:paraId="57B14C6F" w14:textId="143271DD" w:rsidR="00BD31DE" w:rsidRPr="002E7531" w:rsidDel="00AB323F" w:rsidRDefault="00362D76">
            <w:pPr>
              <w:pStyle w:val="Heading2"/>
              <w:rPr>
                <w:del w:id="2253" w:author="3070" w:date="2020-07-02T10:49:00Z"/>
              </w:rPr>
              <w:pPrChange w:id="2254" w:author="3070" w:date="2020-08-07T16:06:00Z">
                <w:pPr>
                  <w:pStyle w:val="Tabletext"/>
                </w:pPr>
              </w:pPrChange>
            </w:pPr>
            <w:ins w:id="2255" w:author="Windows 사용자" w:date="2020-06-02T14:35:00Z">
              <w:del w:id="2256" w:author="3070" w:date="2020-07-02T10:49:00Z">
                <w:r w:rsidDel="00AB323F">
                  <w:delText xml:space="preserve">Advice, Instruction or </w:delText>
                </w:r>
              </w:del>
            </w:ins>
            <w:del w:id="2257" w:author="3070" w:date="2020-07-02T10:49:00Z">
              <w:r w:rsidR="006A1BF3" w:rsidDel="00AB323F">
                <w:delText xml:space="preserve">Instruction or </w:delText>
              </w:r>
              <w:r w:rsidR="00BD31DE" w:rsidDel="00AB323F">
                <w:delText xml:space="preserve">Request to </w:delText>
              </w:r>
              <w:r w:rsidR="006A1BF3" w:rsidDel="00AB323F">
                <w:delText xml:space="preserve">remain in </w:delText>
              </w:r>
              <w:r w:rsidR="00BD31DE" w:rsidDel="00AB323F">
                <w:delText>a specific position</w:delText>
              </w:r>
            </w:del>
          </w:p>
        </w:tc>
      </w:tr>
    </w:tbl>
    <w:p w14:paraId="476261DD" w14:textId="31C27AA8" w:rsidR="00BD31DE" w:rsidDel="00AB323F" w:rsidRDefault="00BD31DE">
      <w:pPr>
        <w:pStyle w:val="Heading2"/>
        <w:rPr>
          <w:del w:id="2258" w:author="3070" w:date="2020-07-02T10:49:00Z"/>
        </w:rPr>
        <w:pPrChange w:id="2259" w:author="3070" w:date="2020-08-07T16:06:00Z">
          <w:pPr>
            <w:pStyle w:val="BodyText"/>
          </w:pPr>
        </w:pPrChange>
      </w:pPr>
    </w:p>
    <w:p w14:paraId="24512AC9" w14:textId="6C60ACC1" w:rsidR="00F9122B" w:rsidRPr="00F55AD7" w:rsidDel="00DB5F0E" w:rsidRDefault="00F9122B">
      <w:pPr>
        <w:pStyle w:val="Heading2"/>
        <w:rPr>
          <w:del w:id="2260" w:author="LANDI Michele (C.C.)" w:date="2020-10-01T15:33:00Z"/>
        </w:rPr>
      </w:pPr>
      <w:bookmarkStart w:id="2261" w:name="_Toc40380952"/>
      <w:del w:id="2262" w:author="LANDI Michele (C.C.)" w:date="2020-10-01T15:33:00Z">
        <w:r w:rsidDel="00DB5F0E">
          <w:delText>SPEED</w:delText>
        </w:r>
        <w:bookmarkEnd w:id="2261"/>
        <w:r w:rsidDel="00DB5F0E">
          <w:delText xml:space="preserve"> </w:delText>
        </w:r>
      </w:del>
    </w:p>
    <w:p w14:paraId="58E33025" w14:textId="53D064A5" w:rsidR="00F9122B" w:rsidDel="00DB5F0E" w:rsidRDefault="00F9122B" w:rsidP="00F9122B">
      <w:pPr>
        <w:pStyle w:val="Heading2separationline"/>
        <w:rPr>
          <w:del w:id="2263" w:author="LANDI Michele (C.C.)" w:date="2020-10-01T15:33:00Z"/>
        </w:rPr>
      </w:pPr>
    </w:p>
    <w:p w14:paraId="1EBACE17" w14:textId="0CC19289" w:rsidR="00B42451" w:rsidRPr="00B42451" w:rsidDel="00DB5F0E" w:rsidRDefault="0066731A" w:rsidP="00C87253">
      <w:pPr>
        <w:pStyle w:val="BodyText"/>
        <w:rPr>
          <w:del w:id="2264" w:author="LANDI Michele (C.C.)" w:date="2020-10-01T15:33:00Z"/>
        </w:rPr>
      </w:pPr>
      <w:ins w:id="2265" w:author="3070" w:date="2020-07-23T11:25:00Z">
        <w:del w:id="2266" w:author="LANDI Michele (C.C.)" w:date="2020-10-01T15:33:00Z">
          <w:r w:rsidDel="00DB5F0E">
            <w:delText>Speed</w:delText>
          </w:r>
        </w:del>
      </w:ins>
      <w:ins w:id="2267" w:author="3070" w:date="2020-07-23T11:21:00Z">
        <w:del w:id="2268" w:author="LANDI Michele (C.C.)" w:date="2020-10-01T15:33:00Z">
          <w:r w:rsidDel="00DB5F0E">
            <w:delText xml:space="preserve"> must be </w:delText>
          </w:r>
        </w:del>
      </w:ins>
      <w:ins w:id="2269" w:author="3070" w:date="2020-07-23T11:22:00Z">
        <w:del w:id="2270" w:author="LANDI Michele (C.C.)" w:date="2020-10-01T15:33:00Z">
          <w:r w:rsidDel="00DB5F0E">
            <w:delText xml:space="preserve">qualified with </w:delText>
          </w:r>
        </w:del>
      </w:ins>
      <w:del w:id="2271" w:author="LANDI Michele (C.C.)" w:date="2020-10-01T15:33:00Z">
        <w:r w:rsidR="00B42451" w:rsidRPr="00B42451" w:rsidDel="00DB5F0E">
          <w:delText>This refers to Speed over the Ground (SOG)</w:delText>
        </w:r>
      </w:del>
      <w:ins w:id="2272" w:author="3070" w:date="2020-07-23T11:22:00Z">
        <w:del w:id="2273" w:author="LANDI Michele (C.C.)" w:date="2020-10-01T15:33:00Z">
          <w:r w:rsidDel="00DB5F0E">
            <w:delText xml:space="preserve"> or Speed </w:delText>
          </w:r>
        </w:del>
      </w:ins>
      <w:ins w:id="2274" w:author="3070" w:date="2020-07-23T11:29:00Z">
        <w:del w:id="2275" w:author="LANDI Michele (C.C.)" w:date="2020-10-01T15:33:00Z">
          <w:r w:rsidDel="00DB5F0E">
            <w:delText>through</w:delText>
          </w:r>
        </w:del>
      </w:ins>
      <w:ins w:id="2276" w:author="3070" w:date="2020-07-23T11:22:00Z">
        <w:del w:id="2277" w:author="LANDI Michele (C.C.)" w:date="2020-10-01T15:33:00Z">
          <w:r w:rsidDel="00DB5F0E">
            <w:delText xml:space="preserve"> the water (STW)</w:delText>
          </w:r>
        </w:del>
      </w:ins>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Change w:id="2278">
          <w:tblGrid>
            <w:gridCol w:w="3683"/>
            <w:gridCol w:w="7"/>
            <w:gridCol w:w="6501"/>
            <w:gridCol w:w="20"/>
          </w:tblGrid>
        </w:tblGridChange>
      </w:tblGrid>
      <w:tr w:rsidR="00F9122B" w:rsidRPr="00BD31DE" w:rsidDel="00DB5F0E" w14:paraId="542D929D" w14:textId="79C210B6" w:rsidTr="00FE4E5A">
        <w:trPr>
          <w:trHeight w:val="360"/>
          <w:tblHeader/>
          <w:del w:id="2279" w:author="LANDI Michele (C.C.)" w:date="2020-10-01T15:33:00Z"/>
        </w:trPr>
        <w:tc>
          <w:tcPr>
            <w:tcW w:w="1807" w:type="pct"/>
            <w:shd w:val="clear" w:color="auto" w:fill="D9E2F3"/>
            <w:vAlign w:val="center"/>
          </w:tcPr>
          <w:p w14:paraId="7F81093D" w14:textId="42CF6F9B" w:rsidR="00F9122B" w:rsidRPr="00BD31DE" w:rsidDel="00DB5F0E" w:rsidRDefault="00F9122B" w:rsidP="00881363">
            <w:pPr>
              <w:pStyle w:val="Tableheading"/>
              <w:rPr>
                <w:del w:id="2280" w:author="LANDI Michele (C.C.)" w:date="2020-10-01T15:33:00Z"/>
              </w:rPr>
            </w:pPr>
            <w:del w:id="2281" w:author="LANDI Michele (C.C.)" w:date="2020-10-01T15:33:00Z">
              <w:r w:rsidRPr="00BD31DE" w:rsidDel="00DB5F0E">
                <w:delText>Message Element</w:delText>
              </w:r>
            </w:del>
          </w:p>
        </w:tc>
        <w:tc>
          <w:tcPr>
            <w:tcW w:w="3193" w:type="pct"/>
            <w:shd w:val="clear" w:color="auto" w:fill="D9E2F3"/>
            <w:vAlign w:val="center"/>
          </w:tcPr>
          <w:p w14:paraId="144C74E8" w14:textId="3DAEE633" w:rsidR="00F9122B" w:rsidRPr="00BD31DE" w:rsidDel="00DB5F0E" w:rsidRDefault="00F9122B" w:rsidP="00FE4E5A">
            <w:pPr>
              <w:pStyle w:val="Tableheading"/>
              <w:rPr>
                <w:del w:id="2282" w:author="LANDI Michele (C.C.)" w:date="2020-10-01T15:33:00Z"/>
              </w:rPr>
            </w:pPr>
            <w:del w:id="2283" w:author="LANDI Michele (C.C.)" w:date="2020-10-01T15:33:00Z">
              <w:r w:rsidRPr="00BD31DE" w:rsidDel="00DB5F0E">
                <w:delText>Message Intent</w:delText>
              </w:r>
            </w:del>
          </w:p>
        </w:tc>
      </w:tr>
      <w:tr w:rsidR="00F9122B" w:rsidDel="00DB5F0E" w14:paraId="03489DBB" w14:textId="191DACCB" w:rsidTr="00FE4E5A">
        <w:trPr>
          <w:trHeight w:val="64"/>
          <w:del w:id="2284" w:author="LANDI Michele (C.C.)" w:date="2020-10-01T15:33:00Z"/>
        </w:trPr>
        <w:tc>
          <w:tcPr>
            <w:tcW w:w="1807" w:type="pct"/>
          </w:tcPr>
          <w:p w14:paraId="735E82EC" w14:textId="6F3DEBF6" w:rsidR="00F9122B" w:rsidRPr="0063013F" w:rsidDel="00DB5F0E" w:rsidRDefault="00F9122B" w:rsidP="0066731A">
            <w:pPr>
              <w:pStyle w:val="Tabletext"/>
              <w:rPr>
                <w:del w:id="2285" w:author="LANDI Michele (C.C.)" w:date="2020-10-01T15:33:00Z"/>
              </w:rPr>
            </w:pPr>
            <w:del w:id="2286" w:author="LANDI Michele (C.C.)" w:date="2020-10-01T15:33:00Z">
              <w:r w:rsidRPr="0063013F" w:rsidDel="00DB5F0E">
                <w:delText xml:space="preserve">MAINTAIN </w:delText>
              </w:r>
            </w:del>
            <w:ins w:id="2287" w:author="3070" w:date="2020-07-23T11:24:00Z">
              <w:del w:id="2288" w:author="LANDI Michele (C.C.)" w:date="2020-10-01T15:33:00Z">
                <w:r w:rsidR="0066731A" w:rsidDel="00DB5F0E">
                  <w:delText>[SO</w:delText>
                </w:r>
              </w:del>
            </w:ins>
            <w:ins w:id="2289" w:author="3070" w:date="2020-07-23T11:25:00Z">
              <w:del w:id="2290" w:author="LANDI Michele (C.C.)" w:date="2020-10-01T15:33:00Z">
                <w:r w:rsidR="0066731A" w:rsidDel="00DB5F0E">
                  <w:delText>G/</w:delText>
                </w:r>
              </w:del>
            </w:ins>
            <w:ins w:id="2291" w:author="3070" w:date="2020-07-23T11:24:00Z">
              <w:del w:id="2292" w:author="LANDI Michele (C.C.)" w:date="2020-10-01T15:33:00Z">
                <w:r w:rsidR="0066731A" w:rsidDel="00DB5F0E">
                  <w:delText>STW</w:delText>
                </w:r>
              </w:del>
            </w:ins>
            <w:ins w:id="2293" w:author="3070" w:date="2020-07-23T11:25:00Z">
              <w:del w:id="2294" w:author="LANDI Michele (C.C.)" w:date="2020-10-01T15:33:00Z">
                <w:r w:rsidR="0066731A" w:rsidDel="00DB5F0E">
                  <w:delText>]</w:delText>
                </w:r>
              </w:del>
            </w:ins>
            <w:ins w:id="2295" w:author="3070" w:date="2020-07-23T11:24:00Z">
              <w:del w:id="2296" w:author="LANDI Michele (C.C.)" w:date="2020-10-01T15:33:00Z">
                <w:r w:rsidR="0066731A" w:rsidRPr="0063013F" w:rsidDel="00DB5F0E">
                  <w:delText xml:space="preserve"> </w:delText>
                </w:r>
              </w:del>
            </w:ins>
            <w:del w:id="2297" w:author="LANDI Michele (C.C.)" w:date="2020-10-01T15:33:00Z">
              <w:r w:rsidRPr="0063013F" w:rsidDel="00DB5F0E">
                <w:delText>(speed)</w:delText>
              </w:r>
            </w:del>
          </w:p>
        </w:tc>
        <w:tc>
          <w:tcPr>
            <w:tcW w:w="3193" w:type="pct"/>
          </w:tcPr>
          <w:p w14:paraId="0BD19B89" w14:textId="6AB411D9" w:rsidR="00F9122B" w:rsidRPr="0063013F" w:rsidDel="00DB5F0E" w:rsidRDefault="00F9122B">
            <w:pPr>
              <w:pStyle w:val="Tabletext"/>
              <w:ind w:left="0"/>
              <w:rPr>
                <w:del w:id="2298" w:author="LANDI Michele (C.C.)" w:date="2020-10-01T15:33:00Z"/>
                <w:lang w:eastAsia="ko-KR"/>
              </w:rPr>
              <w:pPrChange w:id="2299" w:author="Windows 사용자" w:date="2020-06-02T14:35:00Z">
                <w:pPr>
                  <w:pStyle w:val="Tabletext"/>
                </w:pPr>
              </w:pPrChange>
            </w:pPr>
            <w:del w:id="2300" w:author="LANDI Michele (C.C.)" w:date="2020-10-01T15:33:00Z">
              <w:r w:rsidDel="00DB5F0E">
                <w:delText xml:space="preserve">Instruction or </w:delText>
              </w:r>
              <w:r w:rsidR="00B83013" w:rsidDel="00DB5F0E">
                <w:delText xml:space="preserve">request </w:delText>
              </w:r>
              <w:r w:rsidDel="00DB5F0E">
                <w:delText xml:space="preserve">to maintain a </w:delText>
              </w:r>
              <w:r w:rsidRPr="0063013F" w:rsidDel="00DB5F0E">
                <w:delText>specified speed</w:delText>
              </w:r>
            </w:del>
            <w:ins w:id="2301" w:author="Windows 사용자" w:date="2020-06-02T13:39:00Z">
              <w:del w:id="2302" w:author="LANDI Michele (C.C.)" w:date="2020-10-01T15:33:00Z">
                <w:r w:rsidR="00FE298E" w:rsidDel="00DB5F0E">
                  <w:rPr>
                    <w:rFonts w:hint="eastAsia"/>
                    <w:lang w:eastAsia="ko-KR"/>
                  </w:rPr>
                  <w:delText>Keep a specified sp</w:delText>
                </w:r>
              </w:del>
            </w:ins>
            <w:ins w:id="2303" w:author="3070" w:date="2020-07-02T11:23:00Z">
              <w:del w:id="2304" w:author="LANDI Michele (C.C.)" w:date="2020-10-01T15:33:00Z">
                <w:r w:rsidR="00534DC5" w:rsidDel="00DB5F0E">
                  <w:rPr>
                    <w:lang w:eastAsia="ko-KR"/>
                  </w:rPr>
                  <w:delText>e</w:delText>
                </w:r>
              </w:del>
            </w:ins>
            <w:ins w:id="2305" w:author="Windows 사용자" w:date="2020-06-02T13:39:00Z">
              <w:del w:id="2306" w:author="LANDI Michele (C.C.)" w:date="2020-10-01T15:33:00Z">
                <w:r w:rsidR="00FE298E" w:rsidDel="00DB5F0E">
                  <w:rPr>
                    <w:rFonts w:hint="eastAsia"/>
                    <w:lang w:eastAsia="ko-KR"/>
                  </w:rPr>
                  <w:delText>ped</w:delText>
                </w:r>
              </w:del>
            </w:ins>
          </w:p>
        </w:tc>
      </w:tr>
      <w:tr w:rsidR="00F9122B" w:rsidDel="00DB5F0E" w14:paraId="5207B28D" w14:textId="73E97566" w:rsidTr="00FE4E5A">
        <w:trPr>
          <w:trHeight w:val="64"/>
          <w:del w:id="2307" w:author="LANDI Michele (C.C.)" w:date="2020-10-01T15:33:00Z"/>
        </w:trPr>
        <w:tc>
          <w:tcPr>
            <w:tcW w:w="1807" w:type="pct"/>
          </w:tcPr>
          <w:p w14:paraId="13D7C2F0" w14:textId="6BC017E2" w:rsidR="00F9122B" w:rsidRPr="0063013F" w:rsidDel="00DB5F0E" w:rsidRDefault="00F9122B" w:rsidP="00534DC5">
            <w:pPr>
              <w:pStyle w:val="Tabletext"/>
              <w:rPr>
                <w:del w:id="2308" w:author="LANDI Michele (C.C.)" w:date="2020-10-01T15:33:00Z"/>
              </w:rPr>
            </w:pPr>
            <w:del w:id="2309" w:author="LANDI Michele (C.C.)" w:date="2020-10-01T15:33:00Z">
              <w:r w:rsidRPr="0063013F" w:rsidDel="00DB5F0E">
                <w:delText xml:space="preserve">REDUCE SPEED TO </w:delText>
              </w:r>
            </w:del>
            <w:ins w:id="2310" w:author="3070" w:date="2020-07-23T11:25:00Z">
              <w:del w:id="2311" w:author="LANDI Michele (C.C.)" w:date="2020-10-01T15:33:00Z">
                <w:r w:rsidR="0066731A" w:rsidDel="00DB5F0E">
                  <w:delText>[SOG/STW]</w:delText>
                </w:r>
              </w:del>
            </w:ins>
            <w:del w:id="2312" w:author="LANDI Michele (C.C.)" w:date="2020-10-01T15:33:00Z">
              <w:r w:rsidRPr="0063013F" w:rsidDel="00DB5F0E">
                <w:delText>(speed)</w:delText>
              </w:r>
            </w:del>
          </w:p>
        </w:tc>
        <w:tc>
          <w:tcPr>
            <w:tcW w:w="3193" w:type="pct"/>
          </w:tcPr>
          <w:p w14:paraId="575E26EA" w14:textId="27B55E25" w:rsidR="00F9122B" w:rsidRPr="0063013F" w:rsidDel="00DB5F0E" w:rsidRDefault="00F9122B">
            <w:pPr>
              <w:pStyle w:val="Tabletext"/>
              <w:ind w:left="0"/>
              <w:rPr>
                <w:del w:id="2313" w:author="LANDI Michele (C.C.)" w:date="2020-10-01T15:33:00Z"/>
              </w:rPr>
              <w:pPrChange w:id="2314" w:author="3070" w:date="2020-07-02T11:24:00Z">
                <w:pPr>
                  <w:pStyle w:val="Tabletext"/>
                </w:pPr>
              </w:pPrChange>
            </w:pPr>
            <w:del w:id="2315" w:author="LANDI Michele (C.C.)" w:date="2020-10-01T15:33:00Z">
              <w:r w:rsidRPr="004F035C" w:rsidDel="00DB5F0E">
                <w:delText xml:space="preserve">Instruction or </w:delText>
              </w:r>
              <w:r w:rsidR="00B83013" w:rsidDel="00DB5F0E">
                <w:delText xml:space="preserve">request </w:delText>
              </w:r>
              <w:r w:rsidDel="00DB5F0E">
                <w:delText xml:space="preserve">for the </w:delText>
              </w:r>
              <w:r w:rsidRPr="0063013F" w:rsidDel="00DB5F0E">
                <w:delText xml:space="preserve">present speed to be reduced to </w:delText>
              </w:r>
            </w:del>
            <w:ins w:id="2316" w:author="Windows 사용자" w:date="2020-06-02T13:43:00Z">
              <w:del w:id="2317" w:author="LANDI Michele (C.C.)" w:date="2020-10-01T15:33:00Z">
                <w:r w:rsidR="00491F64" w:rsidDel="00DB5F0E">
                  <w:rPr>
                    <w:rFonts w:hint="eastAsia"/>
                    <w:lang w:eastAsia="ko-KR"/>
                  </w:rPr>
                  <w:delText xml:space="preserve">increased to </w:delText>
                </w:r>
              </w:del>
            </w:ins>
            <w:del w:id="2318" w:author="LANDI Michele (C.C.)" w:date="2020-10-01T15:33:00Z">
              <w:r w:rsidRPr="0063013F" w:rsidDel="00DB5F0E">
                <w:delText>the specified speed and maintained until further notice</w:delText>
              </w:r>
            </w:del>
          </w:p>
        </w:tc>
      </w:tr>
      <w:tr w:rsidR="00F9122B" w:rsidDel="00DB5F0E" w14:paraId="66DADBDC" w14:textId="3DA0D044" w:rsidTr="00FE4E5A">
        <w:trPr>
          <w:trHeight w:val="64"/>
          <w:del w:id="2319" w:author="LANDI Michele (C.C.)" w:date="2020-10-01T15:33:00Z"/>
        </w:trPr>
        <w:tc>
          <w:tcPr>
            <w:tcW w:w="1807" w:type="pct"/>
          </w:tcPr>
          <w:p w14:paraId="0C59B95F" w14:textId="13BF1677" w:rsidR="00F9122B" w:rsidDel="00DB5F0E" w:rsidRDefault="00F9122B" w:rsidP="00362D76">
            <w:pPr>
              <w:pStyle w:val="Tabletext"/>
              <w:rPr>
                <w:del w:id="2320" w:author="LANDI Michele (C.C.)" w:date="2020-10-01T15:33:00Z"/>
                <w:lang w:eastAsia="ko-KR"/>
              </w:rPr>
            </w:pPr>
            <w:del w:id="2321" w:author="LANDI Michele (C.C.)" w:date="2020-10-01T15:33:00Z">
              <w:r w:rsidDel="00DB5F0E">
                <w:delText>PROCEED AT SAFE SPEED or</w:delText>
              </w:r>
            </w:del>
          </w:p>
          <w:p w14:paraId="6929256F" w14:textId="7B458477" w:rsidR="00F9122B" w:rsidRPr="001A0731" w:rsidDel="00DB5F0E" w:rsidRDefault="00F9122B">
            <w:pPr>
              <w:pStyle w:val="Tabletext"/>
              <w:rPr>
                <w:del w:id="2322" w:author="LANDI Michele (C.C.)" w:date="2020-10-01T15:33:00Z"/>
              </w:rPr>
            </w:pPr>
            <w:del w:id="2323" w:author="LANDI Michele (C.C.)" w:date="2020-10-01T15:33:00Z">
              <w:r w:rsidRPr="001A0731" w:rsidDel="00DB5F0E">
                <w:delText>REDUCE TO SAFE SPEED</w:delText>
              </w:r>
            </w:del>
          </w:p>
        </w:tc>
        <w:tc>
          <w:tcPr>
            <w:tcW w:w="3193" w:type="pct"/>
          </w:tcPr>
          <w:p w14:paraId="6A8E0ECE" w14:textId="49FE58C8" w:rsidR="00F9122B" w:rsidRPr="001A0731" w:rsidDel="00DB5F0E" w:rsidRDefault="00F9122B" w:rsidP="00F61494">
            <w:pPr>
              <w:pStyle w:val="Tabletext"/>
              <w:rPr>
                <w:del w:id="2324" w:author="LANDI Michele (C.C.)" w:date="2020-10-01T15:33:00Z"/>
              </w:rPr>
            </w:pPr>
            <w:del w:id="2325" w:author="LANDI Michele (C.C.)" w:date="2020-10-01T15:33:00Z">
              <w:r w:rsidRPr="004F035C" w:rsidDel="00DB5F0E">
                <w:delText xml:space="preserve">Instruction or </w:delText>
              </w:r>
              <w:r w:rsidR="00B83013" w:rsidDel="00DB5F0E">
                <w:delText xml:space="preserve">request </w:delText>
              </w:r>
              <w:r w:rsidDel="00DB5F0E">
                <w:delText>for v</w:delText>
              </w:r>
            </w:del>
            <w:ins w:id="2326" w:author="Windows 사용자" w:date="2020-06-02T13:43:00Z">
              <w:del w:id="2327" w:author="LANDI Michele (C.C.)" w:date="2020-10-01T15:33:00Z">
                <w:r w:rsidR="00491F64" w:rsidDel="00DB5F0E">
                  <w:rPr>
                    <w:rFonts w:hint="eastAsia"/>
                    <w:lang w:eastAsia="ko-KR"/>
                  </w:rPr>
                  <w:delText>V</w:delText>
                </w:r>
              </w:del>
            </w:ins>
            <w:del w:id="2328" w:author="LANDI Michele (C.C.)" w:date="2020-10-01T15:33:00Z">
              <w:r w:rsidDel="00DB5F0E">
                <w:delText xml:space="preserve">essel </w:delText>
              </w:r>
            </w:del>
            <w:ins w:id="2329" w:author="Windows 사용자" w:date="2020-06-02T13:43:00Z">
              <w:del w:id="2330" w:author="LANDI Michele (C.C.)" w:date="2020-10-01T15:33:00Z">
                <w:r w:rsidR="00491F64" w:rsidDel="00DB5F0E">
                  <w:rPr>
                    <w:rFonts w:hint="eastAsia"/>
                    <w:lang w:eastAsia="ko-KR"/>
                  </w:rPr>
                  <w:delText xml:space="preserve">has </w:delText>
                </w:r>
              </w:del>
            </w:ins>
            <w:del w:id="2331" w:author="LANDI Michele (C.C.)" w:date="2020-10-01T15:33:00Z">
              <w:r w:rsidDel="00DB5F0E">
                <w:delText xml:space="preserve">to proceed at, or </w:delText>
              </w:r>
              <w:r w:rsidRPr="001A0731" w:rsidDel="00DB5F0E">
                <w:delText>reduce</w:delText>
              </w:r>
              <w:r w:rsidDel="00DB5F0E">
                <w:delText xml:space="preserve"> speed to, </w:delText>
              </w:r>
              <w:r w:rsidRPr="001A0731" w:rsidDel="00DB5F0E">
                <w:delText xml:space="preserve">the vessels’ safe manoeuvring speed </w:delText>
              </w:r>
            </w:del>
          </w:p>
        </w:tc>
      </w:tr>
      <w:tr w:rsidR="00B42451" w:rsidDel="00DB5F0E" w14:paraId="02F890BF" w14:textId="1555E2FC" w:rsidTr="00C6349F">
        <w:trPr>
          <w:trHeight w:val="64"/>
          <w:del w:id="2332" w:author="LANDI Michele (C.C.)" w:date="2020-10-01T15:33:00Z"/>
        </w:trPr>
        <w:tc>
          <w:tcPr>
            <w:tcW w:w="1807" w:type="pct"/>
          </w:tcPr>
          <w:p w14:paraId="75317DC1" w14:textId="2982272C" w:rsidR="00B42451" w:rsidRPr="0063013F" w:rsidDel="00DB5F0E" w:rsidRDefault="00B42451" w:rsidP="0066731A">
            <w:pPr>
              <w:pStyle w:val="Tabletext"/>
              <w:rPr>
                <w:del w:id="2333" w:author="LANDI Michele (C.C.)" w:date="2020-10-01T15:33:00Z"/>
              </w:rPr>
            </w:pPr>
            <w:del w:id="2334" w:author="LANDI Michele (C.C.)" w:date="2020-10-01T15:33:00Z">
              <w:r w:rsidDel="00DB5F0E">
                <w:delText>WHAT IS YOUR MINIMUM SAFE SPEED</w:delText>
              </w:r>
            </w:del>
          </w:p>
        </w:tc>
        <w:tc>
          <w:tcPr>
            <w:tcW w:w="3193" w:type="pct"/>
          </w:tcPr>
          <w:p w14:paraId="06B25877" w14:textId="328E3A0D" w:rsidR="00B42451" w:rsidRPr="0063013F" w:rsidDel="00DB5F0E" w:rsidRDefault="00B42451" w:rsidP="00C6349F">
            <w:pPr>
              <w:pStyle w:val="Tabletext"/>
              <w:rPr>
                <w:del w:id="2335" w:author="LANDI Michele (C.C.)" w:date="2020-10-01T15:33:00Z"/>
              </w:rPr>
            </w:pPr>
            <w:del w:id="2336" w:author="LANDI Michele (C.C.)" w:date="2020-10-01T15:33:00Z">
              <w:r w:rsidDel="00DB5F0E">
                <w:delText xml:space="preserve">Request </w:delText>
              </w:r>
            </w:del>
            <w:ins w:id="2337" w:author="3070" w:date="2020-07-02T11:28:00Z">
              <w:del w:id="2338" w:author="LANDI Michele (C.C.)" w:date="2020-10-01T15:33:00Z">
                <w:r w:rsidR="0087398B" w:rsidDel="00DB5F0E">
                  <w:delText xml:space="preserve">to a vessel </w:delText>
                </w:r>
              </w:del>
            </w:ins>
            <w:del w:id="2339" w:author="LANDI Michele (C.C.)" w:date="2020-10-01T15:33:00Z">
              <w:r w:rsidDel="00DB5F0E">
                <w:delText>to report the vessels minimum safe speed</w:delText>
              </w:r>
            </w:del>
          </w:p>
        </w:tc>
      </w:tr>
      <w:tr w:rsidR="00F9122B" w:rsidDel="00DB5F0E" w14:paraId="5C8F4987" w14:textId="44A30D6C" w:rsidTr="0066731A">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2340" w:author="3070" w:date="2020-07-23T11:29: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del w:id="2341" w:author="LANDI Michele (C.C.)" w:date="2020-10-01T15:33:00Z"/>
          <w:trPrChange w:id="2342" w:author="3070" w:date="2020-07-23T11:29:00Z">
            <w:trPr>
              <w:trHeight w:val="64"/>
            </w:trPr>
          </w:trPrChange>
        </w:trPr>
        <w:tc>
          <w:tcPr>
            <w:tcW w:w="1807" w:type="pct"/>
            <w:shd w:val="clear" w:color="auto" w:fill="auto"/>
            <w:tcPrChange w:id="2343" w:author="3070" w:date="2020-07-23T11:29:00Z">
              <w:tcPr>
                <w:tcW w:w="1807" w:type="pct"/>
                <w:gridSpan w:val="2"/>
              </w:tcPr>
            </w:tcPrChange>
          </w:tcPr>
          <w:p w14:paraId="14D595C1" w14:textId="4A019060" w:rsidR="00F9122B" w:rsidRPr="0066731A" w:rsidDel="00DB5F0E" w:rsidRDefault="00F9122B" w:rsidP="00FE4E5A">
            <w:pPr>
              <w:pStyle w:val="Tabletext"/>
              <w:rPr>
                <w:del w:id="2344" w:author="LANDI Michele (C.C.)" w:date="2020-10-01T15:33:00Z"/>
              </w:rPr>
            </w:pPr>
            <w:del w:id="2345" w:author="LANDI Michele (C.C.)" w:date="2020-10-01T15:33:00Z">
              <w:r w:rsidRPr="0066731A" w:rsidDel="00DB5F0E">
                <w:delText>WHAT IS YOUR SPEED</w:delText>
              </w:r>
            </w:del>
            <w:ins w:id="2346" w:author="3070" w:date="2020-07-23T11:29:00Z">
              <w:del w:id="2347" w:author="LANDI Michele (C.C.)" w:date="2020-10-01T15:33:00Z">
                <w:r w:rsidR="0066731A" w:rsidDel="00DB5F0E">
                  <w:delText xml:space="preserve"> [SOG/STW]</w:delText>
                </w:r>
              </w:del>
            </w:ins>
          </w:p>
        </w:tc>
        <w:tc>
          <w:tcPr>
            <w:tcW w:w="3193" w:type="pct"/>
            <w:shd w:val="clear" w:color="auto" w:fill="auto"/>
            <w:tcPrChange w:id="2348" w:author="3070" w:date="2020-07-23T11:29:00Z">
              <w:tcPr>
                <w:tcW w:w="3193" w:type="pct"/>
                <w:gridSpan w:val="2"/>
              </w:tcPr>
            </w:tcPrChange>
          </w:tcPr>
          <w:p w14:paraId="60DEC097" w14:textId="32BE2BCC" w:rsidR="00F9122B" w:rsidRPr="0066731A" w:rsidDel="00DB5F0E" w:rsidRDefault="00F9122B" w:rsidP="00FE4E5A">
            <w:pPr>
              <w:pStyle w:val="Tabletext"/>
              <w:rPr>
                <w:del w:id="2349" w:author="LANDI Michele (C.C.)" w:date="2020-10-01T15:33:00Z"/>
              </w:rPr>
            </w:pPr>
            <w:del w:id="2350" w:author="LANDI Michele (C.C.)" w:date="2020-10-01T15:33:00Z">
              <w:r w:rsidRPr="0066731A" w:rsidDel="00DB5F0E">
                <w:delText>Request to report the vessels present speed</w:delText>
              </w:r>
            </w:del>
          </w:p>
        </w:tc>
      </w:tr>
      <w:tr w:rsidR="00F9122B" w:rsidDel="00DB5F0E" w14:paraId="5090793A" w14:textId="09CDEAB6" w:rsidTr="000E2802">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2351" w:author="3070" w:date="2020-07-02T11:30: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del w:id="2352" w:author="LANDI Michele (C.C.)" w:date="2020-10-01T15:33:00Z"/>
          <w:trPrChange w:id="2353" w:author="3070" w:date="2020-07-02T11:30:00Z">
            <w:trPr>
              <w:trHeight w:val="64"/>
            </w:trPr>
          </w:trPrChange>
        </w:trPr>
        <w:tc>
          <w:tcPr>
            <w:tcW w:w="1807" w:type="pct"/>
            <w:shd w:val="clear" w:color="auto" w:fill="auto"/>
            <w:tcPrChange w:id="2354" w:author="3070" w:date="2020-07-02T11:30:00Z">
              <w:tcPr>
                <w:tcW w:w="1807" w:type="pct"/>
                <w:gridSpan w:val="2"/>
              </w:tcPr>
            </w:tcPrChange>
          </w:tcPr>
          <w:p w14:paraId="0004B6BC" w14:textId="3A4E330F" w:rsidR="00F9122B" w:rsidRPr="000E2802" w:rsidDel="00DB5F0E" w:rsidRDefault="00F9122B" w:rsidP="00FE4E5A">
            <w:pPr>
              <w:pStyle w:val="Tabletext"/>
              <w:rPr>
                <w:del w:id="2355" w:author="LANDI Michele (C.C.)" w:date="2020-10-01T15:33:00Z"/>
              </w:rPr>
            </w:pPr>
            <w:del w:id="2356" w:author="LANDI Michele (C.C.)" w:date="2020-10-01T15:33:00Z">
              <w:r w:rsidRPr="000E2802" w:rsidDel="00DB5F0E">
                <w:delText>SPEED LIMIT (speed) [IN (area of)]</w:delText>
              </w:r>
            </w:del>
          </w:p>
        </w:tc>
        <w:tc>
          <w:tcPr>
            <w:tcW w:w="3193" w:type="pct"/>
            <w:shd w:val="clear" w:color="auto" w:fill="auto"/>
            <w:tcPrChange w:id="2357" w:author="3070" w:date="2020-07-02T11:30:00Z">
              <w:tcPr>
                <w:tcW w:w="3193" w:type="pct"/>
                <w:gridSpan w:val="2"/>
              </w:tcPr>
            </w:tcPrChange>
          </w:tcPr>
          <w:p w14:paraId="4FE2F2FB" w14:textId="69415104" w:rsidR="00F9122B" w:rsidRPr="000E2802" w:rsidDel="00DB5F0E" w:rsidRDefault="000E2802" w:rsidP="000E2802">
            <w:pPr>
              <w:pStyle w:val="Tabletext"/>
              <w:rPr>
                <w:del w:id="2358" w:author="LANDI Michele (C.C.)" w:date="2020-10-01T15:33:00Z"/>
              </w:rPr>
            </w:pPr>
            <w:ins w:id="2359" w:author="3070" w:date="2020-07-02T11:31:00Z">
              <w:del w:id="2360" w:author="LANDI Michele (C.C.)" w:date="2020-10-01T15:33:00Z">
                <w:r w:rsidDel="00DB5F0E">
                  <w:delText xml:space="preserve">Notifying a vessel of a speed limit </w:delText>
                </w:r>
              </w:del>
            </w:ins>
            <w:ins w:id="2361" w:author="3070" w:date="2020-07-02T11:32:00Z">
              <w:del w:id="2362" w:author="LANDI Michele (C.C.)" w:date="2020-10-01T15:33:00Z">
                <w:r w:rsidDel="00DB5F0E">
                  <w:delText>i</w:delText>
                </w:r>
              </w:del>
            </w:ins>
            <w:ins w:id="2363" w:author="3070" w:date="2020-07-02T11:31:00Z">
              <w:del w:id="2364" w:author="LANDI Michele (C.C.)" w:date="2020-10-01T15:33:00Z">
                <w:r w:rsidDel="00DB5F0E">
                  <w:delText xml:space="preserve">n a specified area </w:delText>
                </w:r>
              </w:del>
            </w:ins>
            <w:del w:id="2365" w:author="LANDI Michele (C.C.)" w:date="2020-10-01T15:33:00Z">
              <w:r w:rsidR="00F9122B" w:rsidRPr="000E2802" w:rsidDel="00DB5F0E">
                <w:delText xml:space="preserve">Instruction or </w:delText>
              </w:r>
              <w:r w:rsidR="00B83013" w:rsidRPr="000E2802" w:rsidDel="00DB5F0E">
                <w:delText xml:space="preserve">request </w:delText>
              </w:r>
              <w:r w:rsidR="00F9122B" w:rsidRPr="000E2802" w:rsidDel="00DB5F0E">
                <w:delText>given to limit the vessels speed in a specified area</w:delText>
              </w:r>
            </w:del>
          </w:p>
        </w:tc>
      </w:tr>
      <w:tr w:rsidR="00F9122B" w:rsidDel="00DB5F0E" w14:paraId="4EE987FC" w14:textId="1A0D9CDF" w:rsidTr="000E2802">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2366" w:author="3070" w:date="2020-07-02T11:30: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del w:id="2367" w:author="LANDI Michele (C.C.)" w:date="2020-10-01T15:33:00Z"/>
          <w:trPrChange w:id="2368" w:author="3070" w:date="2020-07-02T11:30:00Z">
            <w:trPr>
              <w:trHeight w:val="64"/>
            </w:trPr>
          </w:trPrChange>
        </w:trPr>
        <w:tc>
          <w:tcPr>
            <w:tcW w:w="1807" w:type="pct"/>
            <w:tcBorders>
              <w:top w:val="single" w:sz="4" w:space="0" w:color="auto"/>
              <w:left w:val="single" w:sz="4" w:space="0" w:color="auto"/>
              <w:bottom w:val="single" w:sz="4" w:space="0" w:color="auto"/>
              <w:right w:val="single" w:sz="4" w:space="0" w:color="auto"/>
            </w:tcBorders>
            <w:shd w:val="clear" w:color="auto" w:fill="auto"/>
            <w:tcPrChange w:id="2369" w:author="3070" w:date="2020-07-02T11:30:00Z">
              <w:tcPr>
                <w:tcW w:w="1807" w:type="pct"/>
                <w:gridSpan w:val="2"/>
                <w:tcBorders>
                  <w:top w:val="single" w:sz="4" w:space="0" w:color="auto"/>
                  <w:left w:val="single" w:sz="4" w:space="0" w:color="auto"/>
                  <w:bottom w:val="single" w:sz="4" w:space="0" w:color="auto"/>
                  <w:right w:val="single" w:sz="4" w:space="0" w:color="auto"/>
                </w:tcBorders>
              </w:tcPr>
            </w:tcPrChange>
          </w:tcPr>
          <w:p w14:paraId="518778F1" w14:textId="46DB8938" w:rsidR="00F9122B" w:rsidRPr="000E2802" w:rsidDel="00DB5F0E" w:rsidRDefault="00F9122B" w:rsidP="00FE4E5A">
            <w:pPr>
              <w:pStyle w:val="Tabletext"/>
              <w:rPr>
                <w:del w:id="2370" w:author="LANDI Michele (C.C.)" w:date="2020-10-01T15:33:00Z"/>
              </w:rPr>
            </w:pPr>
            <w:del w:id="2371" w:author="LANDI Michele (C.C.)" w:date="2020-10-01T15:33:00Z">
              <w:r w:rsidRPr="000E2802" w:rsidDel="00DB5F0E">
                <w:delText>DO NOT EXCEED (speed)</w:delText>
              </w:r>
            </w:del>
            <w:ins w:id="2372" w:author="3070" w:date="2020-07-23T11:27:00Z">
              <w:del w:id="2373" w:author="LANDI Michele (C.C.)" w:date="2020-10-01T15:33:00Z">
                <w:r w:rsidR="0066731A" w:rsidDel="00DB5F0E">
                  <w:delText xml:space="preserve"> [SOG/STW]</w:delText>
                </w:r>
              </w:del>
            </w:ins>
          </w:p>
        </w:tc>
        <w:tc>
          <w:tcPr>
            <w:tcW w:w="3193" w:type="pct"/>
            <w:tcBorders>
              <w:top w:val="single" w:sz="4" w:space="0" w:color="auto"/>
              <w:left w:val="single" w:sz="4" w:space="0" w:color="auto"/>
              <w:bottom w:val="single" w:sz="4" w:space="0" w:color="auto"/>
              <w:right w:val="single" w:sz="4" w:space="0" w:color="auto"/>
            </w:tcBorders>
            <w:shd w:val="clear" w:color="auto" w:fill="auto"/>
            <w:tcPrChange w:id="2374" w:author="3070" w:date="2020-07-02T11:30:00Z">
              <w:tcPr>
                <w:tcW w:w="3193" w:type="pct"/>
                <w:gridSpan w:val="2"/>
                <w:tcBorders>
                  <w:top w:val="single" w:sz="4" w:space="0" w:color="auto"/>
                  <w:left w:val="single" w:sz="4" w:space="0" w:color="auto"/>
                  <w:bottom w:val="single" w:sz="4" w:space="0" w:color="auto"/>
                  <w:right w:val="single" w:sz="4" w:space="0" w:color="auto"/>
                </w:tcBorders>
              </w:tcPr>
            </w:tcPrChange>
          </w:tcPr>
          <w:p w14:paraId="55378B58" w14:textId="0666350B" w:rsidR="00F9122B" w:rsidRPr="000E2802" w:rsidDel="00DB5F0E" w:rsidRDefault="00F9122B" w:rsidP="00FE4E5A">
            <w:pPr>
              <w:pStyle w:val="Tabletext"/>
              <w:rPr>
                <w:del w:id="2375" w:author="LANDI Michele (C.C.)" w:date="2020-10-01T15:33:00Z"/>
              </w:rPr>
            </w:pPr>
            <w:del w:id="2376" w:author="LANDI Michele (C.C.)" w:date="2020-10-01T15:33:00Z">
              <w:r w:rsidRPr="000E2802" w:rsidDel="00DB5F0E">
                <w:delText>Instruction that a specified speed is not to be exceeded</w:delText>
              </w:r>
            </w:del>
          </w:p>
        </w:tc>
      </w:tr>
      <w:tr w:rsidR="00AF2681" w:rsidRPr="0063013F" w:rsidDel="00DB5F0E" w14:paraId="06438FCB" w14:textId="19DD3284" w:rsidTr="00AF2681">
        <w:trPr>
          <w:trHeight w:val="64"/>
          <w:del w:id="2377" w:author="LANDI Michele (C.C.)" w:date="2020-10-01T15:27:00Z"/>
        </w:trPr>
        <w:tc>
          <w:tcPr>
            <w:tcW w:w="1807" w:type="pct"/>
            <w:tcBorders>
              <w:top w:val="single" w:sz="4" w:space="0" w:color="auto"/>
              <w:left w:val="single" w:sz="4" w:space="0" w:color="auto"/>
              <w:bottom w:val="single" w:sz="4" w:space="0" w:color="auto"/>
              <w:right w:val="single" w:sz="4" w:space="0" w:color="auto"/>
            </w:tcBorders>
            <w:shd w:val="clear" w:color="auto" w:fill="FADBD1" w:themeFill="background2" w:themeFillTint="33"/>
          </w:tcPr>
          <w:p w14:paraId="1415CAA2" w14:textId="42451F26" w:rsidR="00AF2681" w:rsidRPr="00AF2681" w:rsidDel="00DB5F0E" w:rsidRDefault="00AF2681" w:rsidP="009E1346">
            <w:pPr>
              <w:pStyle w:val="Tabletext"/>
              <w:rPr>
                <w:del w:id="2378" w:author="LANDI Michele (C.C.)" w:date="2020-10-01T15:27:00Z"/>
                <w:strike/>
              </w:rPr>
            </w:pPr>
            <w:bookmarkStart w:id="2379" w:name="_Toc16165973"/>
            <w:ins w:id="2380" w:author="3070" w:date="2020-06-17T11:34:00Z">
              <w:del w:id="2381" w:author="LANDI Michele (C.C.)" w:date="2020-10-01T15:27:00Z">
                <w:r w:rsidRPr="00AF2681" w:rsidDel="00DB5F0E">
                  <w:rPr>
                    <w:strike/>
                  </w:rPr>
                  <w:delText>BOARDING SPEED</w:delText>
                </w:r>
              </w:del>
            </w:ins>
          </w:p>
        </w:tc>
        <w:tc>
          <w:tcPr>
            <w:tcW w:w="3193" w:type="pct"/>
            <w:tcBorders>
              <w:top w:val="single" w:sz="4" w:space="0" w:color="auto"/>
              <w:left w:val="single" w:sz="4" w:space="0" w:color="auto"/>
              <w:bottom w:val="single" w:sz="4" w:space="0" w:color="auto"/>
              <w:right w:val="single" w:sz="4" w:space="0" w:color="auto"/>
            </w:tcBorders>
            <w:shd w:val="clear" w:color="auto" w:fill="FADBD1" w:themeFill="background2" w:themeFillTint="33"/>
          </w:tcPr>
          <w:p w14:paraId="230B5EE1" w14:textId="62FCDDFE" w:rsidR="00AF2681" w:rsidRPr="00AF2681" w:rsidDel="00DB5F0E" w:rsidRDefault="00AF2681" w:rsidP="009E1346">
            <w:pPr>
              <w:pStyle w:val="Tabletext"/>
              <w:rPr>
                <w:del w:id="2382" w:author="LANDI Michele (C.C.)" w:date="2020-10-01T15:27:00Z"/>
                <w:strike/>
              </w:rPr>
            </w:pPr>
            <w:ins w:id="2383" w:author="3070" w:date="2020-06-17T11:34:00Z">
              <w:del w:id="2384" w:author="LANDI Michele (C.C.)" w:date="2020-10-01T15:27:00Z">
                <w:r w:rsidRPr="00AF2681" w:rsidDel="00DB5F0E">
                  <w:rPr>
                    <w:strike/>
                  </w:rPr>
                  <w:delText>The speed of a vessel adjusted to that of a pilot boat at which the pilot can safely embark/disembark</w:delText>
                </w:r>
              </w:del>
            </w:ins>
          </w:p>
        </w:tc>
      </w:tr>
    </w:tbl>
    <w:p w14:paraId="7012A04B" w14:textId="09F2618C" w:rsidR="00706254" w:rsidDel="00DB5F0E" w:rsidRDefault="00706254" w:rsidP="00870D51">
      <w:pPr>
        <w:pStyle w:val="BodyText"/>
        <w:rPr>
          <w:del w:id="2385" w:author="LANDI Michele (C.C.)" w:date="2020-10-01T15:27:00Z"/>
        </w:rPr>
      </w:pPr>
    </w:p>
    <w:p w14:paraId="159C3D9B" w14:textId="3BA26761" w:rsidR="00BD31DE" w:rsidRPr="00F55AD7" w:rsidDel="00DB5F0E" w:rsidRDefault="00BD31DE" w:rsidP="006E5521">
      <w:pPr>
        <w:pStyle w:val="Heading2"/>
        <w:rPr>
          <w:del w:id="2386" w:author="LANDI Michele (C.C.)" w:date="2020-10-01T15:33:00Z"/>
        </w:rPr>
      </w:pPr>
      <w:bookmarkStart w:id="2387" w:name="_Toc40380953"/>
      <w:del w:id="2388" w:author="LANDI Michele (C.C.)" w:date="2020-10-01T15:33:00Z">
        <w:r w:rsidRPr="00BD31DE" w:rsidDel="00DB5F0E">
          <w:delText>ROUTE MOVEMENTS</w:delText>
        </w:r>
        <w:bookmarkEnd w:id="2379"/>
        <w:bookmarkEnd w:id="2387"/>
      </w:del>
    </w:p>
    <w:p w14:paraId="25F42D90" w14:textId="2F2ECDDF" w:rsidR="00BD31DE" w:rsidDel="00DB5F0E" w:rsidRDefault="00BD31DE" w:rsidP="00BD31DE">
      <w:pPr>
        <w:pStyle w:val="Heading2separationline"/>
        <w:rPr>
          <w:del w:id="2389" w:author="LANDI Michele (C.C.)" w:date="2020-10-01T15:33:00Z"/>
        </w:rPr>
      </w:pPr>
    </w:p>
    <w:p w14:paraId="2384C761" w14:textId="319CBC0E" w:rsidR="00ED540D" w:rsidRPr="00ED540D" w:rsidDel="00DB5F0E" w:rsidRDefault="00ED540D" w:rsidP="007115CA">
      <w:pPr>
        <w:pStyle w:val="BodyText"/>
        <w:rPr>
          <w:del w:id="2390" w:author="LANDI Michele (C.C.)" w:date="2020-10-01T15:33:00Z"/>
        </w:rPr>
      </w:pP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Change w:id="2391">
          <w:tblGrid>
            <w:gridCol w:w="3683"/>
            <w:gridCol w:w="7"/>
            <w:gridCol w:w="6501"/>
            <w:gridCol w:w="20"/>
          </w:tblGrid>
        </w:tblGridChange>
      </w:tblGrid>
      <w:tr w:rsidR="00BD31DE" w:rsidRPr="00BD31DE" w:rsidDel="00DB5F0E" w14:paraId="466587F8" w14:textId="01798A13" w:rsidTr="001741C0">
        <w:trPr>
          <w:trHeight w:val="360"/>
          <w:tblHeader/>
          <w:del w:id="2392" w:author="LANDI Michele (C.C.)" w:date="2020-10-01T15:33:00Z"/>
        </w:trPr>
        <w:tc>
          <w:tcPr>
            <w:tcW w:w="1807" w:type="pct"/>
            <w:shd w:val="clear" w:color="auto" w:fill="D9E2F3"/>
            <w:vAlign w:val="center"/>
          </w:tcPr>
          <w:p w14:paraId="37E19474" w14:textId="131BA1AA" w:rsidR="00BD31DE" w:rsidRPr="00BD31DE" w:rsidDel="00DB5F0E" w:rsidRDefault="00BD31DE" w:rsidP="00BD31DE">
            <w:pPr>
              <w:pStyle w:val="Tableheading"/>
              <w:rPr>
                <w:del w:id="2393" w:author="LANDI Michele (C.C.)" w:date="2020-10-01T15:33:00Z"/>
              </w:rPr>
            </w:pPr>
            <w:del w:id="2394" w:author="LANDI Michele (C.C.)" w:date="2020-10-01T15:33:00Z">
              <w:r w:rsidRPr="00BD31DE" w:rsidDel="00DB5F0E">
                <w:delText>Message Element</w:delText>
              </w:r>
            </w:del>
          </w:p>
        </w:tc>
        <w:tc>
          <w:tcPr>
            <w:tcW w:w="3193" w:type="pct"/>
            <w:shd w:val="clear" w:color="auto" w:fill="D9E2F3"/>
            <w:vAlign w:val="center"/>
          </w:tcPr>
          <w:p w14:paraId="6408F32A" w14:textId="2AD9D2D2" w:rsidR="00BD31DE" w:rsidRPr="00BD31DE" w:rsidDel="00DB5F0E" w:rsidRDefault="00BD31DE" w:rsidP="00BD31DE">
            <w:pPr>
              <w:pStyle w:val="Tableheading"/>
              <w:rPr>
                <w:del w:id="2395" w:author="LANDI Michele (C.C.)" w:date="2020-10-01T15:33:00Z"/>
              </w:rPr>
            </w:pPr>
            <w:del w:id="2396" w:author="LANDI Michele (C.C.)" w:date="2020-10-01T15:33:00Z">
              <w:r w:rsidRPr="00BD31DE" w:rsidDel="00DB5F0E">
                <w:delText>Message Intent</w:delText>
              </w:r>
            </w:del>
          </w:p>
        </w:tc>
      </w:tr>
      <w:tr w:rsidR="00BD31DE" w:rsidDel="00DB5F0E" w14:paraId="021B6B86" w14:textId="78650DDE" w:rsidTr="001741C0">
        <w:trPr>
          <w:trHeight w:val="64"/>
          <w:del w:id="2397" w:author="LANDI Michele (C.C.)" w:date="2020-10-01T15:33:00Z"/>
        </w:trPr>
        <w:tc>
          <w:tcPr>
            <w:tcW w:w="1807" w:type="pct"/>
          </w:tcPr>
          <w:p w14:paraId="401E1CA5" w14:textId="646DB94D" w:rsidR="00BD31DE" w:rsidRPr="0063013F" w:rsidDel="00DB5F0E" w:rsidRDefault="00BD31DE" w:rsidP="00BD31DE">
            <w:pPr>
              <w:pStyle w:val="Tabletext"/>
              <w:rPr>
                <w:del w:id="2398" w:author="LANDI Michele (C.C.)" w:date="2020-10-01T15:33:00Z"/>
              </w:rPr>
            </w:pPr>
            <w:del w:id="2399" w:author="LANDI Michele (C.C.)" w:date="2020-10-01T15:33:00Z">
              <w:r w:rsidRPr="0063013F" w:rsidDel="00DB5F0E">
                <w:delText>PROCEED TO (position</w:delText>
              </w:r>
              <w:r w:rsidDel="00DB5F0E">
                <w:delText xml:space="preserve"> / area</w:delText>
              </w:r>
              <w:r w:rsidRPr="0063013F" w:rsidDel="00DB5F0E">
                <w:delText>)</w:delText>
              </w:r>
              <w:r w:rsidR="00D17FF4" w:rsidDel="00DB5F0E">
                <w:delText xml:space="preserve"> [AT (time)]</w:delText>
              </w:r>
              <w:r w:rsidR="006A1BF3" w:rsidDel="00DB5F0E">
                <w:delText>*</w:delText>
              </w:r>
            </w:del>
          </w:p>
        </w:tc>
        <w:tc>
          <w:tcPr>
            <w:tcW w:w="3193" w:type="pct"/>
          </w:tcPr>
          <w:p w14:paraId="5E3DC0D4" w14:textId="560AD39D" w:rsidR="00BD31DE" w:rsidRPr="0063013F" w:rsidDel="00DB5F0E" w:rsidRDefault="00B42451" w:rsidP="005A7BC3">
            <w:pPr>
              <w:pStyle w:val="Tabletext"/>
              <w:rPr>
                <w:del w:id="2400" w:author="LANDI Michele (C.C.)" w:date="2020-10-01T15:33:00Z"/>
              </w:rPr>
            </w:pPr>
            <w:del w:id="2401" w:author="LANDI Michele (C.C.)" w:date="2020-10-01T15:33:00Z">
              <w:r w:rsidDel="00DB5F0E">
                <w:delText>P</w:delText>
              </w:r>
              <w:r w:rsidR="00BD31DE" w:rsidRPr="0063013F" w:rsidDel="00DB5F0E">
                <w:delText>roceed directly from the present position to the specified position</w:delText>
              </w:r>
              <w:r w:rsidR="00D17FF4" w:rsidDel="00DB5F0E">
                <w:delText xml:space="preserve"> </w:delText>
              </w:r>
              <w:r w:rsidR="00E01D22" w:rsidDel="00DB5F0E">
                <w:delText>[</w:delText>
              </w:r>
              <w:r w:rsidR="00D17FF4" w:rsidDel="00DB5F0E">
                <w:delText xml:space="preserve">at </w:delText>
              </w:r>
              <w:r w:rsidR="00E01D22" w:rsidDel="00DB5F0E">
                <w:delText>a specified time]</w:delText>
              </w:r>
            </w:del>
          </w:p>
        </w:tc>
      </w:tr>
      <w:tr w:rsidR="00BD31DE" w:rsidDel="00DB5F0E" w14:paraId="62B33739" w14:textId="544B086F" w:rsidTr="00362D76">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2402" w:author="Windows 사용자" w:date="2020-06-02T14:38: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del w:id="2403" w:author="LANDI Michele (C.C.)" w:date="2020-10-01T15:33:00Z"/>
          <w:trPrChange w:id="2404" w:author="Windows 사용자" w:date="2020-06-02T14:38:00Z">
            <w:trPr>
              <w:trHeight w:val="64"/>
            </w:trPr>
          </w:trPrChange>
        </w:trPr>
        <w:tc>
          <w:tcPr>
            <w:tcW w:w="1807" w:type="pct"/>
            <w:shd w:val="clear" w:color="auto" w:fill="FADBD1" w:themeFill="background2" w:themeFillTint="33"/>
            <w:tcPrChange w:id="2405" w:author="Windows 사용자" w:date="2020-06-02T14:38:00Z">
              <w:tcPr>
                <w:tcW w:w="1807" w:type="pct"/>
                <w:gridSpan w:val="2"/>
              </w:tcPr>
            </w:tcPrChange>
          </w:tcPr>
          <w:p w14:paraId="70F8935F" w14:textId="23CC32F1" w:rsidR="00BD31DE" w:rsidRPr="00491F64" w:rsidDel="00DB5F0E" w:rsidRDefault="00BD31DE" w:rsidP="00BD31DE">
            <w:pPr>
              <w:pStyle w:val="Tabletext"/>
              <w:rPr>
                <w:del w:id="2406" w:author="LANDI Michele (C.C.)" w:date="2020-10-01T15:33:00Z"/>
                <w:strike/>
                <w:rPrChange w:id="2407" w:author="Windows 사용자" w:date="2020-06-02T13:48:00Z">
                  <w:rPr>
                    <w:del w:id="2408" w:author="LANDI Michele (C.C.)" w:date="2020-10-01T15:33:00Z"/>
                  </w:rPr>
                </w:rPrChange>
              </w:rPr>
            </w:pPr>
            <w:del w:id="2409" w:author="LANDI Michele (C.C.)" w:date="2020-10-01T15:33:00Z">
              <w:r w:rsidRPr="00491F64" w:rsidDel="00DB5F0E">
                <w:rPr>
                  <w:strike/>
                  <w:rPrChange w:id="2410" w:author="Windows 사용자" w:date="2020-06-02T13:48:00Z">
                    <w:rPr/>
                  </w:rPrChange>
                </w:rPr>
                <w:delText>PROCEED TO (position)</w:delText>
              </w:r>
              <w:r w:rsidR="00EE023B" w:rsidRPr="00491F64" w:rsidDel="00DB5F0E">
                <w:rPr>
                  <w:strike/>
                  <w:rPrChange w:id="2411" w:author="Windows 사용자" w:date="2020-06-02T13:48:00Z">
                    <w:rPr/>
                  </w:rPrChange>
                </w:rPr>
                <w:delText xml:space="preserve"> WHEN ABLE</w:delText>
              </w:r>
            </w:del>
          </w:p>
        </w:tc>
        <w:tc>
          <w:tcPr>
            <w:tcW w:w="3193" w:type="pct"/>
            <w:shd w:val="clear" w:color="auto" w:fill="FADBD1" w:themeFill="background2" w:themeFillTint="33"/>
            <w:tcPrChange w:id="2412" w:author="Windows 사용자" w:date="2020-06-02T14:38:00Z">
              <w:tcPr>
                <w:tcW w:w="3193" w:type="pct"/>
                <w:gridSpan w:val="2"/>
              </w:tcPr>
            </w:tcPrChange>
          </w:tcPr>
          <w:p w14:paraId="0B3A9D5A" w14:textId="3D5A8271" w:rsidR="00BD31DE" w:rsidRPr="00491F64" w:rsidDel="00DB5F0E" w:rsidRDefault="006A1BF3" w:rsidP="00B83013">
            <w:pPr>
              <w:pStyle w:val="Tabletext"/>
              <w:rPr>
                <w:del w:id="2413" w:author="LANDI Michele (C.C.)" w:date="2020-10-01T15:33:00Z"/>
                <w:strike/>
                <w:rPrChange w:id="2414" w:author="Windows 사용자" w:date="2020-06-02T13:48:00Z">
                  <w:rPr>
                    <w:del w:id="2415" w:author="LANDI Michele (C.C.)" w:date="2020-10-01T15:33:00Z"/>
                  </w:rPr>
                </w:rPrChange>
              </w:rPr>
            </w:pPr>
            <w:del w:id="2416" w:author="LANDI Michele (C.C.)" w:date="2020-10-01T15:33:00Z">
              <w:r w:rsidRPr="00491F64" w:rsidDel="00DB5F0E">
                <w:rPr>
                  <w:strike/>
                  <w:rPrChange w:id="2417" w:author="Windows 사용자" w:date="2020-06-02T13:48:00Z">
                    <w:rPr/>
                  </w:rPrChange>
                </w:rPr>
                <w:delText xml:space="preserve">Instruction or </w:delText>
              </w:r>
              <w:r w:rsidR="00B83013" w:rsidRPr="00491F64" w:rsidDel="00DB5F0E">
                <w:rPr>
                  <w:strike/>
                  <w:rPrChange w:id="2418" w:author="Windows 사용자" w:date="2020-06-02T13:48:00Z">
                    <w:rPr/>
                  </w:rPrChange>
                </w:rPr>
                <w:delText xml:space="preserve">request </w:delText>
              </w:r>
              <w:r w:rsidR="00BD31DE" w:rsidRPr="00491F64" w:rsidDel="00DB5F0E">
                <w:rPr>
                  <w:strike/>
                  <w:rPrChange w:id="2419" w:author="Windows 사용자" w:date="2020-06-02T13:48:00Z">
                    <w:rPr/>
                  </w:rPrChange>
                </w:rPr>
                <w:delText>to proceed, when able, directly to the specified position</w:delText>
              </w:r>
            </w:del>
          </w:p>
        </w:tc>
      </w:tr>
      <w:tr w:rsidR="00BD31DE" w:rsidDel="00DB5F0E" w14:paraId="21DB9431" w14:textId="2B5DA0CF" w:rsidTr="00362D76">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2420" w:author="Windows 사용자" w:date="2020-06-02T14:38: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del w:id="2421" w:author="LANDI Michele (C.C.)" w:date="2020-10-01T15:33:00Z"/>
          <w:trPrChange w:id="2422" w:author="Windows 사용자" w:date="2020-06-02T14:38:00Z">
            <w:trPr>
              <w:trHeight w:val="64"/>
            </w:trPr>
          </w:trPrChange>
        </w:trPr>
        <w:tc>
          <w:tcPr>
            <w:tcW w:w="1807" w:type="pct"/>
            <w:shd w:val="clear" w:color="auto" w:fill="FADBD1" w:themeFill="background2" w:themeFillTint="33"/>
            <w:tcPrChange w:id="2423" w:author="Windows 사용자" w:date="2020-06-02T14:38:00Z">
              <w:tcPr>
                <w:tcW w:w="1807" w:type="pct"/>
                <w:gridSpan w:val="2"/>
              </w:tcPr>
            </w:tcPrChange>
          </w:tcPr>
          <w:p w14:paraId="105A6206" w14:textId="1DF31BF2" w:rsidR="00BD31DE" w:rsidRPr="00491F64" w:rsidDel="00DB5F0E" w:rsidRDefault="00BD31DE" w:rsidP="00C6349F">
            <w:pPr>
              <w:pStyle w:val="Tabletext"/>
              <w:rPr>
                <w:del w:id="2424" w:author="LANDI Michele (C.C.)" w:date="2020-10-01T15:33:00Z"/>
                <w:strike/>
                <w:rPrChange w:id="2425" w:author="Windows 사용자" w:date="2020-06-02T13:48:00Z">
                  <w:rPr>
                    <w:del w:id="2426" w:author="LANDI Michele (C.C.)" w:date="2020-10-01T15:33:00Z"/>
                  </w:rPr>
                </w:rPrChange>
              </w:rPr>
            </w:pPr>
            <w:del w:id="2427" w:author="LANDI Michele (C.C.)" w:date="2020-10-01T15:33:00Z">
              <w:r w:rsidRPr="00491F64" w:rsidDel="00DB5F0E">
                <w:rPr>
                  <w:strike/>
                  <w:rPrChange w:id="2428" w:author="Windows 사용자" w:date="2020-06-02T13:48:00Z">
                    <w:rPr/>
                  </w:rPrChange>
                </w:rPr>
                <w:delText xml:space="preserve">EXPECT FURTHER </w:delText>
              </w:r>
              <w:r w:rsidR="00C6349F" w:rsidRPr="00491F64" w:rsidDel="00DB5F0E">
                <w:rPr>
                  <w:strike/>
                  <w:rPrChange w:id="2429" w:author="Windows 사용자" w:date="2020-06-02T13:48:00Z">
                    <w:rPr/>
                  </w:rPrChange>
                </w:rPr>
                <w:delText>INFORMATION</w:delText>
              </w:r>
              <w:r w:rsidR="00D06C9D" w:rsidRPr="00491F64" w:rsidDel="00DB5F0E">
                <w:rPr>
                  <w:strike/>
                  <w:rPrChange w:id="2430" w:author="Windows 사용자" w:date="2020-06-02T13:48:00Z">
                    <w:rPr/>
                  </w:rPrChange>
                </w:rPr>
                <w:delText xml:space="preserve"> [</w:delText>
              </w:r>
              <w:r w:rsidRPr="00491F64" w:rsidDel="00DB5F0E">
                <w:rPr>
                  <w:strike/>
                  <w:rPrChange w:id="2431" w:author="Windows 사용자" w:date="2020-06-02T13:48:00Z">
                    <w:rPr/>
                  </w:rPrChange>
                </w:rPr>
                <w:delText>AT (time / position)</w:delText>
              </w:r>
              <w:r w:rsidR="00D06C9D" w:rsidRPr="00491F64" w:rsidDel="00DB5F0E">
                <w:rPr>
                  <w:strike/>
                  <w:rPrChange w:id="2432" w:author="Windows 사용자" w:date="2020-06-02T13:48:00Z">
                    <w:rPr/>
                  </w:rPrChange>
                </w:rPr>
                <w:delText>]</w:delText>
              </w:r>
            </w:del>
          </w:p>
        </w:tc>
        <w:tc>
          <w:tcPr>
            <w:tcW w:w="3193" w:type="pct"/>
            <w:shd w:val="clear" w:color="auto" w:fill="FADBD1" w:themeFill="background2" w:themeFillTint="33"/>
            <w:tcPrChange w:id="2433" w:author="Windows 사용자" w:date="2020-06-02T14:38:00Z">
              <w:tcPr>
                <w:tcW w:w="3193" w:type="pct"/>
                <w:gridSpan w:val="2"/>
              </w:tcPr>
            </w:tcPrChange>
          </w:tcPr>
          <w:p w14:paraId="766F2B43" w14:textId="4CCB392F" w:rsidR="00BD31DE" w:rsidRPr="00491F64" w:rsidDel="00DB5F0E" w:rsidRDefault="00D06C9D" w:rsidP="00D06C9D">
            <w:pPr>
              <w:pStyle w:val="Tabletext"/>
              <w:rPr>
                <w:del w:id="2434" w:author="LANDI Michele (C.C.)" w:date="2020-10-01T15:33:00Z"/>
                <w:strike/>
                <w:rPrChange w:id="2435" w:author="Windows 사용자" w:date="2020-06-02T13:48:00Z">
                  <w:rPr>
                    <w:del w:id="2436" w:author="LANDI Michele (C.C.)" w:date="2020-10-01T15:33:00Z"/>
                  </w:rPr>
                </w:rPrChange>
              </w:rPr>
            </w:pPr>
            <w:del w:id="2437" w:author="LANDI Michele (C.C.)" w:date="2020-10-01T15:33:00Z">
              <w:r w:rsidRPr="00491F64" w:rsidDel="00DB5F0E">
                <w:rPr>
                  <w:strike/>
                  <w:rPrChange w:id="2438" w:author="Windows 사용자" w:date="2020-06-02T13:48:00Z">
                    <w:rPr/>
                  </w:rPrChange>
                </w:rPr>
                <w:delText xml:space="preserve">Advising the vessel that further information would be given </w:delText>
              </w:r>
              <w:r w:rsidR="00BD31DE" w:rsidRPr="00491F64" w:rsidDel="00DB5F0E">
                <w:rPr>
                  <w:strike/>
                  <w:rPrChange w:id="2439" w:author="Windows 사용자" w:date="2020-06-02T13:48:00Z">
                    <w:rPr/>
                  </w:rPrChange>
                </w:rPr>
                <w:delText>at the specified time or position</w:delText>
              </w:r>
            </w:del>
          </w:p>
        </w:tc>
      </w:tr>
      <w:tr w:rsidR="00BD31DE" w:rsidDel="00DB5F0E" w14:paraId="0E14AD76" w14:textId="77586371" w:rsidTr="001741C0">
        <w:trPr>
          <w:trHeight w:val="64"/>
          <w:del w:id="2440" w:author="LANDI Michele (C.C.)" w:date="2020-10-01T15:33:00Z"/>
        </w:trPr>
        <w:tc>
          <w:tcPr>
            <w:tcW w:w="1807" w:type="pct"/>
          </w:tcPr>
          <w:p w14:paraId="7FD0D02C" w14:textId="4BD75608" w:rsidR="00BD31DE" w:rsidRPr="0063013F" w:rsidDel="00DB5F0E" w:rsidRDefault="00BD31DE" w:rsidP="00BD31DE">
            <w:pPr>
              <w:pStyle w:val="Tabletext"/>
              <w:rPr>
                <w:del w:id="2441" w:author="LANDI Michele (C.C.)" w:date="2020-10-01T15:33:00Z"/>
              </w:rPr>
            </w:pPr>
            <w:del w:id="2442" w:author="LANDI Michele (C.C.)" w:date="2020-10-01T15:33:00Z">
              <w:r w:rsidRPr="0063013F" w:rsidDel="00DB5F0E">
                <w:delText xml:space="preserve">WAIT </w:delText>
              </w:r>
              <w:r w:rsidR="00D76C19" w:rsidDel="00DB5F0E">
                <w:delText>[</w:delText>
              </w:r>
              <w:r w:rsidRPr="0063013F" w:rsidDel="00DB5F0E">
                <w:delText>for (vessel) TO (details)</w:delText>
              </w:r>
              <w:r w:rsidR="00D76C19" w:rsidDel="00DB5F0E">
                <w:delText>]</w:delText>
              </w:r>
            </w:del>
          </w:p>
        </w:tc>
        <w:tc>
          <w:tcPr>
            <w:tcW w:w="3193" w:type="pct"/>
          </w:tcPr>
          <w:p w14:paraId="08CF26EB" w14:textId="0B23CC11" w:rsidR="00BD31DE" w:rsidRPr="0063013F" w:rsidDel="00DB5F0E" w:rsidRDefault="00B42451" w:rsidP="00264060">
            <w:pPr>
              <w:pStyle w:val="Tabletext"/>
              <w:rPr>
                <w:del w:id="2443" w:author="LANDI Michele (C.C.)" w:date="2020-10-01T15:33:00Z"/>
              </w:rPr>
            </w:pPr>
            <w:del w:id="2444" w:author="LANDI Michele (C.C.)" w:date="2020-10-01T15:33:00Z">
              <w:r w:rsidDel="00DB5F0E">
                <w:delText>W</w:delText>
              </w:r>
              <w:r w:rsidR="00BD31DE" w:rsidDel="00DB5F0E">
                <w:delText>ait for a specified vessel to complete a task (</w:delText>
              </w:r>
              <w:r w:rsidR="00BD31DE" w:rsidRPr="0063013F" w:rsidDel="00DB5F0E">
                <w:delText xml:space="preserve">eg </w:delText>
              </w:r>
              <w:r w:rsidR="00BD31DE" w:rsidDel="00DB5F0E">
                <w:delText xml:space="preserve">clear </w:delText>
              </w:r>
              <w:r w:rsidR="00BD31DE" w:rsidRPr="0063013F" w:rsidDel="00DB5F0E">
                <w:delText xml:space="preserve"> berth / enter fairway / get underway / leav</w:delText>
              </w:r>
              <w:r w:rsidR="00BD31DE" w:rsidDel="00DB5F0E">
                <w:delText>e</w:delText>
              </w:r>
              <w:r w:rsidR="00BD31DE" w:rsidRPr="0063013F" w:rsidDel="00DB5F0E">
                <w:delText xml:space="preserve"> berth</w:delText>
              </w:r>
              <w:r w:rsidR="00BD31DE" w:rsidDel="00DB5F0E">
                <w:delText>)</w:delText>
              </w:r>
              <w:r w:rsidR="00D76C19" w:rsidDel="00DB5F0E">
                <w:delText xml:space="preserve"> or for other reasons </w:delText>
              </w:r>
              <w:r w:rsidR="00D61657" w:rsidDel="00DB5F0E">
                <w:delText>specified</w:delText>
              </w:r>
            </w:del>
          </w:p>
        </w:tc>
      </w:tr>
      <w:tr w:rsidR="00F77775" w:rsidDel="00DB5F0E" w14:paraId="5E89C104" w14:textId="601D4149" w:rsidTr="00362D76">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2445" w:author="Windows 사용자" w:date="2020-06-02T14:39: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del w:id="2446" w:author="LANDI Michele (C.C.)" w:date="2020-10-01T15:33:00Z"/>
          <w:trPrChange w:id="2447" w:author="Windows 사용자" w:date="2020-06-02T14:39:00Z">
            <w:trPr>
              <w:trHeight w:val="64"/>
            </w:trPr>
          </w:trPrChange>
        </w:trPr>
        <w:tc>
          <w:tcPr>
            <w:tcW w:w="1807" w:type="pct"/>
            <w:shd w:val="clear" w:color="auto" w:fill="FADBD1" w:themeFill="background2" w:themeFillTint="33"/>
            <w:tcPrChange w:id="2448" w:author="Windows 사용자" w:date="2020-06-02T14:39:00Z">
              <w:tcPr>
                <w:tcW w:w="1807" w:type="pct"/>
                <w:gridSpan w:val="2"/>
              </w:tcPr>
            </w:tcPrChange>
          </w:tcPr>
          <w:p w14:paraId="4A4F4229" w14:textId="3712D2C6" w:rsidR="00F77775" w:rsidRPr="00491F64" w:rsidDel="00DB5F0E" w:rsidRDefault="00F77775" w:rsidP="00F77775">
            <w:pPr>
              <w:pStyle w:val="Tabletext"/>
              <w:rPr>
                <w:del w:id="2449" w:author="LANDI Michele (C.C.)" w:date="2020-10-01T15:33:00Z"/>
                <w:strike/>
                <w:rPrChange w:id="2450" w:author="Windows 사용자" w:date="2020-06-02T13:48:00Z">
                  <w:rPr>
                    <w:del w:id="2451" w:author="LANDI Michele (C.C.)" w:date="2020-10-01T15:33:00Z"/>
                  </w:rPr>
                </w:rPrChange>
              </w:rPr>
            </w:pPr>
            <w:del w:id="2452" w:author="LANDI Michele (C.C.)" w:date="2020-10-01T15:33:00Z">
              <w:r w:rsidRPr="00491F64" w:rsidDel="00DB5F0E">
                <w:rPr>
                  <w:strike/>
                  <w:rPrChange w:id="2453" w:author="Windows 사용자" w:date="2020-06-02T13:48:00Z">
                    <w:rPr/>
                  </w:rPrChange>
                </w:rPr>
                <w:delText xml:space="preserve">REMAIN OUTSIDE (area) [UNTIL (time or condition)] </w:delText>
              </w:r>
            </w:del>
          </w:p>
        </w:tc>
        <w:tc>
          <w:tcPr>
            <w:tcW w:w="3193" w:type="pct"/>
            <w:shd w:val="clear" w:color="auto" w:fill="FADBD1" w:themeFill="background2" w:themeFillTint="33"/>
            <w:tcPrChange w:id="2454" w:author="Windows 사용자" w:date="2020-06-02T14:39:00Z">
              <w:tcPr>
                <w:tcW w:w="3193" w:type="pct"/>
                <w:gridSpan w:val="2"/>
              </w:tcPr>
            </w:tcPrChange>
          </w:tcPr>
          <w:p w14:paraId="5DAA04DF" w14:textId="1A9BA532" w:rsidR="00F77775" w:rsidRPr="00491F64" w:rsidDel="00DB5F0E" w:rsidRDefault="00F77775" w:rsidP="00F77775">
            <w:pPr>
              <w:pStyle w:val="Tabletext"/>
              <w:rPr>
                <w:del w:id="2455" w:author="LANDI Michele (C.C.)" w:date="2020-10-01T15:33:00Z"/>
                <w:strike/>
                <w:rPrChange w:id="2456" w:author="Windows 사용자" w:date="2020-06-02T13:48:00Z">
                  <w:rPr>
                    <w:del w:id="2457" w:author="LANDI Michele (C.C.)" w:date="2020-10-01T15:33:00Z"/>
                  </w:rPr>
                </w:rPrChange>
              </w:rPr>
            </w:pPr>
            <w:del w:id="2458" w:author="LANDI Michele (C.C.)" w:date="2020-10-01T15:33:00Z">
              <w:r w:rsidRPr="00491F64" w:rsidDel="00DB5F0E">
                <w:rPr>
                  <w:strike/>
                  <w:rPrChange w:id="2459" w:author="Windows 사용자" w:date="2020-06-02T13:48:00Z">
                    <w:rPr/>
                  </w:rPrChange>
                </w:rPr>
                <w:delText>Advising the vessel to remain outside an area [until time, further notice or specific condition is met]</w:delText>
              </w:r>
            </w:del>
          </w:p>
        </w:tc>
      </w:tr>
      <w:tr w:rsidR="00BD31DE" w:rsidDel="00DB5F0E" w14:paraId="42744DF6" w14:textId="1B5FCA45" w:rsidTr="00362D76">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2460" w:author="Windows 사용자" w:date="2020-06-02T14:39: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del w:id="2461" w:author="LANDI Michele (C.C.)" w:date="2020-10-01T15:33:00Z"/>
          <w:trPrChange w:id="2462" w:author="Windows 사용자" w:date="2020-06-02T14:39:00Z">
            <w:trPr>
              <w:trHeight w:val="64"/>
            </w:trPr>
          </w:trPrChange>
        </w:trPr>
        <w:tc>
          <w:tcPr>
            <w:tcW w:w="1807" w:type="pct"/>
            <w:shd w:val="clear" w:color="auto" w:fill="FADBD1" w:themeFill="background2" w:themeFillTint="33"/>
            <w:tcPrChange w:id="2463" w:author="Windows 사용자" w:date="2020-06-02T14:39:00Z">
              <w:tcPr>
                <w:tcW w:w="1807" w:type="pct"/>
                <w:gridSpan w:val="2"/>
              </w:tcPr>
            </w:tcPrChange>
          </w:tcPr>
          <w:p w14:paraId="65BEA6C5" w14:textId="374D7AC5" w:rsidR="00BD31DE" w:rsidRPr="00491F64" w:rsidDel="00DB5F0E" w:rsidRDefault="00D76C19" w:rsidP="00BD31DE">
            <w:pPr>
              <w:pStyle w:val="Tabletext"/>
              <w:rPr>
                <w:del w:id="2464" w:author="LANDI Michele (C.C.)" w:date="2020-10-01T15:33:00Z"/>
                <w:strike/>
                <w:rPrChange w:id="2465" w:author="Windows 사용자" w:date="2020-06-02T13:48:00Z">
                  <w:rPr>
                    <w:del w:id="2466" w:author="LANDI Michele (C.C.)" w:date="2020-10-01T15:33:00Z"/>
                  </w:rPr>
                </w:rPrChange>
              </w:rPr>
            </w:pPr>
            <w:del w:id="2467" w:author="LANDI Michele (C.C.)" w:date="2020-10-01T15:33:00Z">
              <w:r w:rsidRPr="00491F64" w:rsidDel="00DB5F0E">
                <w:rPr>
                  <w:strike/>
                  <w:rPrChange w:id="2468" w:author="Windows 사용자" w:date="2020-06-02T13:48:00Z">
                    <w:rPr/>
                  </w:rPrChange>
                </w:rPr>
                <w:delText xml:space="preserve">DO NOT </w:delText>
              </w:r>
              <w:r w:rsidR="00BD31DE" w:rsidRPr="00491F64" w:rsidDel="00DB5F0E">
                <w:rPr>
                  <w:strike/>
                  <w:rPrChange w:id="2469" w:author="Windows 사용자" w:date="2020-06-02T13:48:00Z">
                    <w:rPr/>
                  </w:rPrChange>
                </w:rPr>
                <w:delText>OVERTAK</w:delText>
              </w:r>
              <w:r w:rsidRPr="00491F64" w:rsidDel="00DB5F0E">
                <w:rPr>
                  <w:strike/>
                  <w:rPrChange w:id="2470" w:author="Windows 사용자" w:date="2020-06-02T13:48:00Z">
                    <w:rPr/>
                  </w:rPrChange>
                </w:rPr>
                <w:delText>E</w:delText>
              </w:r>
              <w:r w:rsidR="00BD31DE" w:rsidRPr="00491F64" w:rsidDel="00DB5F0E">
                <w:rPr>
                  <w:strike/>
                  <w:rPrChange w:id="2471" w:author="Windows 사용자" w:date="2020-06-02T13:48:00Z">
                    <w:rPr/>
                  </w:rPrChange>
                </w:rPr>
                <w:delText xml:space="preserve"> </w:delText>
              </w:r>
              <w:r w:rsidRPr="00491F64" w:rsidDel="00DB5F0E">
                <w:rPr>
                  <w:strike/>
                  <w:rPrChange w:id="2472" w:author="Windows 사용자" w:date="2020-06-02T13:48:00Z">
                    <w:rPr/>
                  </w:rPrChange>
                </w:rPr>
                <w:delText xml:space="preserve">[ </w:delText>
              </w:r>
              <w:r w:rsidR="00BD31DE" w:rsidRPr="00491F64" w:rsidDel="00DB5F0E">
                <w:rPr>
                  <w:strike/>
                  <w:rPrChange w:id="2473" w:author="Windows 사용자" w:date="2020-06-02T13:48:00Z">
                    <w:rPr/>
                  </w:rPrChange>
                </w:rPr>
                <w:delText>IN (area)</w:delText>
              </w:r>
              <w:r w:rsidRPr="00491F64" w:rsidDel="00DB5F0E">
                <w:rPr>
                  <w:strike/>
                  <w:rPrChange w:id="2474" w:author="Windows 사용자" w:date="2020-06-02T13:48:00Z">
                    <w:rPr/>
                  </w:rPrChange>
                </w:rPr>
                <w:delText>]</w:delText>
              </w:r>
            </w:del>
          </w:p>
        </w:tc>
        <w:tc>
          <w:tcPr>
            <w:tcW w:w="3193" w:type="pct"/>
            <w:shd w:val="clear" w:color="auto" w:fill="FADBD1" w:themeFill="background2" w:themeFillTint="33"/>
            <w:tcPrChange w:id="2475" w:author="Windows 사용자" w:date="2020-06-02T14:39:00Z">
              <w:tcPr>
                <w:tcW w:w="3193" w:type="pct"/>
                <w:gridSpan w:val="2"/>
              </w:tcPr>
            </w:tcPrChange>
          </w:tcPr>
          <w:p w14:paraId="5E10B81E" w14:textId="55E05D15" w:rsidR="00BD31DE" w:rsidRPr="00491F64" w:rsidDel="00DB5F0E" w:rsidRDefault="00BD31DE" w:rsidP="00BD31DE">
            <w:pPr>
              <w:pStyle w:val="Tabletext"/>
              <w:rPr>
                <w:del w:id="2476" w:author="LANDI Michele (C.C.)" w:date="2020-10-01T15:33:00Z"/>
                <w:strike/>
                <w:rPrChange w:id="2477" w:author="Windows 사용자" w:date="2020-06-02T13:48:00Z">
                  <w:rPr>
                    <w:del w:id="2478" w:author="LANDI Michele (C.C.)" w:date="2020-10-01T15:33:00Z"/>
                  </w:rPr>
                </w:rPrChange>
              </w:rPr>
            </w:pPr>
            <w:del w:id="2479" w:author="LANDI Michele (C.C.)" w:date="2020-10-01T15:33:00Z">
              <w:r w:rsidRPr="00491F64" w:rsidDel="00DB5F0E">
                <w:rPr>
                  <w:strike/>
                  <w:rPrChange w:id="2480" w:author="Windows 사용자" w:date="2020-06-02T13:48:00Z">
                    <w:rPr/>
                  </w:rPrChange>
                </w:rPr>
                <w:delText xml:space="preserve">Instruction not to overtake </w:delText>
              </w:r>
              <w:r w:rsidR="00D76C19" w:rsidRPr="00491F64" w:rsidDel="00DB5F0E">
                <w:rPr>
                  <w:strike/>
                  <w:rPrChange w:id="2481" w:author="Windows 사용자" w:date="2020-06-02T13:48:00Z">
                    <w:rPr/>
                  </w:rPrChange>
                </w:rPr>
                <w:delText>[</w:delText>
              </w:r>
              <w:r w:rsidRPr="00491F64" w:rsidDel="00DB5F0E">
                <w:rPr>
                  <w:strike/>
                  <w:rPrChange w:id="2482" w:author="Windows 사용자" w:date="2020-06-02T13:48:00Z">
                    <w:rPr/>
                  </w:rPrChange>
                </w:rPr>
                <w:delText>in a specified area</w:delText>
              </w:r>
              <w:r w:rsidR="00D76C19" w:rsidRPr="00491F64" w:rsidDel="00DB5F0E">
                <w:rPr>
                  <w:strike/>
                  <w:rPrChange w:id="2483" w:author="Windows 사용자" w:date="2020-06-02T13:48:00Z">
                    <w:rPr/>
                  </w:rPrChange>
                </w:rPr>
                <w:delText>]</w:delText>
              </w:r>
            </w:del>
          </w:p>
        </w:tc>
      </w:tr>
      <w:tr w:rsidR="00EF0CE8" w:rsidDel="00DB5F0E" w14:paraId="768F065F" w14:textId="0F66F1DB" w:rsidTr="00362D76">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2484" w:author="Windows 사용자" w:date="2020-06-02T14:39: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del w:id="2485" w:author="LANDI Michele (C.C.)" w:date="2020-10-01T15:33:00Z"/>
          <w:trPrChange w:id="2486" w:author="Windows 사용자" w:date="2020-06-02T14:39:00Z">
            <w:trPr>
              <w:trHeight w:val="64"/>
            </w:trPr>
          </w:trPrChange>
        </w:trPr>
        <w:tc>
          <w:tcPr>
            <w:tcW w:w="1807" w:type="pct"/>
            <w:shd w:val="clear" w:color="auto" w:fill="FADBD1" w:themeFill="background2" w:themeFillTint="33"/>
            <w:tcPrChange w:id="2487" w:author="Windows 사용자" w:date="2020-06-02T14:39:00Z">
              <w:tcPr>
                <w:tcW w:w="1807" w:type="pct"/>
                <w:gridSpan w:val="2"/>
              </w:tcPr>
            </w:tcPrChange>
          </w:tcPr>
          <w:p w14:paraId="02DFA1E6" w14:textId="4B2B7878" w:rsidR="00EF0CE8" w:rsidRPr="00491F64" w:rsidDel="00DB5F0E" w:rsidRDefault="0078392A" w:rsidP="00BD31DE">
            <w:pPr>
              <w:pStyle w:val="Tabletext"/>
              <w:rPr>
                <w:del w:id="2488" w:author="LANDI Michele (C.C.)" w:date="2020-10-01T15:33:00Z"/>
                <w:strike/>
                <w:rPrChange w:id="2489" w:author="Windows 사용자" w:date="2020-06-02T13:48:00Z">
                  <w:rPr>
                    <w:del w:id="2490" w:author="LANDI Michele (C.C.)" w:date="2020-10-01T15:33:00Z"/>
                  </w:rPr>
                </w:rPrChange>
              </w:rPr>
            </w:pPr>
            <w:del w:id="2491" w:author="LANDI Michele (C.C.)" w:date="2020-10-01T15:33:00Z">
              <w:r w:rsidRPr="00491F64" w:rsidDel="00DB5F0E">
                <w:rPr>
                  <w:strike/>
                  <w:rPrChange w:id="2492" w:author="Windows 사용자" w:date="2020-06-02T13:48:00Z">
                    <w:rPr/>
                  </w:rPrChange>
                </w:rPr>
                <w:delText>APPROVED TO (activity)</w:delText>
              </w:r>
            </w:del>
          </w:p>
        </w:tc>
        <w:tc>
          <w:tcPr>
            <w:tcW w:w="3193" w:type="pct"/>
            <w:shd w:val="clear" w:color="auto" w:fill="FADBD1" w:themeFill="background2" w:themeFillTint="33"/>
            <w:tcPrChange w:id="2493" w:author="Windows 사용자" w:date="2020-06-02T14:39:00Z">
              <w:tcPr>
                <w:tcW w:w="3193" w:type="pct"/>
                <w:gridSpan w:val="2"/>
              </w:tcPr>
            </w:tcPrChange>
          </w:tcPr>
          <w:p w14:paraId="5852ABA0" w14:textId="2D437186" w:rsidR="00EF0CE8" w:rsidRPr="00491F64" w:rsidDel="00DB5F0E" w:rsidRDefault="0078392A" w:rsidP="00BD31DE">
            <w:pPr>
              <w:pStyle w:val="Tabletext"/>
              <w:rPr>
                <w:del w:id="2494" w:author="LANDI Michele (C.C.)" w:date="2020-10-01T15:33:00Z"/>
                <w:strike/>
                <w:rPrChange w:id="2495" w:author="Windows 사용자" w:date="2020-06-02T13:48:00Z">
                  <w:rPr>
                    <w:del w:id="2496" w:author="LANDI Michele (C.C.)" w:date="2020-10-01T15:33:00Z"/>
                  </w:rPr>
                </w:rPrChange>
              </w:rPr>
            </w:pPr>
            <w:del w:id="2497" w:author="LANDI Michele (C.C.)" w:date="2020-10-01T15:33:00Z">
              <w:r w:rsidRPr="00491F64" w:rsidDel="00DB5F0E">
                <w:rPr>
                  <w:strike/>
                  <w:rPrChange w:id="2498" w:author="Windows 사용자" w:date="2020-06-02T13:48:00Z">
                    <w:rPr/>
                  </w:rPrChange>
                </w:rPr>
                <w:delText>Advising that the vessel has permission to conduct an activity or operate within an area</w:delText>
              </w:r>
            </w:del>
          </w:p>
        </w:tc>
      </w:tr>
    </w:tbl>
    <w:p w14:paraId="67F454E8" w14:textId="7B591FAB" w:rsidR="00BD31DE" w:rsidDel="00DB5F0E" w:rsidRDefault="00BD31DE" w:rsidP="00BD31DE">
      <w:pPr>
        <w:pStyle w:val="BodyText"/>
        <w:rPr>
          <w:del w:id="2499" w:author="LANDI Michele (C.C.)" w:date="2020-10-01T15:33:00Z"/>
        </w:rPr>
      </w:pPr>
    </w:p>
    <w:p w14:paraId="236A45CA" w14:textId="76ADA2AD" w:rsidR="006A1BF3" w:rsidDel="00DB5F0E" w:rsidRDefault="006A1BF3" w:rsidP="00BD31DE">
      <w:pPr>
        <w:pStyle w:val="BodyText"/>
        <w:rPr>
          <w:del w:id="2500" w:author="LANDI Michele (C.C.)" w:date="2020-10-01T15:33:00Z"/>
        </w:rPr>
      </w:pPr>
      <w:del w:id="2501" w:author="LANDI Michele (C.C.)" w:date="2020-10-01T15:33:00Z">
        <w:r w:rsidDel="00DB5F0E">
          <w:delText>*Messages may be conditional on a time or position which should follow the first part of the message element</w:delText>
        </w:r>
      </w:del>
    </w:p>
    <w:p w14:paraId="3F041360" w14:textId="5078E173" w:rsidR="00BD31DE" w:rsidRPr="004F11D6" w:rsidDel="00DB5F0E" w:rsidRDefault="00BD31DE" w:rsidP="006E5521">
      <w:pPr>
        <w:pStyle w:val="Heading2"/>
        <w:rPr>
          <w:del w:id="2502" w:author="LANDI Michele (C.C.)" w:date="2020-10-01T15:33:00Z"/>
        </w:rPr>
      </w:pPr>
      <w:bookmarkStart w:id="2503" w:name="_Toc40380954"/>
      <w:del w:id="2504" w:author="LANDI Michele (C.C.)" w:date="2020-10-01T15:33:00Z">
        <w:r w:rsidRPr="004F11D6" w:rsidDel="00DB5F0E">
          <w:delText>PERMISSION</w:delText>
        </w:r>
        <w:r w:rsidR="000F3F22" w:rsidRPr="004F11D6" w:rsidDel="00DB5F0E">
          <w:delText xml:space="preserve"> TO PROCEED</w:delText>
        </w:r>
        <w:r w:rsidR="002D7CB4" w:rsidRPr="004F11D6" w:rsidDel="00DB5F0E">
          <w:delText xml:space="preserve"> FROM </w:delText>
        </w:r>
        <w:r w:rsidR="00751EDC" w:rsidRPr="004F11D6" w:rsidDel="00DB5F0E">
          <w:delText xml:space="preserve">OR TO </w:delText>
        </w:r>
        <w:r w:rsidR="002D7CB4" w:rsidRPr="004F11D6" w:rsidDel="00DB5F0E">
          <w:delText>ALONGSIDE</w:delText>
        </w:r>
        <w:r w:rsidR="00B76765" w:rsidRPr="004F11D6" w:rsidDel="00DB5F0E">
          <w:delText>, A</w:delText>
        </w:r>
        <w:r w:rsidR="0069644A" w:rsidRPr="004F11D6" w:rsidDel="00DB5F0E">
          <w:delText xml:space="preserve"> </w:delText>
        </w:r>
        <w:r w:rsidR="002D7CB4" w:rsidRPr="004F11D6" w:rsidDel="00DB5F0E">
          <w:delText>BERTH</w:delText>
        </w:r>
        <w:r w:rsidR="00B76765" w:rsidRPr="004F11D6" w:rsidDel="00DB5F0E">
          <w:delText xml:space="preserve"> OR </w:delText>
        </w:r>
        <w:r w:rsidR="0080705B" w:rsidRPr="004F11D6" w:rsidDel="00DB5F0E">
          <w:delText>ANCHORAGE</w:delText>
        </w:r>
        <w:bookmarkEnd w:id="2503"/>
      </w:del>
    </w:p>
    <w:p w14:paraId="1A681E2C" w14:textId="2360D730" w:rsidR="00BD31DE" w:rsidRPr="00F55AD7" w:rsidDel="00DB5F0E" w:rsidRDefault="00BD31DE" w:rsidP="00BD31DE">
      <w:pPr>
        <w:pStyle w:val="Heading2separationline"/>
        <w:rPr>
          <w:del w:id="2505" w:author="LANDI Michele (C.C.)" w:date="2020-10-01T15:33:00Z"/>
        </w:rPr>
      </w:pPr>
    </w:p>
    <w:p w14:paraId="275A3EB9" w14:textId="3321611C" w:rsidR="005E5E52" w:rsidDel="00DB5F0E" w:rsidRDefault="004132DB" w:rsidP="00BD31DE">
      <w:pPr>
        <w:pStyle w:val="BodyText"/>
        <w:rPr>
          <w:del w:id="2506" w:author="LANDI Michele (C.C.)" w:date="2020-10-01T15:33:00Z"/>
        </w:rPr>
      </w:pPr>
      <w:del w:id="2507" w:author="LANDI Michele (C.C.)" w:date="2020-10-01T15:33:00Z">
        <w:r w:rsidDel="00DB5F0E">
          <w:delText xml:space="preserve">The departure of a vessel from a berth/anchorage or when entering a lock or confined waterway is a critical moment when a vessel’s movements may have </w:delText>
        </w:r>
        <w:r w:rsidR="005E5E52" w:rsidDel="00DB5F0E">
          <w:delText xml:space="preserve">a </w:delText>
        </w:r>
        <w:r w:rsidDel="00DB5F0E">
          <w:delText>direct influence on other vessels nearby.</w:delText>
        </w:r>
      </w:del>
    </w:p>
    <w:p w14:paraId="4C2516A6" w14:textId="62AF6223" w:rsidR="005E5E52" w:rsidDel="00DB5F0E" w:rsidRDefault="00C13B57" w:rsidP="00BD31DE">
      <w:pPr>
        <w:pStyle w:val="BodyText"/>
        <w:rPr>
          <w:del w:id="2508" w:author="LANDI Michele (C.C.)" w:date="2020-10-01T15:33:00Z"/>
        </w:rPr>
      </w:pPr>
      <w:del w:id="2509" w:author="LANDI Michele (C.C.)" w:date="2020-10-01T15:33:00Z">
        <w:r w:rsidDel="00DB5F0E">
          <w:delText>When a vessel is ready to depart, i</w:delText>
        </w:r>
        <w:r w:rsidR="004132DB" w:rsidDel="00DB5F0E">
          <w:delText xml:space="preserve">t is vital that </w:delText>
        </w:r>
        <w:r w:rsidDel="00DB5F0E">
          <w:delText xml:space="preserve">a </w:delText>
        </w:r>
        <w:r w:rsidR="004132DB" w:rsidDel="00DB5F0E">
          <w:delText xml:space="preserve">request from </w:delText>
        </w:r>
        <w:r w:rsidDel="00DB5F0E">
          <w:delText xml:space="preserve">a </w:delText>
        </w:r>
        <w:r w:rsidR="004132DB" w:rsidDel="00DB5F0E">
          <w:delText xml:space="preserve">vessel to proceed </w:delText>
        </w:r>
        <w:r w:rsidDel="00DB5F0E">
          <w:delText>is</w:delText>
        </w:r>
        <w:r w:rsidR="004132DB" w:rsidDel="00DB5F0E">
          <w:delText xml:space="preserve"> formalised and that the </w:delText>
        </w:r>
        <w:r w:rsidDel="00DB5F0E">
          <w:delText xml:space="preserve">VTS </w:delText>
        </w:r>
        <w:r w:rsidR="004132DB" w:rsidDel="00DB5F0E">
          <w:delText>response is clear</w:delText>
        </w:r>
        <w:r w:rsidDel="00DB5F0E">
          <w:delText>,</w:delText>
        </w:r>
        <w:r w:rsidR="004132DB" w:rsidDel="00DB5F0E">
          <w:delText xml:space="preserve"> not only to the </w:delText>
        </w:r>
        <w:r w:rsidR="00D97190" w:rsidDel="00DB5F0E">
          <w:delText>vessel</w:delText>
        </w:r>
        <w:r w:rsidR="004132DB" w:rsidDel="00DB5F0E">
          <w:delText xml:space="preserve"> seeking </w:delText>
        </w:r>
        <w:r w:rsidR="00BC434A" w:rsidDel="00DB5F0E">
          <w:delText>approval, but</w:delText>
        </w:r>
        <w:r w:rsidR="004132DB" w:rsidDel="00DB5F0E">
          <w:delText xml:space="preserve"> also to all other </w:delText>
        </w:r>
        <w:r w:rsidR="00D97190" w:rsidDel="00DB5F0E">
          <w:delText>vessel</w:delText>
        </w:r>
        <w:r w:rsidR="004132DB" w:rsidDel="00DB5F0E">
          <w:delText xml:space="preserve"> in the vicinity.  </w:delText>
        </w:r>
        <w:r w:rsidDel="00DB5F0E">
          <w:delText xml:space="preserve">Prior to departure, a vessel should be informed of other traffic movements in the area that may influence the vessel’s departure.  </w:delText>
        </w:r>
        <w:r w:rsidR="005E5E52" w:rsidDel="00DB5F0E">
          <w:delText xml:space="preserve">Whilst the request from the vessel will be addressed only to the VTS, approval from the VTS should be in a formal and standard format and addressed to all </w:delText>
        </w:r>
        <w:r w:rsidR="00D97190" w:rsidDel="00DB5F0E">
          <w:delText>vessel</w:delText>
        </w:r>
        <w:r w:rsidR="005E5E52" w:rsidDel="00DB5F0E">
          <w:delText>s.  A recommended format is shown below.</w:delText>
        </w:r>
      </w:del>
    </w:p>
    <w:p w14:paraId="45E2B72B" w14:textId="38AF0E69" w:rsidR="00D82B8D" w:rsidDel="00DB5F0E" w:rsidRDefault="00D82B8D" w:rsidP="00BD31DE">
      <w:pPr>
        <w:pStyle w:val="BodyText"/>
        <w:rPr>
          <w:del w:id="2510" w:author="LANDI Michele (C.C.)" w:date="2020-10-01T15:33:00Z"/>
        </w:rPr>
      </w:pPr>
      <w:del w:id="2511" w:author="LANDI Michele (C.C.)" w:date="2020-10-01T15:33:00Z">
        <w:r w:rsidRPr="00D82B8D" w:rsidDel="00DB5F0E">
          <w:delText xml:space="preserve">Permission for a vessel to proceed </w:delText>
        </w:r>
        <w:r w:rsidDel="00DB5F0E">
          <w:delText>means that,</w:delText>
        </w:r>
        <w:r w:rsidRPr="00D82B8D" w:rsidDel="00DB5F0E">
          <w:delText xml:space="preserve"> based on the information available</w:delText>
        </w:r>
        <w:r w:rsidDel="00DB5F0E">
          <w:delText xml:space="preserve">, </w:delText>
        </w:r>
        <w:r w:rsidRPr="00D82B8D" w:rsidDel="00DB5F0E">
          <w:delText>the VTS</w:delText>
        </w:r>
        <w:r w:rsidDel="00DB5F0E">
          <w:delText xml:space="preserve"> assesses that it is safe </w:delText>
        </w:r>
        <w:r w:rsidR="002B7D14" w:rsidDel="00DB5F0E">
          <w:delText xml:space="preserve">and gives approval for the vessel to proceed </w:delText>
        </w:r>
        <w:r w:rsidDel="00DB5F0E">
          <w:delText xml:space="preserve">on her intended course of action, </w:delText>
        </w:r>
        <w:r w:rsidR="002B7D14" w:rsidDel="00DB5F0E">
          <w:delText xml:space="preserve">subject to the </w:delText>
        </w:r>
        <w:r w:rsidDel="00DB5F0E">
          <w:delText>discretion</w:delText>
        </w:r>
        <w:r w:rsidR="002B7D14" w:rsidRPr="002B7D14" w:rsidDel="00DB5F0E">
          <w:delText xml:space="preserve"> </w:delText>
        </w:r>
        <w:r w:rsidR="002B7D14" w:rsidDel="00DB5F0E">
          <w:delText>of the Master</w:delText>
        </w:r>
        <w:r w:rsidDel="00DB5F0E">
          <w:delText>.</w:delText>
        </w:r>
        <w:bookmarkStart w:id="2512" w:name="_Hlk17448813"/>
        <w:r w:rsidDel="00DB5F0E">
          <w:delText xml:space="preserve">  </w:delText>
        </w:r>
      </w:del>
    </w:p>
    <w:p w14:paraId="2599D6CC" w14:textId="5200520C" w:rsidR="00BD31DE" w:rsidDel="00DB5F0E" w:rsidRDefault="00C13B57" w:rsidP="00BD31DE">
      <w:pPr>
        <w:pStyle w:val="BodyText"/>
        <w:rPr>
          <w:del w:id="2513" w:author="LANDI Michele (C.C.)" w:date="2020-10-01T15:33:00Z"/>
        </w:rPr>
      </w:pPr>
      <w:bookmarkStart w:id="2514" w:name="_Hlk17449007"/>
      <w:del w:id="2515" w:author="LANDI Michele (C.C.)" w:date="2020-10-01T15:33:00Z">
        <w:r w:rsidDel="00DB5F0E">
          <w:delText>P</w:delText>
        </w:r>
        <w:r w:rsidR="00BD31DE" w:rsidDel="00DB5F0E">
          <w:delText xml:space="preserve">ermission for a vessel to proceed </w:delText>
        </w:r>
        <w:bookmarkEnd w:id="2512"/>
        <w:bookmarkEnd w:id="2514"/>
        <w:r w:rsidDel="00DB5F0E">
          <w:delText xml:space="preserve">may be </w:delText>
        </w:r>
        <w:r w:rsidR="00BD31DE" w:rsidDel="00DB5F0E">
          <w:delText xml:space="preserve">subject to conditions (eg details received from the vessel, known fairway and traffic) which may be contained in the message.  </w:delText>
        </w:r>
      </w:del>
    </w:p>
    <w:p w14:paraId="19D21259" w14:textId="53A9FAA8" w:rsidR="00F9122B" w:rsidDel="00DB5F0E" w:rsidRDefault="002B7D14" w:rsidP="00F9122B">
      <w:pPr>
        <w:pStyle w:val="BodyText"/>
        <w:rPr>
          <w:del w:id="2516" w:author="LANDI Michele (C.C.)" w:date="2020-10-01T15:33:00Z"/>
        </w:rPr>
      </w:pPr>
      <w:del w:id="2517" w:author="LANDI Michele (C.C.)" w:date="2020-10-01T15:33:00Z">
        <w:r w:rsidDel="00DB5F0E">
          <w:delText>It is essential that a</w:delText>
        </w:r>
        <w:r w:rsidR="00F9122B" w:rsidDel="00DB5F0E">
          <w:delText xml:space="preserve"> clear distinction </w:delText>
        </w:r>
        <w:r w:rsidDel="00DB5F0E">
          <w:delText>is</w:delText>
        </w:r>
        <w:r w:rsidR="00F9122B" w:rsidDel="00DB5F0E">
          <w:delText xml:space="preserve"> made between messages that give </w:delText>
        </w:r>
        <w:r w:rsidDel="00DB5F0E">
          <w:delText>p</w:delText>
        </w:r>
        <w:r w:rsidRPr="002B7D14" w:rsidDel="00DB5F0E">
          <w:delText>ermission for a vessel to proceed</w:delText>
        </w:r>
        <w:r w:rsidR="00F9122B" w:rsidDel="00DB5F0E">
          <w:delText xml:space="preserve"> and those that deny </w:delText>
        </w:r>
        <w:r w:rsidRPr="002B7D14" w:rsidDel="00DB5F0E">
          <w:delText>permission for a vessel to proceed</w:delText>
        </w:r>
        <w:r w:rsidR="00F9122B" w:rsidDel="00DB5F0E">
          <w:delText xml:space="preserve">.   </w:delText>
        </w:r>
      </w:del>
    </w:p>
    <w:p w14:paraId="2B16A9B0" w14:textId="36BAE765" w:rsidR="002D7CB4" w:rsidDel="00DB5F0E" w:rsidRDefault="00C13B57" w:rsidP="00C13B57">
      <w:pPr>
        <w:pStyle w:val="BodyText"/>
        <w:rPr>
          <w:del w:id="2518" w:author="LANDI Michele (C.C.)" w:date="2020-10-01T15:33:00Z"/>
        </w:rPr>
      </w:pPr>
      <w:del w:id="2519" w:author="LANDI Michele (C.C.)" w:date="2020-10-01T15:33:00Z">
        <w:r w:rsidDel="00DB5F0E">
          <w:delText xml:space="preserve">If </w:delText>
        </w:r>
        <w:r w:rsidR="00B84E41" w:rsidDel="00DB5F0E">
          <w:delText xml:space="preserve">the VTS assesses that </w:delText>
        </w:r>
        <w:r w:rsidDel="00DB5F0E">
          <w:delText>it is not safe for a vessel to proceed</w:delText>
        </w:r>
        <w:r w:rsidR="002B7D14" w:rsidDel="00DB5F0E">
          <w:delText xml:space="preserve"> from a berth or anchorage</w:delText>
        </w:r>
        <w:r w:rsidDel="00DB5F0E">
          <w:delText xml:space="preserve">, the response from VTS </w:delText>
        </w:r>
        <w:r w:rsidR="0069644A" w:rsidDel="00DB5F0E">
          <w:delText xml:space="preserve">should </w:delText>
        </w:r>
        <w:r w:rsidDel="00DB5F0E">
          <w:delText xml:space="preserve">be direct to the </w:delText>
        </w:r>
        <w:r w:rsidR="00D97190" w:rsidDel="00DB5F0E">
          <w:delText>vessel</w:delText>
        </w:r>
        <w:r w:rsidDel="00DB5F0E">
          <w:delText xml:space="preserve"> and the response must be unambiguous and clear.</w:delText>
        </w:r>
        <w:r w:rsidR="00B76765" w:rsidDel="00DB5F0E">
          <w:delText xml:space="preserve"> </w:delText>
        </w:r>
        <w:r w:rsidR="0069644A" w:rsidDel="00DB5F0E">
          <w:delText xml:space="preserve"> </w:delText>
        </w:r>
        <w:r w:rsidR="002D7CB4" w:rsidDel="00DB5F0E">
          <w:delText>Similar considerations and approvals may be appropriate for berthing.</w:delText>
        </w:r>
      </w:del>
    </w:p>
    <w:p w14:paraId="1F78981C" w14:textId="619571A6" w:rsidR="00B76765" w:rsidRPr="00B83013" w:rsidDel="00DB5F0E" w:rsidRDefault="00B76765" w:rsidP="00264060">
      <w:pPr>
        <w:pStyle w:val="BodyText"/>
        <w:rPr>
          <w:del w:id="2520" w:author="LANDI Michele (C.C.)" w:date="2020-10-01T15:33:00Z"/>
          <w:u w:val="single"/>
        </w:rPr>
      </w:pPr>
      <w:del w:id="2521" w:author="LANDI Michele (C.C.)" w:date="2020-10-01T15:33:00Z">
        <w:r w:rsidRPr="00B83013" w:rsidDel="00DB5F0E">
          <w:rPr>
            <w:u w:val="single"/>
          </w:rPr>
          <w:delText>Example</w:delText>
        </w:r>
        <w:r w:rsidR="00751EDC" w:rsidDel="00DB5F0E">
          <w:rPr>
            <w:u w:val="single"/>
          </w:rPr>
          <w:delText xml:space="preserve"> </w:delText>
        </w:r>
        <w:bookmarkStart w:id="2522" w:name="_Hlk17449821"/>
        <w:r w:rsidR="00751EDC" w:rsidDel="00DB5F0E">
          <w:rPr>
            <w:b/>
            <w:bCs/>
            <w:u w:val="single"/>
          </w:rPr>
          <w:delText>approving “</w:delText>
        </w:r>
        <w:r w:rsidR="00751EDC" w:rsidDel="00DB5F0E">
          <w:rPr>
            <w:u w:val="single"/>
          </w:rPr>
          <w:delText xml:space="preserve">Permission to Proceed” from a berth or anchorage when the VTS assesses that it </w:delText>
        </w:r>
        <w:bookmarkEnd w:id="2522"/>
        <w:r w:rsidR="0087721A" w:rsidRPr="00B83013" w:rsidDel="00DB5F0E">
          <w:rPr>
            <w:b/>
            <w:u w:val="single"/>
          </w:rPr>
          <w:delText>IS</w:delText>
        </w:r>
        <w:r w:rsidR="0087721A" w:rsidDel="00DB5F0E">
          <w:rPr>
            <w:u w:val="single"/>
          </w:rPr>
          <w:delText xml:space="preserve"> </w:delText>
        </w:r>
        <w:r w:rsidRPr="00B83013" w:rsidDel="00DB5F0E">
          <w:rPr>
            <w:u w:val="single"/>
          </w:rPr>
          <w:delText>safe</w:delText>
        </w:r>
        <w:r w:rsidR="008A60A1" w:rsidRPr="00B83013" w:rsidDel="00DB5F0E">
          <w:rPr>
            <w:u w:val="single"/>
          </w:rPr>
          <w:delText>:</w:delText>
        </w:r>
      </w:del>
    </w:p>
    <w:p w14:paraId="70703579" w14:textId="42FDD37E" w:rsidR="008A60A1" w:rsidDel="00DB5F0E" w:rsidRDefault="008A60A1" w:rsidP="00264060">
      <w:pPr>
        <w:pStyle w:val="BodyText"/>
        <w:rPr>
          <w:del w:id="2523" w:author="LANDI Michele (C.C.)" w:date="2020-10-01T15:33:00Z"/>
        </w:rPr>
      </w:pPr>
      <w:del w:id="2524" w:author="LANDI Michele (C.C.)" w:date="2020-10-01T15:33:00Z">
        <w:r w:rsidDel="00DB5F0E">
          <w:delText>There are two elements to this message:</w:delText>
        </w:r>
        <w:r w:rsidRPr="008A60A1" w:rsidDel="00DB5F0E">
          <w:delText xml:space="preserve"> </w:delText>
        </w:r>
      </w:del>
    </w:p>
    <w:p w14:paraId="1BC051DA" w14:textId="40CD9F3F" w:rsidR="008A60A1" w:rsidDel="00DB5F0E" w:rsidRDefault="008A60A1" w:rsidP="00264060">
      <w:pPr>
        <w:pStyle w:val="Bullet1"/>
        <w:rPr>
          <w:del w:id="2525" w:author="LANDI Michele (C.C.)" w:date="2020-10-01T15:33:00Z"/>
        </w:rPr>
      </w:pPr>
      <w:del w:id="2526" w:author="LANDI Michele (C.C.)" w:date="2020-10-01T15:33:00Z">
        <w:r w:rsidRPr="00B83013" w:rsidDel="00DB5F0E">
          <w:rPr>
            <w:u w:val="single"/>
          </w:rPr>
          <w:delText>First Element</w:delText>
        </w:r>
        <w:r w:rsidDel="00DB5F0E">
          <w:delText xml:space="preserve"> - Providing details of other traffic that may impinge on the planned movement.  The departing vessel should acknowledge before continuing to the second element.</w:delText>
        </w:r>
      </w:del>
    </w:p>
    <w:p w14:paraId="3C10EB71" w14:textId="5854A61C" w:rsidR="008A60A1" w:rsidDel="00DB5F0E" w:rsidRDefault="008A60A1" w:rsidP="00B83013">
      <w:pPr>
        <w:pStyle w:val="Bullet1"/>
        <w:rPr>
          <w:del w:id="2527" w:author="LANDI Michele (C.C.)" w:date="2020-10-01T15:33:00Z"/>
        </w:rPr>
      </w:pPr>
      <w:del w:id="2528" w:author="LANDI Michele (C.C.)" w:date="2020-10-01T15:33:00Z">
        <w:r w:rsidRPr="00B83013" w:rsidDel="00DB5F0E">
          <w:rPr>
            <w:u w:val="single"/>
          </w:rPr>
          <w:delText>Second Element</w:delText>
        </w:r>
        <w:r w:rsidDel="00DB5F0E">
          <w:delText xml:space="preserve"> - Message to all </w:delText>
        </w:r>
        <w:r w:rsidR="00D97190" w:rsidDel="00DB5F0E">
          <w:delText>vessel</w:delText>
        </w:r>
        <w:r w:rsidDel="00DB5F0E">
          <w:delText xml:space="preserve">s granting the requesting vessel permission to proceed and notifying all other </w:delText>
        </w:r>
        <w:r w:rsidR="00D97190" w:rsidDel="00DB5F0E">
          <w:delText>vessel</w:delText>
        </w:r>
        <w:r w:rsidDel="00DB5F0E">
          <w:delText xml:space="preserve">s of the impending movement. </w:delText>
        </w:r>
        <w:r w:rsidR="0087721A" w:rsidDel="00DB5F0E">
          <w:delText xml:space="preserve"> </w:delText>
        </w:r>
        <w:r w:rsidDel="00DB5F0E">
          <w:delText>Th</w:delText>
        </w:r>
        <w:r w:rsidR="0087721A" w:rsidDel="00DB5F0E">
          <w:delText xml:space="preserve">e </w:delText>
        </w:r>
        <w:r w:rsidR="00D97190" w:rsidDel="00DB5F0E">
          <w:delText>vessel</w:delText>
        </w:r>
        <w:r w:rsidDel="00DB5F0E">
          <w:delText xml:space="preserve"> may be subject to other conditions which should be included as appropriate.</w:delText>
        </w:r>
      </w:del>
    </w:p>
    <w:tbl>
      <w:tblPr>
        <w:tblStyle w:val="TableGrid"/>
        <w:tblW w:w="0" w:type="auto"/>
        <w:jc w:val="center"/>
        <w:tblLook w:val="04A0" w:firstRow="1" w:lastRow="0" w:firstColumn="1" w:lastColumn="0" w:noHBand="0" w:noVBand="1"/>
      </w:tblPr>
      <w:tblGrid>
        <w:gridCol w:w="2541"/>
        <w:gridCol w:w="6701"/>
      </w:tblGrid>
      <w:tr w:rsidR="00B76765" w:rsidRPr="00F55AD7" w:rsidDel="00DB5F0E" w14:paraId="06C86C03" w14:textId="737633EA" w:rsidTr="00CB7E6E">
        <w:trPr>
          <w:trHeight w:val="316"/>
          <w:jc w:val="center"/>
          <w:del w:id="2529" w:author="LANDI Michele (C.C.)" w:date="2020-10-01T15:33:00Z"/>
        </w:trPr>
        <w:tc>
          <w:tcPr>
            <w:tcW w:w="2541" w:type="dxa"/>
            <w:shd w:val="clear" w:color="auto" w:fill="FADBD1" w:themeFill="background2" w:themeFillTint="33"/>
          </w:tcPr>
          <w:p w14:paraId="70252052" w14:textId="29FFA2CA" w:rsidR="00B76765" w:rsidRPr="00C1400A" w:rsidDel="00DB5F0E" w:rsidRDefault="00B76765" w:rsidP="00B76765">
            <w:pPr>
              <w:pStyle w:val="Tableheading"/>
              <w:rPr>
                <w:del w:id="2530" w:author="LANDI Michele (C.C.)" w:date="2020-10-01T15:33:00Z"/>
              </w:rPr>
            </w:pPr>
            <w:del w:id="2531" w:author="LANDI Michele (C.C.)" w:date="2020-10-01T15:33:00Z">
              <w:r w:rsidDel="00DB5F0E">
                <w:delText>VTS</w:delText>
              </w:r>
            </w:del>
          </w:p>
        </w:tc>
        <w:tc>
          <w:tcPr>
            <w:tcW w:w="6701" w:type="dxa"/>
            <w:shd w:val="clear" w:color="auto" w:fill="FADBD1" w:themeFill="background2" w:themeFillTint="33"/>
          </w:tcPr>
          <w:p w14:paraId="5B55D48F" w14:textId="35FE2FA2" w:rsidR="008A60A1" w:rsidRPr="00F55AD7" w:rsidDel="00DB5F0E" w:rsidRDefault="008A60A1" w:rsidP="00B83013">
            <w:pPr>
              <w:pStyle w:val="Tabletext"/>
              <w:rPr>
                <w:del w:id="2532" w:author="LANDI Michele (C.C.)" w:date="2020-10-01T15:33:00Z"/>
              </w:rPr>
            </w:pPr>
            <w:del w:id="2533" w:author="LANDI Michele (C.C.)" w:date="2020-10-01T15:33:00Z">
              <w:r w:rsidDel="00DB5F0E">
                <w:delText>TRAFFIC INFORMATION (</w:delText>
              </w:r>
              <w:r w:rsidRPr="000F3F22" w:rsidDel="00DB5F0E">
                <w:delText>position and intentions of other traffic/conflict avoidance measures</w:delText>
              </w:r>
              <w:r w:rsidDel="00DB5F0E">
                <w:delText>)</w:delText>
              </w:r>
            </w:del>
          </w:p>
        </w:tc>
      </w:tr>
      <w:tr w:rsidR="008A60A1" w:rsidRPr="00F55AD7" w:rsidDel="00DB5F0E" w14:paraId="6CF93DBC" w14:textId="27AB53AE" w:rsidTr="00CB7E6E">
        <w:trPr>
          <w:trHeight w:val="316"/>
          <w:jc w:val="center"/>
          <w:del w:id="2534" w:author="LANDI Michele (C.C.)" w:date="2020-10-01T15:33:00Z"/>
        </w:trPr>
        <w:tc>
          <w:tcPr>
            <w:tcW w:w="2541" w:type="dxa"/>
            <w:shd w:val="clear" w:color="auto" w:fill="D4F1D3" w:themeFill="text2" w:themeFillTint="33"/>
          </w:tcPr>
          <w:p w14:paraId="51E45E72" w14:textId="12AF0D99" w:rsidR="008A60A1" w:rsidDel="00DB5F0E" w:rsidRDefault="00D97190" w:rsidP="00B76765">
            <w:pPr>
              <w:pStyle w:val="Tableheading"/>
              <w:rPr>
                <w:del w:id="2535" w:author="LANDI Michele (C.C.)" w:date="2020-10-01T15:33:00Z"/>
              </w:rPr>
            </w:pPr>
            <w:del w:id="2536" w:author="LANDI Michele (C.C.)" w:date="2020-10-01T15:33:00Z">
              <w:r w:rsidDel="00DB5F0E">
                <w:delText>VESSEL</w:delText>
              </w:r>
            </w:del>
          </w:p>
        </w:tc>
        <w:tc>
          <w:tcPr>
            <w:tcW w:w="6701" w:type="dxa"/>
            <w:shd w:val="clear" w:color="auto" w:fill="D4F1D3" w:themeFill="text2" w:themeFillTint="33"/>
          </w:tcPr>
          <w:p w14:paraId="41080D76" w14:textId="5B31FC5D" w:rsidR="008A60A1" w:rsidDel="00DB5F0E" w:rsidRDefault="008A60A1" w:rsidP="0069644A">
            <w:pPr>
              <w:pStyle w:val="Tabletext"/>
              <w:rPr>
                <w:del w:id="2537" w:author="LANDI Michele (C.C.)" w:date="2020-10-01T15:33:00Z"/>
              </w:rPr>
            </w:pPr>
            <w:del w:id="2538" w:author="LANDI Michele (C.C.)" w:date="2020-10-01T15:33:00Z">
              <w:r w:rsidDel="00DB5F0E">
                <w:delText>(</w:delText>
              </w:r>
              <w:r w:rsidR="00D97190" w:rsidDel="00DB5F0E">
                <w:delText>Vessel</w:delText>
              </w:r>
              <w:r w:rsidDel="00DB5F0E">
                <w:delText>) All received.</w:delText>
              </w:r>
            </w:del>
          </w:p>
        </w:tc>
      </w:tr>
      <w:tr w:rsidR="008A60A1" w:rsidRPr="00F55AD7" w:rsidDel="00DB5F0E" w14:paraId="27C63143" w14:textId="5173DAE6" w:rsidTr="00CB7E6E">
        <w:trPr>
          <w:trHeight w:val="938"/>
          <w:jc w:val="center"/>
          <w:del w:id="2539" w:author="LANDI Michele (C.C.)" w:date="2020-10-01T15:33:00Z"/>
        </w:trPr>
        <w:tc>
          <w:tcPr>
            <w:tcW w:w="2541" w:type="dxa"/>
            <w:shd w:val="clear" w:color="auto" w:fill="FADBD1" w:themeFill="background2" w:themeFillTint="33"/>
          </w:tcPr>
          <w:p w14:paraId="30C23548" w14:textId="48CB2657" w:rsidR="008A60A1" w:rsidDel="00DB5F0E" w:rsidRDefault="008A60A1" w:rsidP="00B76765">
            <w:pPr>
              <w:pStyle w:val="Tableheading"/>
              <w:rPr>
                <w:del w:id="2540" w:author="LANDI Michele (C.C.)" w:date="2020-10-01T15:33:00Z"/>
              </w:rPr>
            </w:pPr>
            <w:del w:id="2541" w:author="LANDI Michele (C.C.)" w:date="2020-10-01T15:33:00Z">
              <w:r w:rsidDel="00DB5F0E">
                <w:delText>VTS</w:delText>
              </w:r>
            </w:del>
          </w:p>
        </w:tc>
        <w:tc>
          <w:tcPr>
            <w:tcW w:w="6701" w:type="dxa"/>
            <w:shd w:val="clear" w:color="auto" w:fill="FADBD1" w:themeFill="background2" w:themeFillTint="33"/>
          </w:tcPr>
          <w:p w14:paraId="2582D8DC" w14:textId="4071310F" w:rsidR="008A60A1" w:rsidDel="00DB5F0E" w:rsidRDefault="008A60A1" w:rsidP="00B76765">
            <w:pPr>
              <w:pStyle w:val="Tabletext"/>
              <w:rPr>
                <w:del w:id="2542" w:author="LANDI Michele (C.C.)" w:date="2020-10-01T15:33:00Z"/>
              </w:rPr>
            </w:pPr>
            <w:del w:id="2543" w:author="LANDI Michele (C.C.)" w:date="2020-10-01T15:33:00Z">
              <w:r w:rsidDel="00DB5F0E">
                <w:delText>TRAFFIC INFORMATION (</w:delText>
              </w:r>
              <w:r w:rsidR="00D97190" w:rsidDel="00DB5F0E">
                <w:delText>vessel</w:delText>
              </w:r>
              <w:r w:rsidDel="00DB5F0E">
                <w:delText xml:space="preserve"> name) HAS PERMISSION TO (enter / depart / proceed) FROM (berth/anchorage/lock/creek) [TO (location and/or subject to condition)]</w:delText>
              </w:r>
            </w:del>
          </w:p>
        </w:tc>
      </w:tr>
    </w:tbl>
    <w:p w14:paraId="795C99CC" w14:textId="64A18A36" w:rsidR="00B76765" w:rsidDel="00DB5F0E" w:rsidRDefault="00B76765" w:rsidP="00C13B57">
      <w:pPr>
        <w:pStyle w:val="BodyText"/>
        <w:rPr>
          <w:del w:id="2544" w:author="LANDI Michele (C.C.)" w:date="2020-10-01T15:33:00Z"/>
        </w:rPr>
      </w:pPr>
    </w:p>
    <w:p w14:paraId="70852BBB" w14:textId="05C075E1" w:rsidR="0087721A" w:rsidRPr="00B83013" w:rsidDel="00DB5F0E" w:rsidRDefault="0087721A" w:rsidP="00C13B57">
      <w:pPr>
        <w:pStyle w:val="BodyText"/>
        <w:rPr>
          <w:del w:id="2545" w:author="LANDI Michele (C.C.)" w:date="2020-10-01T15:33:00Z"/>
          <w:u w:val="single"/>
        </w:rPr>
      </w:pPr>
      <w:del w:id="2546" w:author="LANDI Michele (C.C.)" w:date="2020-10-01T15:33:00Z">
        <w:r w:rsidRPr="00B83013" w:rsidDel="00DB5F0E">
          <w:rPr>
            <w:u w:val="single"/>
          </w:rPr>
          <w:delText xml:space="preserve">Example </w:delText>
        </w:r>
        <w:bookmarkStart w:id="2547" w:name="_Hlk17450022"/>
        <w:r w:rsidR="00751EDC" w:rsidDel="00DB5F0E">
          <w:rPr>
            <w:b/>
            <w:bCs/>
            <w:u w:val="single"/>
          </w:rPr>
          <w:delText>denying “</w:delText>
        </w:r>
        <w:r w:rsidR="00751EDC" w:rsidDel="00DB5F0E">
          <w:rPr>
            <w:u w:val="single"/>
          </w:rPr>
          <w:delText xml:space="preserve">Permission to Proceed” from a berth or anchorage when the VTS assesses </w:delText>
        </w:r>
        <w:bookmarkEnd w:id="2547"/>
        <w:r w:rsidR="00135B9C" w:rsidDel="00DB5F0E">
          <w:rPr>
            <w:u w:val="single"/>
          </w:rPr>
          <w:delText xml:space="preserve">that </w:delText>
        </w:r>
        <w:r w:rsidRPr="00B83013" w:rsidDel="00DB5F0E">
          <w:rPr>
            <w:u w:val="single"/>
          </w:rPr>
          <w:delText xml:space="preserve">it is </w:delText>
        </w:r>
        <w:r w:rsidRPr="00B83013" w:rsidDel="00DB5F0E">
          <w:rPr>
            <w:b/>
            <w:u w:val="single"/>
          </w:rPr>
          <w:delText>NOT</w:delText>
        </w:r>
        <w:r w:rsidRPr="00B83013" w:rsidDel="00DB5F0E">
          <w:rPr>
            <w:u w:val="single"/>
          </w:rPr>
          <w:delText xml:space="preserve"> safe:</w:delText>
        </w:r>
      </w:del>
    </w:p>
    <w:p w14:paraId="3FEB9241" w14:textId="41E49B7A" w:rsidR="0087721A" w:rsidDel="00DB5F0E" w:rsidRDefault="0087721A" w:rsidP="0087721A">
      <w:pPr>
        <w:pStyle w:val="BodyText"/>
        <w:rPr>
          <w:del w:id="2548" w:author="LANDI Michele (C.C.)" w:date="2020-10-01T15:33:00Z"/>
        </w:rPr>
      </w:pPr>
      <w:del w:id="2549" w:author="LANDI Michele (C.C.)" w:date="2020-10-01T15:33:00Z">
        <w:r w:rsidDel="00DB5F0E">
          <w:delText>There are two elements to this message:</w:delText>
        </w:r>
        <w:r w:rsidRPr="008A60A1" w:rsidDel="00DB5F0E">
          <w:delText xml:space="preserve"> </w:delText>
        </w:r>
      </w:del>
    </w:p>
    <w:p w14:paraId="4B56A20D" w14:textId="74E4E318" w:rsidR="0087721A" w:rsidDel="00DB5F0E" w:rsidRDefault="0087721A" w:rsidP="0087721A">
      <w:pPr>
        <w:pStyle w:val="Bullet1"/>
        <w:rPr>
          <w:del w:id="2550" w:author="LANDI Michele (C.C.)" w:date="2020-10-01T15:33:00Z"/>
        </w:rPr>
      </w:pPr>
      <w:del w:id="2551" w:author="LANDI Michele (C.C.)" w:date="2020-10-01T15:33:00Z">
        <w:r w:rsidRPr="007B3ED0" w:rsidDel="00DB5F0E">
          <w:rPr>
            <w:u w:val="single"/>
          </w:rPr>
          <w:delText>First Element</w:delText>
        </w:r>
        <w:r w:rsidDel="00DB5F0E">
          <w:delText xml:space="preserve"> – Responding to the </w:delText>
        </w:r>
        <w:r w:rsidR="00D97190" w:rsidDel="00DB5F0E">
          <w:delText>vessel</w:delText>
        </w:r>
        <w:r w:rsidDel="00DB5F0E">
          <w:delText xml:space="preserve">s request.  This is to be backed up with a formal instruction. </w:delText>
        </w:r>
      </w:del>
    </w:p>
    <w:p w14:paraId="5593AFC7" w14:textId="0D8D090D" w:rsidR="0087721A" w:rsidDel="00DB5F0E" w:rsidRDefault="0087721A" w:rsidP="0087721A">
      <w:pPr>
        <w:pStyle w:val="Bullet1"/>
        <w:rPr>
          <w:del w:id="2552" w:author="LANDI Michele (C.C.)" w:date="2020-10-01T15:33:00Z"/>
        </w:rPr>
      </w:pPr>
      <w:del w:id="2553" w:author="LANDI Michele (C.C.)" w:date="2020-10-01T15:33:00Z">
        <w:r w:rsidRPr="007B3ED0" w:rsidDel="00DB5F0E">
          <w:rPr>
            <w:u w:val="single"/>
          </w:rPr>
          <w:delText>Second Element</w:delText>
        </w:r>
        <w:r w:rsidDel="00DB5F0E">
          <w:delText xml:space="preserve"> – </w:delText>
        </w:r>
        <w:r w:rsidRPr="0087721A" w:rsidDel="00DB5F0E">
          <w:delText xml:space="preserve">Message to requesting </w:delText>
        </w:r>
        <w:r w:rsidR="00D97190" w:rsidDel="00DB5F0E">
          <w:delText>vessel</w:delText>
        </w:r>
        <w:r w:rsidRPr="0087721A" w:rsidDel="00DB5F0E">
          <w:delText xml:space="preserve"> giving clear instruction to remain alongside and giving the reason.  </w:delText>
        </w:r>
        <w:r w:rsidDel="00DB5F0E">
          <w:delText>This m</w:delText>
        </w:r>
        <w:r w:rsidRPr="0087721A" w:rsidDel="00DB5F0E">
          <w:delText>ay</w:delText>
        </w:r>
        <w:r w:rsidDel="00DB5F0E">
          <w:delText xml:space="preserve"> also</w:delText>
        </w:r>
        <w:r w:rsidRPr="0087721A" w:rsidDel="00DB5F0E">
          <w:delText xml:space="preserve"> include guidance on request </w:delText>
        </w:r>
        <w:r w:rsidDel="00DB5F0E">
          <w:delText>again after a specified time period or after an event has passed</w:delText>
        </w:r>
        <w:r w:rsidRPr="0087721A" w:rsidDel="00DB5F0E">
          <w:delText>.</w:delText>
        </w:r>
      </w:del>
    </w:p>
    <w:tbl>
      <w:tblPr>
        <w:tblStyle w:val="TableGrid"/>
        <w:tblW w:w="0" w:type="auto"/>
        <w:jc w:val="center"/>
        <w:tblLook w:val="04A0" w:firstRow="1" w:lastRow="0" w:firstColumn="1" w:lastColumn="0" w:noHBand="0" w:noVBand="1"/>
      </w:tblPr>
      <w:tblGrid>
        <w:gridCol w:w="2541"/>
        <w:gridCol w:w="6701"/>
      </w:tblGrid>
      <w:tr w:rsidR="00B7370E" w:rsidRPr="00F55AD7" w:rsidDel="00DB5F0E" w14:paraId="7A8A855A" w14:textId="7396CD03" w:rsidTr="00CB7E6E">
        <w:trPr>
          <w:trHeight w:val="251"/>
          <w:jc w:val="center"/>
          <w:del w:id="2554" w:author="LANDI Michele (C.C.)" w:date="2020-10-01T15:33:00Z"/>
        </w:trPr>
        <w:tc>
          <w:tcPr>
            <w:tcW w:w="2541" w:type="dxa"/>
            <w:tcBorders>
              <w:bottom w:val="nil"/>
            </w:tcBorders>
            <w:shd w:val="clear" w:color="auto" w:fill="FADBD1" w:themeFill="background2" w:themeFillTint="33"/>
          </w:tcPr>
          <w:p w14:paraId="1DCB4414" w14:textId="178B4845" w:rsidR="00B7370E" w:rsidDel="00DB5F0E" w:rsidRDefault="00B7370E" w:rsidP="00D61657">
            <w:pPr>
              <w:pStyle w:val="Tableheading"/>
              <w:rPr>
                <w:del w:id="2555" w:author="LANDI Michele (C.C.)" w:date="2020-10-01T15:33:00Z"/>
              </w:rPr>
            </w:pPr>
            <w:del w:id="2556" w:author="LANDI Michele (C.C.)" w:date="2020-10-01T15:33:00Z">
              <w:r w:rsidDel="00DB5F0E">
                <w:delText>VTS</w:delText>
              </w:r>
            </w:del>
          </w:p>
        </w:tc>
        <w:tc>
          <w:tcPr>
            <w:tcW w:w="6701" w:type="dxa"/>
            <w:shd w:val="clear" w:color="auto" w:fill="FADBD1" w:themeFill="background2" w:themeFillTint="33"/>
          </w:tcPr>
          <w:p w14:paraId="19FF847E" w14:textId="67EFBF9D" w:rsidR="00B7370E" w:rsidDel="00DB5F0E" w:rsidRDefault="00B7370E" w:rsidP="00D61657">
            <w:pPr>
              <w:pStyle w:val="Tabletext"/>
              <w:rPr>
                <w:del w:id="2557" w:author="LANDI Michele (C.C.)" w:date="2020-10-01T15:33:00Z"/>
              </w:rPr>
            </w:pPr>
            <w:del w:id="2558" w:author="LANDI Michele (C.C.)" w:date="2020-10-01T15:33:00Z">
              <w:r w:rsidDel="00DB5F0E">
                <w:delText>NOT APPROVED</w:delText>
              </w:r>
            </w:del>
          </w:p>
        </w:tc>
      </w:tr>
      <w:tr w:rsidR="00B7370E" w:rsidRPr="00F55AD7" w:rsidDel="00DB5F0E" w14:paraId="6A615F0C" w14:textId="5188760F" w:rsidTr="00CB7E6E">
        <w:trPr>
          <w:trHeight w:val="60"/>
          <w:jc w:val="center"/>
          <w:del w:id="2559" w:author="LANDI Michele (C.C.)" w:date="2020-10-01T15:33:00Z"/>
        </w:trPr>
        <w:tc>
          <w:tcPr>
            <w:tcW w:w="2541" w:type="dxa"/>
            <w:tcBorders>
              <w:top w:val="nil"/>
            </w:tcBorders>
            <w:shd w:val="clear" w:color="auto" w:fill="FADBD1" w:themeFill="background2" w:themeFillTint="33"/>
          </w:tcPr>
          <w:p w14:paraId="2F2AB4A6" w14:textId="7B43EA44" w:rsidR="00B7370E" w:rsidDel="00DB5F0E" w:rsidRDefault="00B7370E" w:rsidP="00D61657">
            <w:pPr>
              <w:pStyle w:val="Tableheading"/>
              <w:rPr>
                <w:del w:id="2560" w:author="LANDI Michele (C.C.)" w:date="2020-10-01T15:33:00Z"/>
              </w:rPr>
            </w:pPr>
          </w:p>
        </w:tc>
        <w:tc>
          <w:tcPr>
            <w:tcW w:w="6701" w:type="dxa"/>
            <w:shd w:val="clear" w:color="auto" w:fill="FADBD1" w:themeFill="background2" w:themeFillTint="33"/>
          </w:tcPr>
          <w:p w14:paraId="14610DF6" w14:textId="090CF7BB" w:rsidR="00B7370E" w:rsidDel="00DB5F0E" w:rsidRDefault="00B7370E" w:rsidP="0069644A">
            <w:pPr>
              <w:pStyle w:val="Tabletext"/>
              <w:rPr>
                <w:del w:id="2561" w:author="LANDI Michele (C.C.)" w:date="2020-10-01T15:33:00Z"/>
              </w:rPr>
            </w:pPr>
            <w:del w:id="2562" w:author="LANDI Michele (C.C.)" w:date="2020-10-01T15:33:00Z">
              <w:r w:rsidDel="00DB5F0E">
                <w:delText>INSTRUCTION. (</w:delText>
              </w:r>
              <w:r w:rsidR="00D97190" w:rsidDel="00DB5F0E">
                <w:delText>Vessel</w:delText>
              </w:r>
              <w:r w:rsidDel="00DB5F0E">
                <w:delText>) MUST REMAIN ALONGSIDE (give reason)  [CALL AGAIN (in … minutes or after event has passed)]</w:delText>
              </w:r>
            </w:del>
          </w:p>
        </w:tc>
      </w:tr>
    </w:tbl>
    <w:p w14:paraId="3488308B" w14:textId="7B25EEF8" w:rsidR="0087721A" w:rsidDel="00DB5F0E" w:rsidRDefault="0087721A" w:rsidP="00C13B57">
      <w:pPr>
        <w:pStyle w:val="BodyText"/>
        <w:rPr>
          <w:del w:id="2563" w:author="LANDI Michele (C.C.)" w:date="2020-10-01T15:33:00Z"/>
        </w:rPr>
      </w:pPr>
    </w:p>
    <w:p w14:paraId="67BB0E86" w14:textId="79C5835A" w:rsidR="00355BAF" w:rsidRPr="00355BAF" w:rsidDel="00DB5F0E" w:rsidRDefault="00355BAF" w:rsidP="00355BAF">
      <w:pPr>
        <w:pStyle w:val="BodyText"/>
        <w:rPr>
          <w:del w:id="2564" w:author="LANDI Michele (C.C.)" w:date="2020-10-01T15:33:00Z"/>
          <w:u w:val="single"/>
        </w:rPr>
      </w:pPr>
      <w:del w:id="2565" w:author="LANDI Michele (C.C.)" w:date="2020-10-01T15:33:00Z">
        <w:r w:rsidRPr="00355BAF" w:rsidDel="00DB5F0E">
          <w:rPr>
            <w:u w:val="single"/>
          </w:rPr>
          <w:delText xml:space="preserve">Example </w:delText>
        </w:r>
        <w:r w:rsidR="00751EDC" w:rsidDel="00DB5F0E">
          <w:rPr>
            <w:b/>
            <w:bCs/>
            <w:u w:val="single"/>
          </w:rPr>
          <w:delText>approving “</w:delText>
        </w:r>
        <w:r w:rsidR="00751EDC" w:rsidDel="00DB5F0E">
          <w:rPr>
            <w:u w:val="single"/>
          </w:rPr>
          <w:delText>Permission to Proceed” to a berth or anchorage when the VTS assesses</w:delText>
        </w:r>
        <w:r w:rsidR="00751EDC" w:rsidRPr="00355BAF" w:rsidDel="00DB5F0E">
          <w:rPr>
            <w:u w:val="single"/>
          </w:rPr>
          <w:delText xml:space="preserve"> </w:delText>
        </w:r>
        <w:r w:rsidRPr="00355BAF" w:rsidDel="00DB5F0E">
          <w:rPr>
            <w:u w:val="single"/>
          </w:rPr>
          <w:delText xml:space="preserve">that it </w:delText>
        </w:r>
        <w:r w:rsidDel="00DB5F0E">
          <w:rPr>
            <w:b/>
            <w:u w:val="single"/>
          </w:rPr>
          <w:delText>IS</w:delText>
        </w:r>
        <w:r w:rsidRPr="00355BAF" w:rsidDel="00DB5F0E">
          <w:rPr>
            <w:u w:val="single"/>
          </w:rPr>
          <w:delText xml:space="preserve"> safe:</w:delText>
        </w:r>
      </w:del>
    </w:p>
    <w:tbl>
      <w:tblPr>
        <w:tblStyle w:val="TableGrid"/>
        <w:tblW w:w="0" w:type="auto"/>
        <w:jc w:val="center"/>
        <w:tblLook w:val="04A0" w:firstRow="1" w:lastRow="0" w:firstColumn="1" w:lastColumn="0" w:noHBand="0" w:noVBand="1"/>
      </w:tblPr>
      <w:tblGrid>
        <w:gridCol w:w="2541"/>
        <w:gridCol w:w="6701"/>
      </w:tblGrid>
      <w:tr w:rsidR="00355BAF" w:rsidRPr="00F55AD7" w:rsidDel="00DB5F0E" w14:paraId="5D83E87F" w14:textId="6C01E1D0" w:rsidTr="00CB7E6E">
        <w:trPr>
          <w:trHeight w:val="353"/>
          <w:jc w:val="center"/>
          <w:del w:id="2566" w:author="LANDI Michele (C.C.)" w:date="2020-10-01T15:33:00Z"/>
        </w:trPr>
        <w:tc>
          <w:tcPr>
            <w:tcW w:w="2541" w:type="dxa"/>
            <w:shd w:val="clear" w:color="auto" w:fill="FADBD1" w:themeFill="background2" w:themeFillTint="33"/>
          </w:tcPr>
          <w:p w14:paraId="0E291635" w14:textId="0DADA88C" w:rsidR="00355BAF" w:rsidDel="00DB5F0E" w:rsidRDefault="00355BAF" w:rsidP="00D61657">
            <w:pPr>
              <w:pStyle w:val="Tableheading"/>
              <w:rPr>
                <w:del w:id="2567" w:author="LANDI Michele (C.C.)" w:date="2020-10-01T15:33:00Z"/>
              </w:rPr>
            </w:pPr>
            <w:del w:id="2568" w:author="LANDI Michele (C.C.)" w:date="2020-10-01T15:33:00Z">
              <w:r w:rsidDel="00DB5F0E">
                <w:delText>VTS</w:delText>
              </w:r>
            </w:del>
          </w:p>
        </w:tc>
        <w:tc>
          <w:tcPr>
            <w:tcW w:w="6701" w:type="dxa"/>
            <w:shd w:val="clear" w:color="auto" w:fill="FADBD1" w:themeFill="background2" w:themeFillTint="33"/>
          </w:tcPr>
          <w:p w14:paraId="59459577" w14:textId="3EF58526" w:rsidR="00355BAF" w:rsidDel="00DB5F0E" w:rsidRDefault="00355BAF" w:rsidP="00D61657">
            <w:pPr>
              <w:pStyle w:val="Tabletext"/>
              <w:rPr>
                <w:del w:id="2569" w:author="LANDI Michele (C.C.)" w:date="2020-10-01T15:33:00Z"/>
              </w:rPr>
            </w:pPr>
            <w:del w:id="2570" w:author="LANDI Michele (C.C.)" w:date="2020-10-01T15:33:00Z">
              <w:r w:rsidRPr="0069644A" w:rsidDel="00DB5F0E">
                <w:delText>PERMISSION TO PROCEED TO (berth name/anchorage designator) [AT (time)]</w:delText>
              </w:r>
            </w:del>
          </w:p>
        </w:tc>
      </w:tr>
    </w:tbl>
    <w:p w14:paraId="287B2A0D" w14:textId="1F40CEB1" w:rsidR="00355BAF" w:rsidDel="00DB5F0E" w:rsidRDefault="00355BAF" w:rsidP="00C13B57">
      <w:pPr>
        <w:pStyle w:val="BodyText"/>
        <w:rPr>
          <w:del w:id="2571" w:author="LANDI Michele (C.C.)" w:date="2020-10-01T15:33:00Z"/>
        </w:rPr>
      </w:pPr>
    </w:p>
    <w:p w14:paraId="18090D5E" w14:textId="29DD7066" w:rsidR="00355BAF" w:rsidDel="00DB5F0E" w:rsidRDefault="00355BAF" w:rsidP="00355BAF">
      <w:pPr>
        <w:pStyle w:val="BodyText"/>
        <w:rPr>
          <w:del w:id="2572" w:author="LANDI Michele (C.C.)" w:date="2020-10-01T15:33:00Z"/>
          <w:u w:val="single"/>
        </w:rPr>
      </w:pPr>
      <w:del w:id="2573" w:author="LANDI Michele (C.C.)" w:date="2020-10-01T15:33:00Z">
        <w:r w:rsidDel="00DB5F0E">
          <w:rPr>
            <w:u w:val="single"/>
          </w:rPr>
          <w:delText xml:space="preserve">Example </w:delText>
        </w:r>
        <w:r w:rsidR="00751EDC" w:rsidDel="00DB5F0E">
          <w:rPr>
            <w:b/>
            <w:bCs/>
            <w:u w:val="single"/>
          </w:rPr>
          <w:delText>denying “</w:delText>
        </w:r>
        <w:r w:rsidR="00751EDC" w:rsidDel="00DB5F0E">
          <w:rPr>
            <w:u w:val="single"/>
          </w:rPr>
          <w:delText>Permission to Proceed” from a berth or anchorage when the VTS assesses</w:delText>
        </w:r>
        <w:r w:rsidDel="00DB5F0E">
          <w:rPr>
            <w:u w:val="single"/>
          </w:rPr>
          <w:delText xml:space="preserve"> that it is </w:delText>
        </w:r>
        <w:r w:rsidRPr="007B3ED0" w:rsidDel="00DB5F0E">
          <w:rPr>
            <w:b/>
            <w:u w:val="single"/>
          </w:rPr>
          <w:delText>NOT</w:delText>
        </w:r>
        <w:r w:rsidDel="00DB5F0E">
          <w:rPr>
            <w:u w:val="single"/>
          </w:rPr>
          <w:delText xml:space="preserve"> safe:</w:delText>
        </w:r>
      </w:del>
    </w:p>
    <w:tbl>
      <w:tblPr>
        <w:tblStyle w:val="TableGrid"/>
        <w:tblW w:w="0" w:type="auto"/>
        <w:jc w:val="center"/>
        <w:tblLook w:val="04A0" w:firstRow="1" w:lastRow="0" w:firstColumn="1" w:lastColumn="0" w:noHBand="0" w:noVBand="1"/>
      </w:tblPr>
      <w:tblGrid>
        <w:gridCol w:w="2541"/>
        <w:gridCol w:w="6701"/>
      </w:tblGrid>
      <w:tr w:rsidR="00355BAF" w:rsidRPr="00F55AD7" w:rsidDel="00DB5F0E" w14:paraId="6DA6012A" w14:textId="13AA829B" w:rsidTr="00CB7E6E">
        <w:trPr>
          <w:trHeight w:val="353"/>
          <w:jc w:val="center"/>
          <w:del w:id="2574" w:author="LANDI Michele (C.C.)" w:date="2020-10-01T15:33:00Z"/>
        </w:trPr>
        <w:tc>
          <w:tcPr>
            <w:tcW w:w="2541" w:type="dxa"/>
            <w:shd w:val="clear" w:color="auto" w:fill="FADBD1" w:themeFill="background2" w:themeFillTint="33"/>
          </w:tcPr>
          <w:p w14:paraId="2E527E0E" w14:textId="0C034CBD" w:rsidR="00355BAF" w:rsidDel="00DB5F0E" w:rsidRDefault="00355BAF" w:rsidP="00D61657">
            <w:pPr>
              <w:pStyle w:val="Tableheading"/>
              <w:rPr>
                <w:del w:id="2575" w:author="LANDI Michele (C.C.)" w:date="2020-10-01T15:33:00Z"/>
              </w:rPr>
            </w:pPr>
            <w:del w:id="2576" w:author="LANDI Michele (C.C.)" w:date="2020-10-01T15:33:00Z">
              <w:r w:rsidDel="00DB5F0E">
                <w:delText>VTS</w:delText>
              </w:r>
            </w:del>
          </w:p>
        </w:tc>
        <w:tc>
          <w:tcPr>
            <w:tcW w:w="6701" w:type="dxa"/>
            <w:shd w:val="clear" w:color="auto" w:fill="FADBD1" w:themeFill="background2" w:themeFillTint="33"/>
          </w:tcPr>
          <w:p w14:paraId="2DBAADB0" w14:textId="54C7E50A" w:rsidR="00355BAF" w:rsidDel="00DB5F0E" w:rsidRDefault="00355BAF" w:rsidP="00355BAF">
            <w:pPr>
              <w:pStyle w:val="Tabletext"/>
              <w:rPr>
                <w:del w:id="2577" w:author="LANDI Michele (C.C.)" w:date="2020-10-01T15:33:00Z"/>
              </w:rPr>
            </w:pPr>
            <w:del w:id="2578" w:author="LANDI Michele (C.C.)" w:date="2020-10-01T15:33:00Z">
              <w:r w:rsidRPr="009C5C39" w:rsidDel="00DB5F0E">
                <w:delText>INSTRUCTION. (</w:delText>
              </w:r>
              <w:r w:rsidR="00D97190" w:rsidDel="00DB5F0E">
                <w:delText>Vessel</w:delText>
              </w:r>
              <w:r w:rsidRPr="009C5C39" w:rsidDel="00DB5F0E">
                <w:delText xml:space="preserve">) DO NOT </w:delText>
              </w:r>
              <w:r w:rsidDel="00DB5F0E">
                <w:delText xml:space="preserve">PROCEED TO </w:delText>
              </w:r>
              <w:r w:rsidRPr="009C5C39" w:rsidDel="00DB5F0E">
                <w:delText>(</w:delText>
              </w:r>
              <w:r w:rsidDel="00DB5F0E">
                <w:delText xml:space="preserve">berth </w:delText>
              </w:r>
              <w:r w:rsidRPr="009C5C39" w:rsidDel="00DB5F0E">
                <w:delText>name</w:delText>
              </w:r>
              <w:r w:rsidDel="00DB5F0E">
                <w:delText>/anchorage designator</w:delText>
              </w:r>
              <w:r w:rsidRPr="009C5C39" w:rsidDel="00DB5F0E">
                <w:delText>) (give reason) [</w:delText>
              </w:r>
              <w:r w:rsidDel="00DB5F0E">
                <w:delText xml:space="preserve">instructions and/or </w:delText>
              </w:r>
              <w:r w:rsidRPr="009C5C39" w:rsidDel="00DB5F0E">
                <w:delText>notification of expected availability]</w:delText>
              </w:r>
            </w:del>
          </w:p>
        </w:tc>
      </w:tr>
    </w:tbl>
    <w:p w14:paraId="1487AC5C" w14:textId="0F614336" w:rsidR="00355BAF" w:rsidDel="00DB5F0E" w:rsidRDefault="00355BAF" w:rsidP="00C13B57">
      <w:pPr>
        <w:pStyle w:val="BodyText"/>
        <w:rPr>
          <w:del w:id="2579" w:author="LANDI Michele (C.C.)" w:date="2020-10-01T15:33:00Z"/>
        </w:rPr>
      </w:pP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Change w:id="2580">
          <w:tblGrid>
            <w:gridCol w:w="3683"/>
            <w:gridCol w:w="7"/>
            <w:gridCol w:w="6501"/>
            <w:gridCol w:w="20"/>
          </w:tblGrid>
        </w:tblGridChange>
      </w:tblGrid>
      <w:tr w:rsidR="00355BAF" w:rsidRPr="00BD31DE" w:rsidDel="00DB5F0E" w14:paraId="33786A57" w14:textId="09570DEC" w:rsidTr="00D61657">
        <w:trPr>
          <w:trHeight w:val="360"/>
          <w:tblHeader/>
          <w:del w:id="2581" w:author="LANDI Michele (C.C.)" w:date="2020-10-01T15:33:00Z"/>
        </w:trPr>
        <w:tc>
          <w:tcPr>
            <w:tcW w:w="1807" w:type="pct"/>
            <w:shd w:val="clear" w:color="auto" w:fill="D9E2F3"/>
            <w:vAlign w:val="center"/>
          </w:tcPr>
          <w:p w14:paraId="33EC01E4" w14:textId="681E92AC" w:rsidR="00355BAF" w:rsidRPr="00BD31DE" w:rsidDel="00DB5F0E" w:rsidRDefault="00355BAF" w:rsidP="00D61657">
            <w:pPr>
              <w:pStyle w:val="Tableheading"/>
              <w:rPr>
                <w:del w:id="2582" w:author="LANDI Michele (C.C.)" w:date="2020-10-01T15:33:00Z"/>
              </w:rPr>
            </w:pPr>
            <w:del w:id="2583" w:author="LANDI Michele (C.C.)" w:date="2020-10-01T15:33:00Z">
              <w:r w:rsidRPr="00BD31DE" w:rsidDel="00DB5F0E">
                <w:delText>Message Element</w:delText>
              </w:r>
            </w:del>
          </w:p>
        </w:tc>
        <w:tc>
          <w:tcPr>
            <w:tcW w:w="3193" w:type="pct"/>
            <w:shd w:val="clear" w:color="auto" w:fill="D9E2F3"/>
            <w:vAlign w:val="center"/>
          </w:tcPr>
          <w:p w14:paraId="001151B6" w14:textId="753B91D8" w:rsidR="00355BAF" w:rsidRPr="00BD31DE" w:rsidDel="00DB5F0E" w:rsidRDefault="00355BAF" w:rsidP="00D61657">
            <w:pPr>
              <w:pStyle w:val="Tableheading"/>
              <w:rPr>
                <w:del w:id="2584" w:author="LANDI Michele (C.C.)" w:date="2020-10-01T15:33:00Z"/>
              </w:rPr>
            </w:pPr>
            <w:del w:id="2585" w:author="LANDI Michele (C.C.)" w:date="2020-10-01T15:33:00Z">
              <w:r w:rsidRPr="00BD31DE" w:rsidDel="00DB5F0E">
                <w:delText>Message Intent</w:delText>
              </w:r>
            </w:del>
          </w:p>
        </w:tc>
      </w:tr>
      <w:tr w:rsidR="00355BAF" w:rsidDel="00DB5F0E" w14:paraId="3DE8CF2C" w14:textId="6FEDD46D" w:rsidTr="00D61657">
        <w:trPr>
          <w:trHeight w:val="64"/>
          <w:del w:id="2586" w:author="LANDI Michele (C.C.)" w:date="2020-10-01T15:33:00Z"/>
        </w:trPr>
        <w:tc>
          <w:tcPr>
            <w:tcW w:w="1807" w:type="pct"/>
          </w:tcPr>
          <w:p w14:paraId="2D94606D" w14:textId="05FAA5F0" w:rsidR="00355BAF" w:rsidDel="00DB5F0E" w:rsidRDefault="00355BAF" w:rsidP="00D61657">
            <w:pPr>
              <w:pStyle w:val="Tabletext"/>
              <w:rPr>
                <w:del w:id="2587" w:author="LANDI Michele (C.C.)" w:date="2020-10-01T15:33:00Z"/>
              </w:rPr>
            </w:pPr>
            <w:del w:id="2588" w:author="LANDI Michele (C.C.)" w:date="2020-10-01T15:33:00Z">
              <w:r w:rsidDel="00DB5F0E">
                <w:delText>PERMISSION TO (enter / depart / proceed) FROM (berth/anchorage/ lock/creek) [TO (location and/or subject to condition)]</w:delText>
              </w:r>
            </w:del>
          </w:p>
        </w:tc>
        <w:tc>
          <w:tcPr>
            <w:tcW w:w="3193" w:type="pct"/>
          </w:tcPr>
          <w:p w14:paraId="30440E64" w14:textId="51922DA4" w:rsidR="00355BAF" w:rsidDel="00DB5F0E" w:rsidRDefault="00355BAF" w:rsidP="00D61657">
            <w:pPr>
              <w:pStyle w:val="Tabletext"/>
              <w:rPr>
                <w:del w:id="2589" w:author="LANDI Michele (C.C.)" w:date="2020-10-01T15:33:00Z"/>
              </w:rPr>
            </w:pPr>
            <w:del w:id="2590" w:author="LANDI Michele (C.C.)" w:date="2020-10-01T15:33:00Z">
              <w:r w:rsidDel="00DB5F0E">
                <w:delText>Permission has been granted to proceed to undertake an activity (eg enter, depart, proceed) from a location (</w:delText>
              </w:r>
              <w:r w:rsidRPr="0063013F" w:rsidDel="00DB5F0E">
                <w:delText>eg</w:delText>
              </w:r>
              <w:r w:rsidDel="00DB5F0E">
                <w:delText xml:space="preserve"> berth,</w:delText>
              </w:r>
              <w:r w:rsidRPr="0063013F" w:rsidDel="00DB5F0E">
                <w:delText xml:space="preserve"> anchorage area, </w:delText>
              </w:r>
              <w:r w:rsidR="00040ADF" w:rsidDel="00DB5F0E">
                <w:delText xml:space="preserve">lock, creek, </w:delText>
              </w:r>
              <w:r w:rsidRPr="0063013F" w:rsidDel="00DB5F0E">
                <w:delText>fairway</w:delText>
              </w:r>
              <w:r w:rsidDel="00DB5F0E">
                <w:delText>, pilotage area). [</w:delText>
              </w:r>
              <w:r w:rsidRPr="00B83013" w:rsidDel="00DB5F0E">
                <w:delText xml:space="preserve">The </w:delText>
              </w:r>
              <w:r w:rsidR="00D97190" w:rsidDel="00DB5F0E">
                <w:delText>vessel</w:delText>
              </w:r>
              <w:r w:rsidRPr="00B83013" w:rsidDel="00DB5F0E">
                <w:delText xml:space="preserve"> may be subject to other conditions which should be included as appropriate.</w:delText>
              </w:r>
              <w:r w:rsidDel="00DB5F0E">
                <w:delText>]</w:delText>
              </w:r>
            </w:del>
          </w:p>
        </w:tc>
      </w:tr>
      <w:tr w:rsidR="00355BAF" w:rsidDel="00DB5F0E" w14:paraId="334F31F8" w14:textId="43982242" w:rsidTr="00D61657">
        <w:trPr>
          <w:trHeight w:val="64"/>
          <w:del w:id="2591" w:author="LANDI Michele (C.C.)" w:date="2020-10-01T15:33:00Z"/>
        </w:trPr>
        <w:tc>
          <w:tcPr>
            <w:tcW w:w="1807" w:type="pct"/>
          </w:tcPr>
          <w:p w14:paraId="27609158" w14:textId="19133A70" w:rsidR="00355BAF" w:rsidRPr="0063013F" w:rsidDel="00DB5F0E" w:rsidRDefault="00561DE1" w:rsidP="00561DE1">
            <w:pPr>
              <w:pStyle w:val="Tabletext"/>
              <w:rPr>
                <w:del w:id="2592" w:author="LANDI Michele (C.C.)" w:date="2020-10-01T15:33:00Z"/>
              </w:rPr>
            </w:pPr>
            <w:del w:id="2593" w:author="LANDI Michele (C.C.)" w:date="2020-10-01T15:33:00Z">
              <w:r w:rsidDel="00DB5F0E">
                <w:delText xml:space="preserve">REMAIN </w:delText>
              </w:r>
              <w:r w:rsidR="004F6DE2" w:rsidDel="00DB5F0E">
                <w:delText>(</w:delText>
              </w:r>
              <w:r w:rsidRPr="00561DE1" w:rsidDel="00DB5F0E">
                <w:delText>alongside</w:delText>
              </w:r>
              <w:r w:rsidDel="00DB5F0E">
                <w:delText>/</w:delText>
              </w:r>
              <w:r w:rsidRPr="00561DE1" w:rsidDel="00DB5F0E">
                <w:delText>berth</w:delText>
              </w:r>
              <w:r w:rsidDel="00DB5F0E">
                <w:delText>/</w:delText>
              </w:r>
              <w:r w:rsidRPr="00561DE1" w:rsidDel="00DB5F0E">
                <w:delText>anchorage</w:delText>
              </w:r>
              <w:r w:rsidR="004F6DE2" w:rsidDel="00DB5F0E">
                <w:delText>)</w:delText>
              </w:r>
              <w:r w:rsidDel="00DB5F0E">
                <w:delText xml:space="preserve"> </w:delText>
              </w:r>
              <w:r w:rsidR="004F6DE2" w:rsidDel="00DB5F0E">
                <w:delText>(give reason)</w:delText>
              </w:r>
            </w:del>
          </w:p>
        </w:tc>
        <w:tc>
          <w:tcPr>
            <w:tcW w:w="3193" w:type="pct"/>
          </w:tcPr>
          <w:p w14:paraId="3EB4A5F3" w14:textId="1FDEDB84" w:rsidR="00355BAF" w:rsidRPr="0063013F" w:rsidDel="00DB5F0E" w:rsidRDefault="00355BAF" w:rsidP="00264060">
            <w:pPr>
              <w:pStyle w:val="Tabletext"/>
              <w:rPr>
                <w:del w:id="2594" w:author="LANDI Michele (C.C.)" w:date="2020-10-01T15:33:00Z"/>
              </w:rPr>
            </w:pPr>
            <w:del w:id="2595" w:author="LANDI Michele (C.C.)" w:date="2020-10-01T15:33:00Z">
              <w:r w:rsidDel="00DB5F0E">
                <w:delText xml:space="preserve">Advising the vessel to </w:delText>
              </w:r>
              <w:r w:rsidR="00264060" w:rsidDel="00DB5F0E">
                <w:delText xml:space="preserve">hold position </w:delText>
              </w:r>
              <w:r w:rsidR="004F6DE2" w:rsidDel="00DB5F0E">
                <w:delText xml:space="preserve">at a location (eg </w:delText>
              </w:r>
              <w:r w:rsidR="00561DE1" w:rsidRPr="00561DE1" w:rsidDel="00DB5F0E">
                <w:delText>alongside, a berth</w:delText>
              </w:r>
              <w:r w:rsidR="00083CA7" w:rsidDel="00DB5F0E">
                <w:delText>,</w:delText>
              </w:r>
              <w:r w:rsidR="00561DE1" w:rsidRPr="00561DE1" w:rsidDel="00DB5F0E">
                <w:delText xml:space="preserve"> anchorage</w:delText>
              </w:r>
              <w:r w:rsidR="000839E1" w:rsidDel="00DB5F0E">
                <w:delText>) for a specified reason</w:delText>
              </w:r>
              <w:r w:rsidR="00DE67F3" w:rsidDel="00DB5F0E">
                <w:delText>.</w:delText>
              </w:r>
            </w:del>
          </w:p>
        </w:tc>
      </w:tr>
      <w:tr w:rsidR="00355BAF" w:rsidDel="00DB5F0E" w14:paraId="5D6D8CAB" w14:textId="6319C7F9" w:rsidTr="00362D76">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2596" w:author="Windows 사용자" w:date="2020-06-02T14:39: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del w:id="2597" w:author="LANDI Michele (C.C.)" w:date="2020-10-01T15:33:00Z"/>
          <w:trPrChange w:id="2598" w:author="Windows 사용자" w:date="2020-06-02T14:39:00Z">
            <w:trPr>
              <w:trHeight w:val="64"/>
            </w:trPr>
          </w:trPrChange>
        </w:trPr>
        <w:tc>
          <w:tcPr>
            <w:tcW w:w="1807" w:type="pct"/>
            <w:shd w:val="clear" w:color="auto" w:fill="FADBD1" w:themeFill="background2" w:themeFillTint="33"/>
            <w:tcPrChange w:id="2599" w:author="Windows 사용자" w:date="2020-06-02T14:39:00Z">
              <w:tcPr>
                <w:tcW w:w="1807" w:type="pct"/>
                <w:gridSpan w:val="2"/>
              </w:tcPr>
            </w:tcPrChange>
          </w:tcPr>
          <w:p w14:paraId="003CD702" w14:textId="11717C7A" w:rsidR="00355BAF" w:rsidRPr="00491F64" w:rsidDel="00DB5F0E" w:rsidRDefault="00355BAF" w:rsidP="00D61657">
            <w:pPr>
              <w:pStyle w:val="Tabletext"/>
              <w:rPr>
                <w:del w:id="2600" w:author="LANDI Michele (C.C.)" w:date="2020-10-01T15:33:00Z"/>
                <w:strike/>
                <w:rPrChange w:id="2601" w:author="Windows 사용자" w:date="2020-06-02T13:49:00Z">
                  <w:rPr>
                    <w:del w:id="2602" w:author="LANDI Michele (C.C.)" w:date="2020-10-01T15:33:00Z"/>
                  </w:rPr>
                </w:rPrChange>
              </w:rPr>
            </w:pPr>
            <w:del w:id="2603" w:author="LANDI Michele (C.C.)" w:date="2020-10-01T15:33:00Z">
              <w:r w:rsidRPr="00491F64" w:rsidDel="00DB5F0E">
                <w:rPr>
                  <w:strike/>
                  <w:rPrChange w:id="2604" w:author="Windows 사용자" w:date="2020-06-02T13:49:00Z">
                    <w:rPr/>
                  </w:rPrChange>
                </w:rPr>
                <w:delText xml:space="preserve">NOT APPROVED (details) </w:delText>
              </w:r>
            </w:del>
          </w:p>
        </w:tc>
        <w:tc>
          <w:tcPr>
            <w:tcW w:w="3193" w:type="pct"/>
            <w:shd w:val="clear" w:color="auto" w:fill="FADBD1" w:themeFill="background2" w:themeFillTint="33"/>
            <w:tcPrChange w:id="2605" w:author="Windows 사용자" w:date="2020-06-02T14:39:00Z">
              <w:tcPr>
                <w:tcW w:w="3193" w:type="pct"/>
                <w:gridSpan w:val="2"/>
              </w:tcPr>
            </w:tcPrChange>
          </w:tcPr>
          <w:p w14:paraId="39110805" w14:textId="45121E1B" w:rsidR="00355BAF" w:rsidRPr="00491F64" w:rsidDel="00DB5F0E" w:rsidRDefault="00355BAF" w:rsidP="00491F64">
            <w:pPr>
              <w:pStyle w:val="Tabletext"/>
              <w:rPr>
                <w:del w:id="2606" w:author="LANDI Michele (C.C.)" w:date="2020-10-01T15:33:00Z"/>
                <w:strike/>
                <w:rPrChange w:id="2607" w:author="Windows 사용자" w:date="2020-06-02T13:49:00Z">
                  <w:rPr>
                    <w:del w:id="2608" w:author="LANDI Michele (C.C.)" w:date="2020-10-01T15:33:00Z"/>
                  </w:rPr>
                </w:rPrChange>
              </w:rPr>
            </w:pPr>
            <w:del w:id="2609" w:author="LANDI Michele (C.C.)" w:date="2020-10-01T15:33:00Z">
              <w:r w:rsidRPr="00491F64" w:rsidDel="00DB5F0E">
                <w:rPr>
                  <w:strike/>
                  <w:rPrChange w:id="2610" w:author="Windows 사용자" w:date="2020-06-02T13:49:00Z">
                    <w:rPr/>
                  </w:rPrChange>
                </w:rPr>
                <w:delText xml:space="preserve">Response to a </w:delText>
              </w:r>
              <w:r w:rsidR="00D97190" w:rsidRPr="00491F64" w:rsidDel="00DB5F0E">
                <w:rPr>
                  <w:strike/>
                  <w:rPrChange w:id="2611" w:author="Windows 사용자" w:date="2020-06-02T13:49:00Z">
                    <w:rPr/>
                  </w:rPrChange>
                </w:rPr>
                <w:delText>vessel</w:delText>
              </w:r>
              <w:r w:rsidRPr="00491F64" w:rsidDel="00DB5F0E">
                <w:rPr>
                  <w:strike/>
                  <w:rPrChange w:id="2612" w:author="Windows 사용자" w:date="2020-06-02T13:49:00Z">
                    <w:rPr/>
                  </w:rPrChange>
                </w:rPr>
                <w:delText>s request advising that an activity has not been granted.  This should be backed up with a formal instruction.</w:delText>
              </w:r>
            </w:del>
          </w:p>
        </w:tc>
      </w:tr>
      <w:tr w:rsidR="00355BAF" w:rsidDel="00DB5F0E" w14:paraId="0DB57CB3" w14:textId="29AFB7CE" w:rsidTr="00362D76">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2613" w:author="Windows 사용자" w:date="2020-06-02T14:39: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del w:id="2614" w:author="LANDI Michele (C.C.)" w:date="2020-10-01T15:33:00Z"/>
          <w:trPrChange w:id="2615" w:author="Windows 사용자" w:date="2020-06-02T14:39:00Z">
            <w:trPr>
              <w:trHeight w:val="64"/>
            </w:trPr>
          </w:trPrChange>
        </w:trPr>
        <w:tc>
          <w:tcPr>
            <w:tcW w:w="1807" w:type="pct"/>
            <w:shd w:val="clear" w:color="auto" w:fill="FADBD1" w:themeFill="background2" w:themeFillTint="33"/>
            <w:tcPrChange w:id="2616" w:author="Windows 사용자" w:date="2020-06-02T14:39:00Z">
              <w:tcPr>
                <w:tcW w:w="1807" w:type="pct"/>
                <w:gridSpan w:val="2"/>
              </w:tcPr>
            </w:tcPrChange>
          </w:tcPr>
          <w:p w14:paraId="4EBA7714" w14:textId="43CEBB91" w:rsidR="00355BAF" w:rsidRPr="00491F64" w:rsidDel="00DB5F0E" w:rsidRDefault="00355BAF" w:rsidP="00D61657">
            <w:pPr>
              <w:pStyle w:val="Tabletext"/>
              <w:rPr>
                <w:del w:id="2617" w:author="LANDI Michele (C.C.)" w:date="2020-10-01T15:33:00Z"/>
                <w:strike/>
                <w:rPrChange w:id="2618" w:author="Windows 사용자" w:date="2020-06-02T13:49:00Z">
                  <w:rPr>
                    <w:del w:id="2619" w:author="LANDI Michele (C.C.)" w:date="2020-10-01T15:33:00Z"/>
                  </w:rPr>
                </w:rPrChange>
              </w:rPr>
            </w:pPr>
            <w:del w:id="2620" w:author="LANDI Michele (C.C.)" w:date="2020-10-01T15:33:00Z">
              <w:r w:rsidRPr="00491F64" w:rsidDel="00DB5F0E">
                <w:rPr>
                  <w:strike/>
                  <w:rPrChange w:id="2621" w:author="Windows 사용자" w:date="2020-06-02T13:49:00Z">
                    <w:rPr/>
                  </w:rPrChange>
                </w:rPr>
                <w:delText>DO NOT (details)</w:delText>
              </w:r>
            </w:del>
          </w:p>
        </w:tc>
        <w:tc>
          <w:tcPr>
            <w:tcW w:w="3193" w:type="pct"/>
            <w:shd w:val="clear" w:color="auto" w:fill="FADBD1" w:themeFill="background2" w:themeFillTint="33"/>
            <w:tcPrChange w:id="2622" w:author="Windows 사용자" w:date="2020-06-02T14:39:00Z">
              <w:tcPr>
                <w:tcW w:w="3193" w:type="pct"/>
                <w:gridSpan w:val="2"/>
              </w:tcPr>
            </w:tcPrChange>
          </w:tcPr>
          <w:p w14:paraId="627716E0" w14:textId="08BF3061" w:rsidR="00355BAF" w:rsidRPr="00491F64" w:rsidDel="00DB5F0E" w:rsidRDefault="00355BAF" w:rsidP="00DE67F3">
            <w:pPr>
              <w:pStyle w:val="Tabletext"/>
              <w:rPr>
                <w:del w:id="2623" w:author="LANDI Michele (C.C.)" w:date="2020-10-01T15:33:00Z"/>
                <w:strike/>
                <w:rPrChange w:id="2624" w:author="Windows 사용자" w:date="2020-06-02T13:49:00Z">
                  <w:rPr>
                    <w:del w:id="2625" w:author="LANDI Michele (C.C.)" w:date="2020-10-01T15:33:00Z"/>
                  </w:rPr>
                </w:rPrChange>
              </w:rPr>
            </w:pPr>
            <w:del w:id="2626" w:author="LANDI Michele (C.C.)" w:date="2020-10-01T15:33:00Z">
              <w:r w:rsidRPr="00491F64" w:rsidDel="00DB5F0E">
                <w:rPr>
                  <w:strike/>
                  <w:rPrChange w:id="2627" w:author="Windows 사용자" w:date="2020-06-02T13:49:00Z">
                    <w:rPr/>
                  </w:rPrChange>
                </w:rPr>
                <w:delText>Instruction that the permission has not been granted</w:delText>
              </w:r>
              <w:r w:rsidR="00DE67F3" w:rsidRPr="00491F64" w:rsidDel="00DB5F0E">
                <w:rPr>
                  <w:strike/>
                  <w:rPrChange w:id="2628" w:author="Windows 사용자" w:date="2020-06-02T13:49:00Z">
                    <w:rPr/>
                  </w:rPrChange>
                </w:rPr>
                <w:delText>,</w:delText>
              </w:r>
              <w:r w:rsidRPr="00491F64" w:rsidDel="00DB5F0E">
                <w:rPr>
                  <w:strike/>
                  <w:rPrChange w:id="2629" w:author="Windows 사용자" w:date="2020-06-02T13:49:00Z">
                    <w:rPr/>
                  </w:rPrChange>
                </w:rPr>
                <w:delText xml:space="preserve"> or </w:delText>
              </w:r>
              <w:r w:rsidR="004F6DE2" w:rsidRPr="00491F64" w:rsidDel="00DB5F0E">
                <w:rPr>
                  <w:strike/>
                  <w:rPrChange w:id="2630" w:author="Windows 사용자" w:date="2020-06-02T13:49:00Z">
                    <w:rPr/>
                  </w:rPrChange>
                </w:rPr>
                <w:delText xml:space="preserve">activity </w:delText>
              </w:r>
              <w:r w:rsidRPr="00491F64" w:rsidDel="00DB5F0E">
                <w:rPr>
                  <w:strike/>
                  <w:rPrChange w:id="2631" w:author="Windows 사용자" w:date="2020-06-02T13:49:00Z">
                    <w:rPr/>
                  </w:rPrChange>
                </w:rPr>
                <w:delText>has been cancelled (eg leave berth)</w:delText>
              </w:r>
            </w:del>
          </w:p>
        </w:tc>
      </w:tr>
    </w:tbl>
    <w:p w14:paraId="067D9308" w14:textId="552B2703" w:rsidR="0069644A" w:rsidDel="000C01E6" w:rsidRDefault="0069644A">
      <w:pPr>
        <w:pStyle w:val="Heading2"/>
        <w:numPr>
          <w:ilvl w:val="0"/>
          <w:numId w:val="0"/>
        </w:numPr>
        <w:ind w:left="851"/>
        <w:rPr>
          <w:del w:id="2632" w:author="LANDI Michele (C.C.)" w:date="2020-10-01T15:33:00Z"/>
        </w:rPr>
        <w:pPrChange w:id="2633" w:author="3070" w:date="2020-08-07T16:06:00Z">
          <w:pPr>
            <w:pStyle w:val="Heading2"/>
            <w:numPr>
              <w:numId w:val="0"/>
            </w:numPr>
            <w:tabs>
              <w:tab w:val="clear" w:pos="0"/>
            </w:tabs>
            <w:ind w:left="0" w:firstLine="0"/>
          </w:pPr>
        </w:pPrChange>
      </w:pPr>
    </w:p>
    <w:p w14:paraId="37E3B8A1" w14:textId="77777777" w:rsidR="000C01E6" w:rsidRDefault="000C01E6">
      <w:pPr>
        <w:pStyle w:val="BodyText"/>
        <w:rPr>
          <w:ins w:id="2634" w:author="LANDI Michele (C.C.)" w:date="2020-10-01T15:42:00Z"/>
        </w:rPr>
      </w:pPr>
    </w:p>
    <w:p w14:paraId="3C6A5C25" w14:textId="48F85738" w:rsidR="000C01E6" w:rsidRPr="00F55AD7" w:rsidRDefault="000C01E6">
      <w:pPr>
        <w:pStyle w:val="Heading3"/>
        <w:ind w:left="993"/>
        <w:rPr>
          <w:ins w:id="2635" w:author="LANDI Michele (C.C.)" w:date="2020-10-01T15:42:00Z"/>
        </w:rPr>
        <w:pPrChange w:id="2636" w:author="LANDI Michele (C.C.)" w:date="2020-10-01T16:04:00Z">
          <w:pPr>
            <w:pStyle w:val="Heading3"/>
          </w:pPr>
        </w:pPrChange>
      </w:pPr>
      <w:ins w:id="2637" w:author="LANDI Michele (C.C.)" w:date="2020-10-01T15:42:00Z">
        <w:r>
          <w:t>BERTHING</w:t>
        </w:r>
      </w:ins>
    </w:p>
    <w:p w14:paraId="307FB89A" w14:textId="77777777" w:rsidR="000C01E6" w:rsidRPr="00D148DF" w:rsidRDefault="000C01E6">
      <w:pPr>
        <w:pStyle w:val="Heading4"/>
        <w:rPr>
          <w:ins w:id="2638" w:author="LANDI Michele (C.C.)" w:date="2020-10-01T15:43:00Z"/>
        </w:rPr>
        <w:pPrChange w:id="2639" w:author="LANDI Michele (C.C.)" w:date="2020-10-01T15:43:00Z">
          <w:pPr>
            <w:pStyle w:val="Heading3"/>
          </w:pPr>
        </w:pPrChange>
      </w:pPr>
      <w:ins w:id="2640" w:author="LANDI Michele (C.C.)" w:date="2020-10-01T15:43:00Z">
        <w:r w:rsidRPr="00D148DF">
          <w:t>General</w:t>
        </w:r>
      </w:ins>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0C01E6" w:rsidRPr="00D148DF" w14:paraId="54D45664" w14:textId="77777777" w:rsidTr="009C5F65">
        <w:trPr>
          <w:trHeight w:val="360"/>
          <w:tblHeader/>
          <w:ins w:id="2641" w:author="LANDI Michele (C.C.)" w:date="2020-10-01T15:43:00Z"/>
        </w:trPr>
        <w:tc>
          <w:tcPr>
            <w:tcW w:w="1877" w:type="pct"/>
            <w:shd w:val="clear" w:color="auto" w:fill="D9E2F3"/>
            <w:vAlign w:val="center"/>
          </w:tcPr>
          <w:p w14:paraId="2ED9A677" w14:textId="77777777" w:rsidR="000C01E6" w:rsidRPr="00D148DF" w:rsidRDefault="000C01E6" w:rsidP="009C5F65">
            <w:pPr>
              <w:pStyle w:val="Tableheading"/>
              <w:rPr>
                <w:ins w:id="2642" w:author="LANDI Michele (C.C.)" w:date="2020-10-01T15:43:00Z"/>
              </w:rPr>
            </w:pPr>
            <w:ins w:id="2643" w:author="LANDI Michele (C.C.)" w:date="2020-10-01T15:43:00Z">
              <w:r w:rsidRPr="00D148DF">
                <w:t>Message Element</w:t>
              </w:r>
            </w:ins>
          </w:p>
        </w:tc>
        <w:tc>
          <w:tcPr>
            <w:tcW w:w="3123" w:type="pct"/>
            <w:shd w:val="clear" w:color="auto" w:fill="D9E2F3"/>
            <w:vAlign w:val="center"/>
          </w:tcPr>
          <w:p w14:paraId="6ED3F7BF" w14:textId="77777777" w:rsidR="000C01E6" w:rsidRPr="00D148DF" w:rsidRDefault="000C01E6" w:rsidP="009C5F65">
            <w:pPr>
              <w:pStyle w:val="Tableheading"/>
              <w:rPr>
                <w:ins w:id="2644" w:author="LANDI Michele (C.C.)" w:date="2020-10-01T15:43:00Z"/>
              </w:rPr>
            </w:pPr>
            <w:ins w:id="2645" w:author="LANDI Michele (C.C.)" w:date="2020-10-01T15:43:00Z">
              <w:r w:rsidRPr="00D148DF">
                <w:t>Message Intent</w:t>
              </w:r>
            </w:ins>
          </w:p>
        </w:tc>
      </w:tr>
      <w:tr w:rsidR="000C01E6" w14:paraId="5922D73C" w14:textId="77777777" w:rsidTr="009C5F65">
        <w:trPr>
          <w:trHeight w:val="64"/>
          <w:ins w:id="2646" w:author="LANDI Michele (C.C.)" w:date="2020-10-01T15:43:00Z"/>
        </w:trPr>
        <w:tc>
          <w:tcPr>
            <w:tcW w:w="1877" w:type="pct"/>
          </w:tcPr>
          <w:p w14:paraId="71032BD8" w14:textId="77777777" w:rsidR="000C01E6" w:rsidRPr="0063013F" w:rsidRDefault="000C01E6" w:rsidP="009C5F65">
            <w:pPr>
              <w:pStyle w:val="Tabletext"/>
              <w:rPr>
                <w:ins w:id="2647" w:author="LANDI Michele (C.C.)" w:date="2020-10-01T15:43:00Z"/>
              </w:rPr>
            </w:pPr>
            <w:ins w:id="2648" w:author="LANDI Michele (C.C.)" w:date="2020-10-01T15:43:00Z">
              <w:r>
                <w:t>BERTH (name) [</w:t>
              </w:r>
              <w:r w:rsidRPr="0063013F">
                <w:t>(port / starboard side)</w:t>
              </w:r>
              <w:r>
                <w:t xml:space="preserve"> TO]</w:t>
              </w:r>
            </w:ins>
          </w:p>
        </w:tc>
        <w:tc>
          <w:tcPr>
            <w:tcW w:w="3123" w:type="pct"/>
          </w:tcPr>
          <w:p w14:paraId="21B5DE6E" w14:textId="77777777" w:rsidR="000C01E6" w:rsidRPr="0063013F" w:rsidRDefault="000C01E6" w:rsidP="009C5F65">
            <w:pPr>
              <w:pStyle w:val="Tabletext"/>
              <w:rPr>
                <w:ins w:id="2649" w:author="LANDI Michele (C.C.)" w:date="2020-10-01T15:43:00Z"/>
              </w:rPr>
            </w:pPr>
            <w:ins w:id="2650" w:author="LANDI Michele (C.C.)" w:date="2020-10-01T15:43:00Z">
              <w:r>
                <w:t>Notification of berth allocation [notification of side to the berth wall]</w:t>
              </w:r>
            </w:ins>
          </w:p>
        </w:tc>
      </w:tr>
      <w:tr w:rsidR="000C01E6" w14:paraId="45126BA7" w14:textId="77777777" w:rsidTr="009C5F65">
        <w:trPr>
          <w:trHeight w:val="64"/>
          <w:ins w:id="2651" w:author="LANDI Michele (C.C.)" w:date="2020-10-01T15:43:00Z"/>
        </w:trPr>
        <w:tc>
          <w:tcPr>
            <w:tcW w:w="1877" w:type="pct"/>
            <w:tcBorders>
              <w:top w:val="single" w:sz="4" w:space="0" w:color="auto"/>
              <w:left w:val="single" w:sz="4" w:space="0" w:color="auto"/>
              <w:bottom w:val="single" w:sz="4" w:space="0" w:color="auto"/>
              <w:right w:val="single" w:sz="4" w:space="0" w:color="auto"/>
            </w:tcBorders>
          </w:tcPr>
          <w:p w14:paraId="28A7F842" w14:textId="77777777" w:rsidR="000C01E6" w:rsidRPr="0063013F" w:rsidRDefault="000C01E6" w:rsidP="009C5F65">
            <w:pPr>
              <w:pStyle w:val="Tabletext"/>
              <w:rPr>
                <w:ins w:id="2652" w:author="LANDI Michele (C.C.)" w:date="2020-10-01T15:43:00Z"/>
              </w:rPr>
            </w:pPr>
            <w:ins w:id="2653" w:author="LANDI Michele (C.C.)" w:date="2020-10-01T15:43:00Z">
              <w:r>
                <w:t>BERTH NOT CLEAR</w:t>
              </w:r>
              <w:r>
                <w:rPr>
                  <w:rFonts w:hint="eastAsia"/>
                  <w:lang w:eastAsia="ko-KR"/>
                </w:rPr>
                <w:t>/</w:t>
              </w:r>
              <w:r>
                <w:t xml:space="preserve"> CLEAR AT (time)</w:t>
              </w:r>
            </w:ins>
          </w:p>
        </w:tc>
        <w:tc>
          <w:tcPr>
            <w:tcW w:w="3123" w:type="pct"/>
            <w:tcBorders>
              <w:top w:val="single" w:sz="4" w:space="0" w:color="auto"/>
              <w:left w:val="single" w:sz="4" w:space="0" w:color="auto"/>
              <w:bottom w:val="single" w:sz="4" w:space="0" w:color="auto"/>
              <w:right w:val="single" w:sz="4" w:space="0" w:color="auto"/>
            </w:tcBorders>
          </w:tcPr>
          <w:p w14:paraId="4EEBBF30" w14:textId="77777777" w:rsidR="000C01E6" w:rsidRPr="0063013F" w:rsidRDefault="000C01E6" w:rsidP="009C5F65">
            <w:pPr>
              <w:pStyle w:val="Tabletext"/>
              <w:rPr>
                <w:ins w:id="2654" w:author="LANDI Michele (C.C.)" w:date="2020-10-01T15:43:00Z"/>
              </w:rPr>
            </w:pPr>
            <w:ins w:id="2655" w:author="LANDI Michele (C.C.)" w:date="2020-10-01T15:43:00Z">
              <w:r>
                <w:t>Advising that the berth is no longer clear [and time the berth is expected to be available]</w:t>
              </w:r>
            </w:ins>
          </w:p>
        </w:tc>
      </w:tr>
      <w:tr w:rsidR="000C01E6" w14:paraId="5AC6E40A" w14:textId="77777777" w:rsidTr="009C5F65">
        <w:trPr>
          <w:trHeight w:val="64"/>
          <w:ins w:id="2656" w:author="LANDI Michele (C.C.)" w:date="2020-10-01T15:43:00Z"/>
        </w:trPr>
        <w:tc>
          <w:tcPr>
            <w:tcW w:w="1877" w:type="pct"/>
            <w:tcBorders>
              <w:top w:val="single" w:sz="4" w:space="0" w:color="auto"/>
              <w:left w:val="single" w:sz="4" w:space="0" w:color="auto"/>
              <w:bottom w:val="single" w:sz="4" w:space="0" w:color="auto"/>
              <w:right w:val="single" w:sz="4" w:space="0" w:color="auto"/>
            </w:tcBorders>
          </w:tcPr>
          <w:p w14:paraId="6EB8CFFD" w14:textId="77777777" w:rsidR="000C01E6" w:rsidRDefault="000C01E6" w:rsidP="009C5F65">
            <w:pPr>
              <w:pStyle w:val="Tabletext"/>
              <w:rPr>
                <w:ins w:id="2657" w:author="LANDI Michele (C.C.)" w:date="2020-10-01T15:43:00Z"/>
              </w:rPr>
            </w:pPr>
            <w:ins w:id="2658" w:author="LANDI Michele (C.C.)" w:date="2020-10-01T15:43:00Z">
              <w:r>
                <w:t>WAIT UNTIL BERTH CLEAR</w:t>
              </w:r>
            </w:ins>
          </w:p>
        </w:tc>
        <w:tc>
          <w:tcPr>
            <w:tcW w:w="3123" w:type="pct"/>
            <w:tcBorders>
              <w:top w:val="single" w:sz="4" w:space="0" w:color="auto"/>
              <w:left w:val="single" w:sz="4" w:space="0" w:color="auto"/>
              <w:bottom w:val="single" w:sz="4" w:space="0" w:color="auto"/>
              <w:right w:val="single" w:sz="4" w:space="0" w:color="auto"/>
            </w:tcBorders>
          </w:tcPr>
          <w:p w14:paraId="43101372" w14:textId="77777777" w:rsidR="000C01E6" w:rsidRPr="0063013F" w:rsidRDefault="000C01E6" w:rsidP="009C5F65">
            <w:pPr>
              <w:pStyle w:val="Tabletext"/>
              <w:rPr>
                <w:ins w:id="2659" w:author="LANDI Michele (C.C.)" w:date="2020-10-01T15:43:00Z"/>
              </w:rPr>
            </w:pPr>
            <w:ins w:id="2660" w:author="LANDI Michele (C.C.)" w:date="2020-10-01T15:43:00Z">
              <w:r>
                <w:t>Instructing or advising a vessel to wait until the berth is clear</w:t>
              </w:r>
            </w:ins>
          </w:p>
        </w:tc>
      </w:tr>
      <w:tr w:rsidR="000C01E6" w14:paraId="75DED82D" w14:textId="77777777" w:rsidTr="009C5F65">
        <w:trPr>
          <w:trHeight w:val="64"/>
          <w:ins w:id="2661" w:author="LANDI Michele (C.C.)" w:date="2020-10-01T15:43:00Z"/>
        </w:trPr>
        <w:tc>
          <w:tcPr>
            <w:tcW w:w="1877" w:type="pct"/>
            <w:tcBorders>
              <w:bottom w:val="single" w:sz="4" w:space="0" w:color="auto"/>
            </w:tcBorders>
          </w:tcPr>
          <w:p w14:paraId="1B27357E" w14:textId="77777777" w:rsidR="000C01E6" w:rsidRPr="0063013F" w:rsidRDefault="000C01E6" w:rsidP="009C5F65">
            <w:pPr>
              <w:pStyle w:val="Tabletext"/>
              <w:rPr>
                <w:ins w:id="2662" w:author="LANDI Michele (C.C.)" w:date="2020-10-01T15:43:00Z"/>
              </w:rPr>
            </w:pPr>
            <w:ins w:id="2663" w:author="LANDI Michele (C.C.)" w:date="2020-10-01T15:43:00Z">
              <w:r>
                <w:t>[</w:t>
              </w:r>
              <w:r w:rsidRPr="0063013F">
                <w:t>Vessel</w:t>
              </w:r>
              <w:r>
                <w:t>]</w:t>
              </w:r>
              <w:r w:rsidRPr="0063013F">
                <w:t xml:space="preserve"> LEAV</w:t>
              </w:r>
              <w:r>
                <w:t>ING</w:t>
              </w:r>
              <w:r w:rsidRPr="0063013F">
                <w:t xml:space="preserve"> </w:t>
              </w:r>
              <w:r>
                <w:t xml:space="preserve">BERTH (name) </w:t>
              </w:r>
              <w:r w:rsidRPr="0063013F">
                <w:t>AT (time)</w:t>
              </w:r>
            </w:ins>
          </w:p>
        </w:tc>
        <w:tc>
          <w:tcPr>
            <w:tcW w:w="3123" w:type="pct"/>
            <w:tcBorders>
              <w:bottom w:val="single" w:sz="4" w:space="0" w:color="auto"/>
            </w:tcBorders>
          </w:tcPr>
          <w:p w14:paraId="4A3BDECA" w14:textId="77777777" w:rsidR="000C01E6" w:rsidRPr="0063013F" w:rsidRDefault="000C01E6" w:rsidP="009C5F65">
            <w:pPr>
              <w:pStyle w:val="Tabletext"/>
              <w:rPr>
                <w:ins w:id="2664" w:author="LANDI Michele (C.C.)" w:date="2020-10-01T15:43:00Z"/>
              </w:rPr>
            </w:pPr>
            <w:ins w:id="2665" w:author="LANDI Michele (C.C.)" w:date="2020-10-01T15:43:00Z">
              <w:r>
                <w:t>Information that a (vessel) will leave a berth at a specified time</w:t>
              </w:r>
            </w:ins>
          </w:p>
        </w:tc>
      </w:tr>
      <w:tr w:rsidR="000C01E6" w14:paraId="2A04C0E3" w14:textId="77777777" w:rsidTr="009C5F65">
        <w:trPr>
          <w:trHeight w:val="64"/>
          <w:ins w:id="2666" w:author="LANDI Michele (C.C.)" w:date="2020-10-01T15:43:00Z"/>
        </w:trPr>
        <w:tc>
          <w:tcPr>
            <w:tcW w:w="1877" w:type="pct"/>
            <w:tcBorders>
              <w:top w:val="single" w:sz="4" w:space="0" w:color="auto"/>
              <w:left w:val="single" w:sz="4" w:space="0" w:color="auto"/>
              <w:bottom w:val="single" w:sz="4" w:space="0" w:color="auto"/>
              <w:right w:val="single" w:sz="4" w:space="0" w:color="auto"/>
            </w:tcBorders>
          </w:tcPr>
          <w:p w14:paraId="01182CAA" w14:textId="77777777" w:rsidR="000C01E6" w:rsidRPr="0063013F" w:rsidRDefault="000C01E6" w:rsidP="009C5F65">
            <w:pPr>
              <w:pStyle w:val="Tabletext"/>
              <w:rPr>
                <w:ins w:id="2667" w:author="LANDI Michele (C.C.)" w:date="2020-10-01T15:43:00Z"/>
              </w:rPr>
            </w:pPr>
            <w:ins w:id="2668" w:author="LANDI Michele (C.C.)" w:date="2020-10-01T15:43:00Z">
              <w:r w:rsidRPr="0063013F">
                <w:t xml:space="preserve">BERTHING DELAYED UNTIL (time / by </w:t>
              </w:r>
              <w:r>
                <w:rPr>
                  <w:rFonts w:hint="eastAsia"/>
                  <w:lang w:eastAsia="ko-KR"/>
                </w:rPr>
                <w:t>X</w:t>
              </w:r>
              <w:r w:rsidRPr="0063013F">
                <w:t>X hrs)</w:t>
              </w:r>
            </w:ins>
          </w:p>
        </w:tc>
        <w:tc>
          <w:tcPr>
            <w:tcW w:w="3123" w:type="pct"/>
            <w:tcBorders>
              <w:top w:val="single" w:sz="4" w:space="0" w:color="auto"/>
              <w:left w:val="single" w:sz="4" w:space="0" w:color="auto"/>
              <w:bottom w:val="single" w:sz="4" w:space="0" w:color="auto"/>
              <w:right w:val="single" w:sz="4" w:space="0" w:color="auto"/>
            </w:tcBorders>
          </w:tcPr>
          <w:p w14:paraId="1776220B" w14:textId="77777777" w:rsidR="000C01E6" w:rsidRPr="0063013F" w:rsidRDefault="000C01E6" w:rsidP="009C5F65">
            <w:pPr>
              <w:pStyle w:val="Tabletext"/>
              <w:rPr>
                <w:ins w:id="2669" w:author="LANDI Michele (C.C.)" w:date="2020-10-01T15:43:00Z"/>
              </w:rPr>
            </w:pPr>
            <w:ins w:id="2670" w:author="LANDI Michele (C.C.)" w:date="2020-10-01T15:43:00Z">
              <w:r>
                <w:t>Advising that berthing will be delayed until a specified time</w:t>
              </w:r>
            </w:ins>
          </w:p>
        </w:tc>
      </w:tr>
      <w:tr w:rsidR="000C01E6" w14:paraId="5ACAD779" w14:textId="77777777" w:rsidTr="009C5F65">
        <w:trPr>
          <w:trHeight w:val="64"/>
          <w:ins w:id="2671" w:author="LANDI Michele (C.C.)" w:date="2020-10-01T15:43:00Z"/>
        </w:trPr>
        <w:tc>
          <w:tcPr>
            <w:tcW w:w="1877" w:type="pct"/>
            <w:tcBorders>
              <w:top w:val="single" w:sz="4" w:space="0" w:color="auto"/>
              <w:left w:val="single" w:sz="4" w:space="0" w:color="auto"/>
              <w:bottom w:val="single" w:sz="4" w:space="0" w:color="auto"/>
              <w:right w:val="single" w:sz="4" w:space="0" w:color="auto"/>
            </w:tcBorders>
          </w:tcPr>
          <w:p w14:paraId="13688EFC" w14:textId="77777777" w:rsidR="000C01E6" w:rsidRPr="00186DCE" w:rsidRDefault="000C01E6" w:rsidP="009C5F65">
            <w:pPr>
              <w:pStyle w:val="Tabletext"/>
              <w:rPr>
                <w:ins w:id="2672" w:author="LANDI Michele (C.C.)" w:date="2020-10-01T15:43:00Z"/>
                <w:highlight w:val="yellow"/>
              </w:rPr>
            </w:pPr>
            <w:ins w:id="2673" w:author="LANDI Michele (C.C.)" w:date="2020-10-01T15:43:00Z">
              <w:r w:rsidRPr="00186DCE">
                <w:rPr>
                  <w:highlight w:val="yellow"/>
                </w:rPr>
                <w:t xml:space="preserve">BERTH CHANGED </w:t>
              </w:r>
              <w:commentRangeStart w:id="2674"/>
              <w:r w:rsidRPr="00186DCE">
                <w:rPr>
                  <w:highlight w:val="yellow"/>
                </w:rPr>
                <w:t>TO</w:t>
              </w:r>
              <w:commentRangeEnd w:id="2674"/>
              <w:r>
                <w:rPr>
                  <w:rStyle w:val="CommentReference"/>
                  <w:color w:val="auto"/>
                </w:rPr>
                <w:commentReference w:id="2674"/>
              </w:r>
              <w:r w:rsidRPr="00186DCE">
                <w:rPr>
                  <w:highlight w:val="yellow"/>
                </w:rPr>
                <w:t xml:space="preserve"> (provide new berth)</w:t>
              </w:r>
            </w:ins>
          </w:p>
        </w:tc>
        <w:tc>
          <w:tcPr>
            <w:tcW w:w="3123" w:type="pct"/>
            <w:tcBorders>
              <w:top w:val="single" w:sz="4" w:space="0" w:color="auto"/>
              <w:left w:val="single" w:sz="4" w:space="0" w:color="auto"/>
              <w:bottom w:val="single" w:sz="4" w:space="0" w:color="auto"/>
              <w:right w:val="single" w:sz="4" w:space="0" w:color="auto"/>
            </w:tcBorders>
          </w:tcPr>
          <w:p w14:paraId="2D421275" w14:textId="77777777" w:rsidR="000C01E6" w:rsidRDefault="000C01E6" w:rsidP="009C5F65">
            <w:pPr>
              <w:pStyle w:val="Tabletext"/>
              <w:rPr>
                <w:ins w:id="2675" w:author="LANDI Michele (C.C.)" w:date="2020-10-01T15:43:00Z"/>
              </w:rPr>
            </w:pPr>
            <w:ins w:id="2676" w:author="LANDI Michele (C.C.)" w:date="2020-10-01T15:43:00Z">
              <w:r w:rsidRPr="00186DCE">
                <w:rPr>
                  <w:highlight w:val="yellow"/>
                </w:rPr>
                <w:t>Information about a new berth.</w:t>
              </w:r>
              <w:r>
                <w:t xml:space="preserve"> </w:t>
              </w:r>
            </w:ins>
          </w:p>
        </w:tc>
      </w:tr>
    </w:tbl>
    <w:p w14:paraId="305A9509" w14:textId="77777777" w:rsidR="006208E3" w:rsidRPr="00D148DF" w:rsidRDefault="006208E3">
      <w:pPr>
        <w:pStyle w:val="Heading4"/>
        <w:rPr>
          <w:ins w:id="2677" w:author="LANDI Michele (C.C.)" w:date="2020-10-01T15:44:00Z"/>
        </w:rPr>
        <w:pPrChange w:id="2678" w:author="LANDI Michele (C.C.)" w:date="2020-10-01T15:44:00Z">
          <w:pPr>
            <w:pStyle w:val="Heading3"/>
          </w:pPr>
        </w:pPrChange>
      </w:pPr>
      <w:ins w:id="2679" w:author="LANDI Michele (C.C.)" w:date="2020-10-01T15:44:00Z">
        <w:r w:rsidRPr="00D148DF">
          <w:t>Departure from berth</w:t>
        </w:r>
      </w:ins>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6208E3" w:rsidRPr="00D148DF" w14:paraId="6CE8041F" w14:textId="77777777" w:rsidTr="009C5F65">
        <w:trPr>
          <w:trHeight w:val="360"/>
          <w:tblHeader/>
          <w:ins w:id="2680" w:author="LANDI Michele (C.C.)" w:date="2020-10-01T15:44:00Z"/>
        </w:trPr>
        <w:tc>
          <w:tcPr>
            <w:tcW w:w="1877" w:type="pct"/>
            <w:shd w:val="clear" w:color="auto" w:fill="D9E2F3"/>
            <w:vAlign w:val="center"/>
          </w:tcPr>
          <w:p w14:paraId="1E143517" w14:textId="77777777" w:rsidR="006208E3" w:rsidRPr="00D148DF" w:rsidRDefault="006208E3" w:rsidP="009C5F65">
            <w:pPr>
              <w:pStyle w:val="Tableheading"/>
              <w:rPr>
                <w:ins w:id="2681" w:author="LANDI Michele (C.C.)" w:date="2020-10-01T15:44:00Z"/>
              </w:rPr>
            </w:pPr>
            <w:ins w:id="2682" w:author="LANDI Michele (C.C.)" w:date="2020-10-01T15:44:00Z">
              <w:r w:rsidRPr="00D148DF">
                <w:t>Message Element</w:t>
              </w:r>
            </w:ins>
          </w:p>
        </w:tc>
        <w:tc>
          <w:tcPr>
            <w:tcW w:w="3123" w:type="pct"/>
            <w:shd w:val="clear" w:color="auto" w:fill="D9E2F3"/>
            <w:vAlign w:val="center"/>
          </w:tcPr>
          <w:p w14:paraId="08457D63" w14:textId="77777777" w:rsidR="006208E3" w:rsidRPr="00D148DF" w:rsidRDefault="006208E3" w:rsidP="009C5F65">
            <w:pPr>
              <w:pStyle w:val="Tableheading"/>
              <w:rPr>
                <w:ins w:id="2683" w:author="LANDI Michele (C.C.)" w:date="2020-10-01T15:44:00Z"/>
              </w:rPr>
            </w:pPr>
            <w:ins w:id="2684" w:author="LANDI Michele (C.C.)" w:date="2020-10-01T15:44:00Z">
              <w:r w:rsidRPr="00D148DF">
                <w:t>Message Intent</w:t>
              </w:r>
            </w:ins>
          </w:p>
        </w:tc>
      </w:tr>
      <w:tr w:rsidR="006208E3" w14:paraId="559FEF67" w14:textId="77777777" w:rsidTr="009C5F65">
        <w:trPr>
          <w:trHeight w:val="64"/>
          <w:ins w:id="2685" w:author="LANDI Michele (C.C.)" w:date="2020-10-01T15:44:00Z"/>
        </w:trPr>
        <w:tc>
          <w:tcPr>
            <w:tcW w:w="1877" w:type="pct"/>
            <w:tcBorders>
              <w:top w:val="single" w:sz="4" w:space="0" w:color="auto"/>
              <w:left w:val="single" w:sz="4" w:space="0" w:color="auto"/>
              <w:bottom w:val="single" w:sz="4" w:space="0" w:color="auto"/>
              <w:right w:val="single" w:sz="4" w:space="0" w:color="auto"/>
            </w:tcBorders>
          </w:tcPr>
          <w:p w14:paraId="1BF30C34" w14:textId="77777777" w:rsidR="006208E3" w:rsidRPr="0063013F" w:rsidRDefault="006208E3" w:rsidP="009C5F65">
            <w:pPr>
              <w:pStyle w:val="Tabletext"/>
              <w:rPr>
                <w:ins w:id="2686" w:author="LANDI Michele (C.C.)" w:date="2020-10-01T15:44:00Z"/>
              </w:rPr>
            </w:pPr>
            <w:ins w:id="2687" w:author="LANDI Michele (C.C.)" w:date="2020-10-01T15:44:00Z">
              <w:r>
                <w:t>REPORT WHEN SINGLED UP</w:t>
              </w:r>
            </w:ins>
          </w:p>
        </w:tc>
        <w:tc>
          <w:tcPr>
            <w:tcW w:w="3123" w:type="pct"/>
            <w:tcBorders>
              <w:top w:val="single" w:sz="4" w:space="0" w:color="auto"/>
              <w:left w:val="single" w:sz="4" w:space="0" w:color="auto"/>
              <w:bottom w:val="single" w:sz="4" w:space="0" w:color="auto"/>
              <w:right w:val="single" w:sz="4" w:space="0" w:color="auto"/>
            </w:tcBorders>
          </w:tcPr>
          <w:p w14:paraId="5627F2F1" w14:textId="77777777" w:rsidR="006208E3" w:rsidRPr="0063013F" w:rsidRDefault="006208E3" w:rsidP="009C5F65">
            <w:pPr>
              <w:pStyle w:val="Tabletext"/>
              <w:rPr>
                <w:ins w:id="2688" w:author="LANDI Michele (C.C.)" w:date="2020-10-01T15:44:00Z"/>
              </w:rPr>
            </w:pPr>
            <w:ins w:id="2689" w:author="LANDI Michele (C.C.)" w:date="2020-10-01T15:44:00Z">
              <w:r>
                <w:t>Request for the vessel to report when it has singled up</w:t>
              </w:r>
            </w:ins>
          </w:p>
        </w:tc>
      </w:tr>
      <w:tr w:rsidR="006208E3" w14:paraId="488D5878" w14:textId="77777777" w:rsidTr="009C5F65">
        <w:trPr>
          <w:trHeight w:val="64"/>
          <w:ins w:id="2690" w:author="LANDI Michele (C.C.)" w:date="2020-10-01T15:44:00Z"/>
        </w:trPr>
        <w:tc>
          <w:tcPr>
            <w:tcW w:w="1877" w:type="pct"/>
            <w:tcBorders>
              <w:top w:val="single" w:sz="4" w:space="0" w:color="auto"/>
              <w:left w:val="single" w:sz="4" w:space="0" w:color="auto"/>
              <w:bottom w:val="single" w:sz="4" w:space="0" w:color="auto"/>
              <w:right w:val="single" w:sz="4" w:space="0" w:color="auto"/>
            </w:tcBorders>
            <w:shd w:val="clear" w:color="auto" w:fill="auto"/>
          </w:tcPr>
          <w:p w14:paraId="73B012D0" w14:textId="77777777" w:rsidR="006208E3" w:rsidRPr="005345CC" w:rsidRDefault="006208E3" w:rsidP="009C5F65">
            <w:pPr>
              <w:pStyle w:val="Tabletext"/>
              <w:rPr>
                <w:ins w:id="2691" w:author="LANDI Michele (C.C.)" w:date="2020-10-01T15:44:00Z"/>
              </w:rPr>
            </w:pPr>
            <w:ins w:id="2692" w:author="LANDI Michele (C.C.)" w:date="2020-10-01T15:44:00Z">
              <w:r>
                <w:t xml:space="preserve">REPORT WHEN READY TO DEPART </w:t>
              </w:r>
            </w:ins>
          </w:p>
        </w:tc>
        <w:tc>
          <w:tcPr>
            <w:tcW w:w="3123" w:type="pct"/>
            <w:tcBorders>
              <w:top w:val="single" w:sz="4" w:space="0" w:color="auto"/>
              <w:left w:val="single" w:sz="4" w:space="0" w:color="auto"/>
              <w:bottom w:val="single" w:sz="4" w:space="0" w:color="auto"/>
              <w:right w:val="single" w:sz="4" w:space="0" w:color="auto"/>
            </w:tcBorders>
            <w:shd w:val="clear" w:color="auto" w:fill="auto"/>
          </w:tcPr>
          <w:p w14:paraId="44CEB1F2" w14:textId="77777777" w:rsidR="006208E3" w:rsidRPr="005345CC" w:rsidRDefault="006208E3" w:rsidP="009C5F65">
            <w:pPr>
              <w:pStyle w:val="Tabletext"/>
              <w:rPr>
                <w:ins w:id="2693" w:author="LANDI Michele (C.C.)" w:date="2020-10-01T15:44:00Z"/>
              </w:rPr>
            </w:pPr>
            <w:ins w:id="2694" w:author="LANDI Michele (C.C.)" w:date="2020-10-01T15:44:00Z">
              <w:r w:rsidRPr="005345CC">
                <w:t>Request for the vessel to report when the last line has been let go.</w:t>
              </w:r>
            </w:ins>
          </w:p>
        </w:tc>
      </w:tr>
      <w:tr w:rsidR="006208E3" w14:paraId="20ADA7F9" w14:textId="77777777" w:rsidTr="009C5F65">
        <w:trPr>
          <w:trHeight w:val="64"/>
          <w:ins w:id="2695" w:author="LANDI Michele (C.C.)" w:date="2020-10-01T15:44:00Z"/>
        </w:trPr>
        <w:tc>
          <w:tcPr>
            <w:tcW w:w="1877" w:type="pct"/>
            <w:tcBorders>
              <w:top w:val="single" w:sz="4" w:space="0" w:color="auto"/>
              <w:left w:val="single" w:sz="4" w:space="0" w:color="auto"/>
              <w:bottom w:val="single" w:sz="4" w:space="0" w:color="auto"/>
              <w:right w:val="single" w:sz="4" w:space="0" w:color="auto"/>
            </w:tcBorders>
          </w:tcPr>
          <w:p w14:paraId="7187DF57" w14:textId="77777777" w:rsidR="006208E3" w:rsidRDefault="006208E3" w:rsidP="009C5F65">
            <w:pPr>
              <w:pStyle w:val="Tabletext"/>
              <w:rPr>
                <w:ins w:id="2696" w:author="LANDI Michele (C.C.)" w:date="2020-10-01T15:44:00Z"/>
              </w:rPr>
            </w:pPr>
            <w:ins w:id="2697" w:author="LANDI Michele (C.C.)" w:date="2020-10-01T15:44:00Z">
              <w:r>
                <w:t>REPORT (</w:t>
              </w:r>
              <w:r>
                <w:rPr>
                  <w:rFonts w:hint="eastAsia"/>
                  <w:lang w:eastAsia="ko-KR"/>
                </w:rPr>
                <w:t>XX minutes</w:t>
              </w:r>
              <w:r>
                <w:t>) BEFORE DEPARTURE</w:t>
              </w:r>
            </w:ins>
          </w:p>
        </w:tc>
        <w:tc>
          <w:tcPr>
            <w:tcW w:w="3123" w:type="pct"/>
            <w:tcBorders>
              <w:top w:val="single" w:sz="4" w:space="0" w:color="auto"/>
              <w:left w:val="single" w:sz="4" w:space="0" w:color="auto"/>
              <w:bottom w:val="single" w:sz="4" w:space="0" w:color="auto"/>
              <w:right w:val="single" w:sz="4" w:space="0" w:color="auto"/>
            </w:tcBorders>
          </w:tcPr>
          <w:p w14:paraId="048FEE17" w14:textId="77777777" w:rsidR="006208E3" w:rsidRPr="0063013F" w:rsidRDefault="006208E3" w:rsidP="009C5F65">
            <w:pPr>
              <w:pStyle w:val="Tabletext"/>
              <w:rPr>
                <w:ins w:id="2698" w:author="LANDI Michele (C.C.)" w:date="2020-10-01T15:44:00Z"/>
              </w:rPr>
            </w:pPr>
            <w:ins w:id="2699" w:author="LANDI Michele (C.C.)" w:date="2020-10-01T15:44:00Z">
              <w:r>
                <w:t>Request for the vessel to report a specified amount of time before departing</w:t>
              </w:r>
            </w:ins>
          </w:p>
        </w:tc>
      </w:tr>
    </w:tbl>
    <w:p w14:paraId="4111B71A" w14:textId="77777777" w:rsidR="006208E3" w:rsidRDefault="006208E3" w:rsidP="006208E3">
      <w:pPr>
        <w:pStyle w:val="BodyText"/>
        <w:rPr>
          <w:ins w:id="2700" w:author="LANDI Michele (C.C.)" w:date="2020-10-01T15:44:00Z"/>
        </w:rPr>
      </w:pPr>
    </w:p>
    <w:p w14:paraId="4B4E677F" w14:textId="73847B5F" w:rsidR="00177766" w:rsidDel="00DB5F0E" w:rsidRDefault="00177766">
      <w:pPr>
        <w:pStyle w:val="Heading3"/>
        <w:ind w:left="993"/>
        <w:rPr>
          <w:ins w:id="2701" w:author="3070" w:date="2020-06-25T11:19:00Z"/>
          <w:del w:id="2702" w:author="LANDI Michele (C.C.)" w:date="2020-10-01T15:33:00Z"/>
        </w:rPr>
        <w:pPrChange w:id="2703" w:author="LANDI Michele (C.C.)" w:date="2020-10-01T16:04:00Z">
          <w:pPr/>
        </w:pPrChange>
      </w:pPr>
      <w:bookmarkStart w:id="2704" w:name="_Toc40380955"/>
    </w:p>
    <w:p w14:paraId="19E54676" w14:textId="55AEC0F9" w:rsidR="00177766" w:rsidRDefault="00177766">
      <w:pPr>
        <w:pStyle w:val="Heading3"/>
        <w:ind w:left="993"/>
        <w:rPr>
          <w:ins w:id="2705" w:author="LANDI Michele (C.C.)" w:date="2020-10-01T15:44:00Z"/>
        </w:rPr>
        <w:pPrChange w:id="2706" w:author="LANDI Michele (C.C.)" w:date="2020-10-01T16:04:00Z">
          <w:pPr>
            <w:pStyle w:val="Heading2"/>
            <w:numPr>
              <w:numId w:val="0"/>
            </w:numPr>
            <w:tabs>
              <w:tab w:val="clear" w:pos="0"/>
            </w:tabs>
            <w:ind w:left="0" w:firstLine="0"/>
          </w:pPr>
        </w:pPrChange>
      </w:pPr>
      <w:ins w:id="2707" w:author="3070" w:date="2020-06-25T11:19:00Z">
        <w:del w:id="2708" w:author="LANDI Michele (C.C.)" w:date="2020-10-01T15:44:00Z">
          <w:r w:rsidDel="006208E3">
            <w:delText>8.6</w:delText>
          </w:r>
          <w:r w:rsidDel="006208E3">
            <w:tab/>
          </w:r>
        </w:del>
        <w:r w:rsidRPr="004F11D6">
          <w:t>PROCEED</w:t>
        </w:r>
        <w:r>
          <w:t>ING</w:t>
        </w:r>
        <w:r w:rsidRPr="004F11D6">
          <w:t xml:space="preserve"> FROM OR TO </w:t>
        </w:r>
        <w:r>
          <w:t xml:space="preserve">AN </w:t>
        </w:r>
        <w:r w:rsidRPr="004F11D6">
          <w:t>ALONGSIDE BERTH OR ANCHORAGE</w:t>
        </w:r>
      </w:ins>
    </w:p>
    <w:p w14:paraId="443D3250" w14:textId="7AC00ACA" w:rsidR="006208E3" w:rsidRPr="00F0028E" w:rsidDel="006208E3" w:rsidRDefault="006208E3">
      <w:pPr>
        <w:pStyle w:val="BodyText"/>
        <w:rPr>
          <w:ins w:id="2709" w:author="3070" w:date="2020-06-25T11:19:00Z"/>
          <w:del w:id="2710" w:author="LANDI Michele (C.C.)" w:date="2020-10-01T15:44:00Z"/>
        </w:rPr>
        <w:pPrChange w:id="2711" w:author="LANDI Michele (C.C.)" w:date="2020-10-01T15:44:00Z">
          <w:pPr>
            <w:pStyle w:val="Heading2"/>
            <w:numPr>
              <w:numId w:val="0"/>
            </w:numPr>
            <w:tabs>
              <w:tab w:val="clear" w:pos="0"/>
            </w:tabs>
            <w:ind w:left="0" w:firstLine="0"/>
          </w:pPr>
        </w:pPrChange>
      </w:pPr>
    </w:p>
    <w:p w14:paraId="0BCCCFBF" w14:textId="48AAEC4E" w:rsidR="00177766" w:rsidRPr="00DB7D3D" w:rsidRDefault="00177766">
      <w:pPr>
        <w:pStyle w:val="Heading4"/>
        <w:rPr>
          <w:ins w:id="2712" w:author="3070" w:date="2020-06-25T11:19:00Z"/>
          <w:b w:val="0"/>
          <w:bCs w:val="0"/>
          <w:rPrChange w:id="2713" w:author="3070" w:date="2020-08-07T16:05:00Z">
            <w:rPr>
              <w:ins w:id="2714" w:author="3070" w:date="2020-06-25T11:19:00Z"/>
              <w:rFonts w:ascii="Calibri" w:eastAsia="Dotum" w:hAnsi="Calibri" w:cs="Times New Roman"/>
              <w:b/>
              <w:bCs/>
              <w:smallCaps/>
            </w:rPr>
          </w:rPrChange>
        </w:rPr>
        <w:pPrChange w:id="2715" w:author="LANDI Michele (C.C.)" w:date="2020-10-01T15:45:00Z">
          <w:pPr>
            <w:keepNext/>
            <w:keepLines/>
            <w:numPr>
              <w:ilvl w:val="2"/>
            </w:numPr>
            <w:tabs>
              <w:tab w:val="num" w:pos="0"/>
            </w:tabs>
            <w:spacing w:before="120" w:after="120"/>
            <w:ind w:left="992" w:right="851" w:hanging="992"/>
            <w:outlineLvl w:val="2"/>
          </w:pPr>
        </w:pPrChange>
      </w:pPr>
      <w:ins w:id="2716" w:author="3070" w:date="2020-06-25T11:19:00Z">
        <w:r w:rsidRPr="00DB7D3D">
          <w:rPr>
            <w:rPrChange w:id="2717" w:author="3070" w:date="2020-08-07T16:05:00Z">
              <w:rPr>
                <w:rFonts w:ascii="Calibri" w:eastAsia="Dotum" w:hAnsi="Calibri" w:cs="Times New Roman"/>
              </w:rPr>
            </w:rPrChange>
          </w:rPr>
          <w:t xml:space="preserve">Approving Permission to proceed </w:t>
        </w:r>
      </w:ins>
    </w:p>
    <w:p w14:paraId="564F30F3" w14:textId="77777777" w:rsidR="0045113C" w:rsidRPr="006208E3" w:rsidRDefault="00177766">
      <w:pPr>
        <w:spacing w:after="120"/>
        <w:jc w:val="both"/>
        <w:rPr>
          <w:ins w:id="2718" w:author="3070" w:date="2020-07-02T11:48:00Z"/>
          <w:rFonts w:ascii="Calibri" w:eastAsia="Batang" w:hAnsi="Calibri" w:cs="Times New Roman"/>
          <w:sz w:val="22"/>
          <w:rPrChange w:id="2719" w:author="LANDI Michele (C.C.)" w:date="2020-10-01T15:45:00Z">
            <w:rPr>
              <w:ins w:id="2720" w:author="3070" w:date="2020-07-02T11:48:00Z"/>
              <w:rFonts w:ascii="Calibri" w:eastAsia="Batang" w:hAnsi="Calibri" w:cs="Times New Roman"/>
            </w:rPr>
          </w:rPrChange>
        </w:rPr>
        <w:pPrChange w:id="2721" w:author="LANDI Michele (C.C.)" w:date="2020-10-01T15:45:00Z">
          <w:pPr>
            <w:spacing w:after="120"/>
          </w:pPr>
        </w:pPrChange>
      </w:pPr>
      <w:ins w:id="2722" w:author="3070" w:date="2020-06-25T11:19:00Z">
        <w:r w:rsidRPr="006208E3">
          <w:rPr>
            <w:rFonts w:ascii="Calibri" w:eastAsia="Batang" w:hAnsi="Calibri" w:cs="Times New Roman"/>
            <w:sz w:val="22"/>
            <w:rPrChange w:id="2723" w:author="LANDI Michele (C.C.)" w:date="2020-10-01T15:45:00Z">
              <w:rPr>
                <w:rFonts w:ascii="Calibri" w:eastAsia="Batang" w:hAnsi="Calibri" w:cs="Times New Roman"/>
              </w:rPr>
            </w:rPrChange>
          </w:rPr>
          <w:t xml:space="preserve">Based on the information available, the VTS assesses that it is safe and gives approval for the vessel to proceed from or to an alongside berth or anchorage, subject to the discretion of the Master. </w:t>
        </w:r>
      </w:ins>
    </w:p>
    <w:p w14:paraId="4B4A92AD" w14:textId="64FE9792" w:rsidR="00177766" w:rsidRPr="006208E3" w:rsidRDefault="00177766">
      <w:pPr>
        <w:spacing w:after="120"/>
        <w:jc w:val="both"/>
        <w:rPr>
          <w:ins w:id="2724" w:author="3070" w:date="2020-06-25T11:19:00Z"/>
          <w:rFonts w:ascii="Calibri" w:eastAsia="Batang" w:hAnsi="Calibri" w:cs="Times New Roman"/>
          <w:sz w:val="22"/>
          <w:rPrChange w:id="2725" w:author="LANDI Michele (C.C.)" w:date="2020-10-01T15:45:00Z">
            <w:rPr>
              <w:ins w:id="2726" w:author="3070" w:date="2020-06-25T11:19:00Z"/>
              <w:rFonts w:ascii="Calibri" w:eastAsia="Batang" w:hAnsi="Calibri" w:cs="Times New Roman"/>
            </w:rPr>
          </w:rPrChange>
        </w:rPr>
        <w:pPrChange w:id="2727" w:author="LANDI Michele (C.C.)" w:date="2020-10-01T15:45:00Z">
          <w:pPr>
            <w:spacing w:after="120"/>
          </w:pPr>
        </w:pPrChange>
      </w:pPr>
      <w:ins w:id="2728" w:author="3070" w:date="2020-06-25T11:19:00Z">
        <w:r w:rsidRPr="006208E3">
          <w:rPr>
            <w:rFonts w:ascii="Calibri" w:eastAsia="Batang" w:hAnsi="Calibri" w:cs="Times New Roman"/>
            <w:sz w:val="22"/>
            <w:rPrChange w:id="2729" w:author="LANDI Michele (C.C.)" w:date="2020-10-01T15:45:00Z">
              <w:rPr>
                <w:rFonts w:ascii="Calibri" w:eastAsia="Batang" w:hAnsi="Calibri" w:cs="Times New Roman"/>
              </w:rPr>
            </w:rPrChange>
          </w:rPr>
          <w:t xml:space="preserve">Prior to or immediately following a request to proceed </w:t>
        </w:r>
        <w:r w:rsidRPr="006208E3">
          <w:rPr>
            <w:rFonts w:ascii="Calibri" w:eastAsia="Batang" w:hAnsi="Calibri" w:cs="Times New Roman"/>
            <w:b/>
            <w:bCs/>
            <w:sz w:val="22"/>
            <w:rPrChange w:id="2730" w:author="LANDI Michele (C.C.)" w:date="2020-10-01T15:45:00Z">
              <w:rPr>
                <w:rFonts w:ascii="Calibri" w:eastAsia="Batang" w:hAnsi="Calibri" w:cs="Times New Roman"/>
                <w:b/>
                <w:bCs/>
              </w:rPr>
            </w:rPrChange>
          </w:rPr>
          <w:t>from</w:t>
        </w:r>
        <w:r w:rsidRPr="006208E3">
          <w:rPr>
            <w:rFonts w:ascii="Calibri" w:eastAsia="Batang" w:hAnsi="Calibri" w:cs="Times New Roman"/>
            <w:sz w:val="22"/>
            <w:rPrChange w:id="2731" w:author="LANDI Michele (C.C.)" w:date="2020-10-01T15:45:00Z">
              <w:rPr>
                <w:rFonts w:ascii="Calibri" w:eastAsia="Batang" w:hAnsi="Calibri" w:cs="Times New Roman"/>
              </w:rPr>
            </w:rPrChange>
          </w:rPr>
          <w:t xml:space="preserve"> a berth or anchorage, the vessel should be notified of the position and intentions of other traffic or any other conflict avoidance measures and, after approval has been given, other vessels should be notified of the impending departure (see section </w:t>
        </w:r>
      </w:ins>
      <w:ins w:id="2732" w:author="3070" w:date="2020-07-02T11:57:00Z">
        <w:r w:rsidR="00D72BAE" w:rsidRPr="006208E3">
          <w:rPr>
            <w:rFonts w:ascii="Calibri" w:eastAsia="Batang" w:hAnsi="Calibri" w:cs="Times New Roman"/>
            <w:sz w:val="22"/>
            <w:rPrChange w:id="2733" w:author="LANDI Michele (C.C.)" w:date="2020-10-01T15:45:00Z">
              <w:rPr>
                <w:rFonts w:ascii="Calibri" w:eastAsia="Batang" w:hAnsi="Calibri" w:cs="Times New Roman"/>
              </w:rPr>
            </w:rPrChange>
          </w:rPr>
          <w:t>on “P</w:t>
        </w:r>
      </w:ins>
      <w:ins w:id="2734" w:author="3070" w:date="2020-06-25T11:19:00Z">
        <w:r w:rsidRPr="006208E3">
          <w:rPr>
            <w:rFonts w:ascii="Calibri" w:eastAsia="Batang" w:hAnsi="Calibri" w:cs="Times New Roman"/>
            <w:sz w:val="22"/>
            <w:rPrChange w:id="2735" w:author="LANDI Michele (C.C.)" w:date="2020-10-01T15:45:00Z">
              <w:rPr>
                <w:rFonts w:ascii="Calibri" w:eastAsia="Batang" w:hAnsi="Calibri" w:cs="Times New Roman"/>
              </w:rPr>
            </w:rPrChange>
          </w:rPr>
          <w:t>rovision of Traffic Information</w:t>
        </w:r>
      </w:ins>
      <w:ins w:id="2736" w:author="3070" w:date="2020-07-02T11:57:00Z">
        <w:r w:rsidR="00D72BAE" w:rsidRPr="006208E3">
          <w:rPr>
            <w:rFonts w:ascii="Calibri" w:eastAsia="Batang" w:hAnsi="Calibri" w:cs="Times New Roman"/>
            <w:sz w:val="22"/>
            <w:rPrChange w:id="2737" w:author="LANDI Michele (C.C.)" w:date="2020-10-01T15:45:00Z">
              <w:rPr>
                <w:rFonts w:ascii="Calibri" w:eastAsia="Batang" w:hAnsi="Calibri" w:cs="Times New Roman"/>
              </w:rPr>
            </w:rPrChange>
          </w:rPr>
          <w:t>”)</w:t>
        </w:r>
      </w:ins>
      <w:ins w:id="2738" w:author="3070" w:date="2020-06-25T11:19:00Z">
        <w:r w:rsidRPr="006208E3">
          <w:rPr>
            <w:rFonts w:ascii="Calibri" w:eastAsia="Batang" w:hAnsi="Calibri" w:cs="Times New Roman"/>
            <w:sz w:val="22"/>
            <w:rPrChange w:id="2739" w:author="LANDI Michele (C.C.)" w:date="2020-10-01T15:45:00Z">
              <w:rPr>
                <w:rFonts w:ascii="Calibri" w:eastAsia="Batang" w:hAnsi="Calibri" w:cs="Times New Roman"/>
              </w:rPr>
            </w:rPrChange>
          </w:rPr>
          <w:t xml:space="preserve">. </w:t>
        </w:r>
      </w:ins>
    </w:p>
    <w:tbl>
      <w:tblPr>
        <w:tblpPr w:leftFromText="180" w:rightFromText="180" w:vertAnchor="text" w:horzAnchor="margin" w:tblpY="277"/>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
      <w:tr w:rsidR="00177766" w:rsidRPr="002F5926" w14:paraId="6C571396" w14:textId="77777777" w:rsidTr="00EB3546">
        <w:trPr>
          <w:trHeight w:val="360"/>
          <w:tblHeader/>
          <w:ins w:id="2740" w:author="3070" w:date="2020-06-25T11:19:00Z"/>
        </w:trPr>
        <w:tc>
          <w:tcPr>
            <w:tcW w:w="1807" w:type="pct"/>
            <w:shd w:val="clear" w:color="auto" w:fill="D9E2F3"/>
            <w:vAlign w:val="center"/>
          </w:tcPr>
          <w:p w14:paraId="06E9CAD9" w14:textId="77777777" w:rsidR="00177766" w:rsidRPr="002F5926" w:rsidRDefault="00177766" w:rsidP="00EB3546">
            <w:pPr>
              <w:spacing w:before="60" w:after="60"/>
              <w:ind w:left="113" w:right="113"/>
              <w:rPr>
                <w:ins w:id="2741" w:author="3070" w:date="2020-06-25T11:19:00Z"/>
                <w:rFonts w:ascii="Calibri" w:eastAsia="Batang" w:hAnsi="Calibri" w:cs="Times New Roman"/>
                <w:b/>
                <w:color w:val="026699"/>
                <w:sz w:val="20"/>
                <w:lang w:val="en-US"/>
              </w:rPr>
            </w:pPr>
            <w:ins w:id="2742" w:author="3070" w:date="2020-06-25T11:19:00Z">
              <w:r w:rsidRPr="002F5926">
                <w:rPr>
                  <w:rFonts w:ascii="Calibri" w:eastAsia="Batang" w:hAnsi="Calibri" w:cs="Times New Roman"/>
                  <w:b/>
                  <w:color w:val="026699"/>
                  <w:sz w:val="20"/>
                  <w:lang w:val="en-US"/>
                </w:rPr>
                <w:t>Message Element</w:t>
              </w:r>
            </w:ins>
          </w:p>
        </w:tc>
        <w:tc>
          <w:tcPr>
            <w:tcW w:w="3193" w:type="pct"/>
            <w:shd w:val="clear" w:color="auto" w:fill="D9E2F3"/>
            <w:vAlign w:val="center"/>
          </w:tcPr>
          <w:p w14:paraId="52178BB2" w14:textId="77777777" w:rsidR="00177766" w:rsidRPr="002F5926" w:rsidRDefault="00177766" w:rsidP="00EB3546">
            <w:pPr>
              <w:spacing w:before="60" w:after="60"/>
              <w:ind w:left="113" w:right="113"/>
              <w:rPr>
                <w:ins w:id="2743" w:author="3070" w:date="2020-06-25T11:19:00Z"/>
                <w:rFonts w:ascii="Calibri" w:eastAsia="Batang" w:hAnsi="Calibri" w:cs="Times New Roman"/>
                <w:b/>
                <w:color w:val="026699"/>
                <w:sz w:val="20"/>
                <w:lang w:val="en-US"/>
              </w:rPr>
            </w:pPr>
            <w:ins w:id="2744" w:author="3070" w:date="2020-06-25T11:19:00Z">
              <w:r w:rsidRPr="002F5926">
                <w:rPr>
                  <w:rFonts w:ascii="Calibri" w:eastAsia="Batang" w:hAnsi="Calibri" w:cs="Times New Roman"/>
                  <w:b/>
                  <w:color w:val="026699"/>
                  <w:sz w:val="20"/>
                  <w:lang w:val="en-US"/>
                </w:rPr>
                <w:t>Message Intent</w:t>
              </w:r>
            </w:ins>
          </w:p>
        </w:tc>
      </w:tr>
      <w:tr w:rsidR="00177766" w:rsidRPr="002F5926" w14:paraId="42568C52" w14:textId="77777777" w:rsidTr="00EB3546">
        <w:trPr>
          <w:trHeight w:val="64"/>
          <w:ins w:id="2745" w:author="3070" w:date="2020-06-25T11:19:00Z"/>
        </w:trPr>
        <w:tc>
          <w:tcPr>
            <w:tcW w:w="1807" w:type="pct"/>
          </w:tcPr>
          <w:p w14:paraId="63975F38" w14:textId="15AB5533" w:rsidR="00177766" w:rsidRDefault="00177766" w:rsidP="00EB3546">
            <w:pPr>
              <w:spacing w:before="60" w:after="60"/>
              <w:ind w:left="113" w:right="113"/>
              <w:rPr>
                <w:ins w:id="2746" w:author="3070" w:date="2020-06-25T11:19:00Z"/>
                <w:rFonts w:ascii="Calibri" w:eastAsia="Batang" w:hAnsi="Calibri" w:cs="Times New Roman"/>
                <w:color w:val="000000"/>
                <w:sz w:val="20"/>
              </w:rPr>
            </w:pPr>
            <w:ins w:id="2747" w:author="3070" w:date="2020-06-25T11:19:00Z">
              <w:r w:rsidRPr="002F5926">
                <w:rPr>
                  <w:rFonts w:ascii="Calibri" w:eastAsia="Batang" w:hAnsi="Calibri" w:cs="Times New Roman"/>
                  <w:color w:val="000000"/>
                  <w:sz w:val="20"/>
                </w:rPr>
                <w:t xml:space="preserve">PERMISSION </w:t>
              </w:r>
            </w:ins>
          </w:p>
          <w:p w14:paraId="412CDFC1" w14:textId="77777777" w:rsidR="00177766" w:rsidRDefault="00177766" w:rsidP="00EB3546">
            <w:pPr>
              <w:spacing w:before="60" w:after="60"/>
              <w:ind w:left="284" w:right="113"/>
              <w:rPr>
                <w:ins w:id="2748" w:author="3070" w:date="2020-06-25T11:19:00Z"/>
                <w:rFonts w:ascii="Calibri" w:eastAsia="Batang" w:hAnsi="Calibri" w:cs="Times New Roman"/>
                <w:color w:val="000000"/>
                <w:sz w:val="20"/>
              </w:rPr>
            </w:pPr>
            <w:ins w:id="2749" w:author="3070" w:date="2020-06-25T11:19:00Z">
              <w:r w:rsidRPr="002F5926">
                <w:rPr>
                  <w:rFonts w:ascii="Calibri" w:eastAsia="Batang" w:hAnsi="Calibri" w:cs="Times New Roman"/>
                  <w:color w:val="000000"/>
                  <w:sz w:val="20"/>
                </w:rPr>
                <w:t xml:space="preserve">TO (enter / depart / proceed) </w:t>
              </w:r>
            </w:ins>
          </w:p>
          <w:p w14:paraId="1B909B87" w14:textId="77777777" w:rsidR="00177766" w:rsidRDefault="0045113C" w:rsidP="00EB3546">
            <w:pPr>
              <w:spacing w:before="60" w:after="60"/>
              <w:ind w:left="284" w:right="113"/>
              <w:rPr>
                <w:ins w:id="2750" w:author="3070" w:date="2020-07-02T11:49:00Z"/>
                <w:rFonts w:ascii="Calibri" w:eastAsia="Batang" w:hAnsi="Calibri" w:cs="Times New Roman"/>
                <w:color w:val="000000"/>
                <w:sz w:val="20"/>
              </w:rPr>
            </w:pPr>
            <w:ins w:id="2751" w:author="3070" w:date="2020-07-02T11:49:00Z">
              <w:r w:rsidRPr="002F5926">
                <w:rPr>
                  <w:rFonts w:ascii="Calibri" w:eastAsia="Batang" w:hAnsi="Calibri" w:cs="Times New Roman"/>
                  <w:color w:val="000000"/>
                  <w:sz w:val="20"/>
                </w:rPr>
                <w:t>FROM</w:t>
              </w:r>
              <w:r>
                <w:rPr>
                  <w:rFonts w:ascii="Calibri" w:eastAsia="Batang" w:hAnsi="Calibri" w:cs="Times New Roman"/>
                  <w:color w:val="000000"/>
                  <w:sz w:val="20"/>
                </w:rPr>
                <w:t>/TO</w:t>
              </w:r>
              <w:r w:rsidRPr="002F5926">
                <w:rPr>
                  <w:rFonts w:ascii="Calibri" w:eastAsia="Batang" w:hAnsi="Calibri" w:cs="Times New Roman"/>
                  <w:color w:val="000000"/>
                  <w:sz w:val="20"/>
                </w:rPr>
                <w:t xml:space="preserve"> (berth/anchorage/ lock/creek</w:t>
              </w:r>
              <w:r>
                <w:rPr>
                  <w:rFonts w:ascii="Calibri" w:eastAsia="Batang" w:hAnsi="Calibri" w:cs="Times New Roman"/>
                  <w:color w:val="000000"/>
                  <w:sz w:val="20"/>
                </w:rPr>
                <w:t>)</w:t>
              </w:r>
            </w:ins>
          </w:p>
          <w:p w14:paraId="7190C4FA" w14:textId="7237C675" w:rsidR="0045113C" w:rsidRPr="002F5926" w:rsidRDefault="0045113C" w:rsidP="00EB3546">
            <w:pPr>
              <w:spacing w:before="60" w:after="60"/>
              <w:ind w:left="284" w:right="113"/>
              <w:rPr>
                <w:ins w:id="2752" w:author="3070" w:date="2020-06-25T11:19:00Z"/>
                <w:rFonts w:ascii="Calibri" w:eastAsia="Batang" w:hAnsi="Calibri" w:cs="Times New Roman"/>
                <w:color w:val="000000"/>
                <w:sz w:val="20"/>
              </w:rPr>
            </w:pPr>
            <w:ins w:id="2753" w:author="3070" w:date="2020-07-02T11:50:00Z">
              <w:r w:rsidRPr="002F5926">
                <w:rPr>
                  <w:rFonts w:ascii="Calibri" w:eastAsia="Batang" w:hAnsi="Calibri" w:cs="Times New Roman"/>
                  <w:color w:val="000000"/>
                  <w:sz w:val="20"/>
                </w:rPr>
                <w:t>[TO (location and/or subject to condition)]</w:t>
              </w:r>
            </w:ins>
          </w:p>
        </w:tc>
        <w:tc>
          <w:tcPr>
            <w:tcW w:w="3193" w:type="pct"/>
          </w:tcPr>
          <w:p w14:paraId="56DB54BD" w14:textId="77777777" w:rsidR="0045113C" w:rsidRDefault="00177766" w:rsidP="0045113C">
            <w:pPr>
              <w:spacing w:before="60" w:after="60"/>
              <w:ind w:left="113" w:right="113"/>
              <w:rPr>
                <w:ins w:id="2754" w:author="3070" w:date="2020-07-02T11:54:00Z"/>
                <w:rFonts w:ascii="Calibri" w:eastAsia="Batang" w:hAnsi="Calibri" w:cs="Times New Roman"/>
                <w:color w:val="000000"/>
                <w:sz w:val="20"/>
              </w:rPr>
            </w:pPr>
            <w:ins w:id="2755" w:author="3070" w:date="2020-06-25T11:19:00Z">
              <w:r w:rsidRPr="002F5926">
                <w:rPr>
                  <w:rFonts w:ascii="Calibri" w:eastAsia="Batang" w:hAnsi="Calibri" w:cs="Times New Roman"/>
                  <w:color w:val="000000"/>
                  <w:sz w:val="20"/>
                </w:rPr>
                <w:t>Permission has been granted to proceed to undertake an activity (eg enter, depart, proceed</w:t>
              </w:r>
            </w:ins>
            <w:ins w:id="2756" w:author="3070" w:date="2020-07-02T11:50:00Z">
              <w:r w:rsidR="0045113C">
                <w:rPr>
                  <w:rFonts w:ascii="Calibri" w:eastAsia="Batang" w:hAnsi="Calibri" w:cs="Times New Roman"/>
                  <w:color w:val="000000"/>
                  <w:sz w:val="20"/>
                </w:rPr>
                <w:t xml:space="preserve">) </w:t>
              </w:r>
            </w:ins>
          </w:p>
          <w:p w14:paraId="67D889A0" w14:textId="0E77A3B8" w:rsidR="0045113C" w:rsidRDefault="0045113C" w:rsidP="0045113C">
            <w:pPr>
              <w:spacing w:before="60" w:after="60"/>
              <w:ind w:left="113" w:right="113"/>
              <w:rPr>
                <w:ins w:id="2757" w:author="3070" w:date="2020-07-02T11:53:00Z"/>
                <w:rFonts w:ascii="Calibri" w:eastAsia="Batang" w:hAnsi="Calibri" w:cs="Times New Roman"/>
                <w:color w:val="000000"/>
                <w:sz w:val="20"/>
              </w:rPr>
            </w:pPr>
            <w:ins w:id="2758" w:author="3070" w:date="2020-07-02T11:54:00Z">
              <w:r>
                <w:rPr>
                  <w:rFonts w:ascii="Calibri" w:eastAsia="Batang" w:hAnsi="Calibri" w:cs="Times New Roman"/>
                  <w:color w:val="000000"/>
                  <w:sz w:val="20"/>
                </w:rPr>
                <w:t>F</w:t>
              </w:r>
            </w:ins>
            <w:ins w:id="2759" w:author="3070" w:date="2020-07-02T11:50:00Z">
              <w:r>
                <w:rPr>
                  <w:rFonts w:ascii="Calibri" w:eastAsia="Batang" w:hAnsi="Calibri" w:cs="Times New Roman"/>
                  <w:color w:val="000000"/>
                  <w:sz w:val="20"/>
                </w:rPr>
                <w:t xml:space="preserve">rom a location (eg berth, anchorage area, </w:t>
              </w:r>
              <w:r w:rsidRPr="002F5926">
                <w:rPr>
                  <w:rFonts w:ascii="Calibri" w:eastAsia="Batang" w:hAnsi="Calibri" w:cs="Times New Roman"/>
                  <w:color w:val="000000"/>
                  <w:sz w:val="20"/>
                </w:rPr>
                <w:t>lock, creek, fairway, pilotage area</w:t>
              </w:r>
            </w:ins>
            <w:ins w:id="2760" w:author="3070" w:date="2020-07-02T11:51:00Z">
              <w:r>
                <w:rPr>
                  <w:rFonts w:ascii="Calibri" w:eastAsia="Batang" w:hAnsi="Calibri" w:cs="Times New Roman"/>
                  <w:color w:val="000000"/>
                  <w:sz w:val="20"/>
                </w:rPr>
                <w:t>)</w:t>
              </w:r>
            </w:ins>
            <w:ins w:id="2761" w:author="3070" w:date="2020-07-02T11:50:00Z">
              <w:r>
                <w:rPr>
                  <w:rFonts w:ascii="Calibri" w:eastAsia="Batang" w:hAnsi="Calibri" w:cs="Times New Roman"/>
                  <w:color w:val="000000"/>
                  <w:sz w:val="20"/>
                </w:rPr>
                <w:t xml:space="preserve"> from (departure) or to (arrival) which permission has been granted</w:t>
              </w:r>
            </w:ins>
            <w:ins w:id="2762" w:author="3070" w:date="2020-07-02T11:52:00Z">
              <w:r>
                <w:rPr>
                  <w:rFonts w:ascii="Calibri" w:eastAsia="Batang" w:hAnsi="Calibri" w:cs="Times New Roman"/>
                  <w:color w:val="000000"/>
                  <w:sz w:val="20"/>
                </w:rPr>
                <w:t xml:space="preserve"> </w:t>
              </w:r>
            </w:ins>
          </w:p>
          <w:p w14:paraId="59E1B12A" w14:textId="29A34E3A" w:rsidR="00177766" w:rsidRPr="002F5926" w:rsidRDefault="0045113C" w:rsidP="00B24063">
            <w:pPr>
              <w:spacing w:before="60" w:after="60"/>
              <w:ind w:left="113" w:right="113"/>
              <w:rPr>
                <w:ins w:id="2763" w:author="3070" w:date="2020-06-25T11:19:00Z"/>
                <w:rFonts w:ascii="Calibri" w:eastAsia="Batang" w:hAnsi="Calibri" w:cs="Times New Roman"/>
                <w:color w:val="000000"/>
                <w:sz w:val="20"/>
              </w:rPr>
            </w:pPr>
            <w:ins w:id="2764" w:author="3070" w:date="2020-07-02T11:52:00Z">
              <w:r>
                <w:rPr>
                  <w:rFonts w:ascii="Calibri" w:eastAsia="Batang" w:hAnsi="Calibri" w:cs="Times New Roman"/>
                  <w:color w:val="000000"/>
                  <w:sz w:val="20"/>
                </w:rPr>
                <w:t>[</w:t>
              </w:r>
            </w:ins>
            <w:ins w:id="2765" w:author="3070" w:date="2020-07-02T11:55:00Z">
              <w:r w:rsidR="00B24063">
                <w:rPr>
                  <w:rFonts w:ascii="Calibri" w:eastAsia="Batang" w:hAnsi="Calibri" w:cs="Times New Roman"/>
                  <w:color w:val="000000"/>
                  <w:sz w:val="20"/>
                </w:rPr>
                <w:t xml:space="preserve">Optional - Destination or </w:t>
              </w:r>
              <w:r w:rsidR="00B24063" w:rsidRPr="002F5926">
                <w:rPr>
                  <w:rFonts w:ascii="Calibri" w:eastAsia="Batang" w:hAnsi="Calibri" w:cs="Times New Roman"/>
                  <w:color w:val="000000"/>
                  <w:sz w:val="20"/>
                </w:rPr>
                <w:t xml:space="preserve">other conditions </w:t>
              </w:r>
              <w:r w:rsidR="00B24063">
                <w:rPr>
                  <w:rFonts w:ascii="Calibri" w:eastAsia="Batang" w:hAnsi="Calibri" w:cs="Times New Roman"/>
                  <w:color w:val="000000"/>
                  <w:sz w:val="20"/>
                </w:rPr>
                <w:t>may</w:t>
              </w:r>
              <w:r w:rsidR="00B24063" w:rsidRPr="002F5926">
                <w:rPr>
                  <w:rFonts w:ascii="Calibri" w:eastAsia="Batang" w:hAnsi="Calibri" w:cs="Times New Roman"/>
                  <w:color w:val="000000"/>
                  <w:sz w:val="20"/>
                </w:rPr>
                <w:t xml:space="preserve"> be included as appropriate</w:t>
              </w:r>
            </w:ins>
            <w:ins w:id="2766" w:author="3070" w:date="2020-07-02T11:52:00Z">
              <w:r>
                <w:rPr>
                  <w:rFonts w:ascii="Calibri" w:eastAsia="Batang" w:hAnsi="Calibri" w:cs="Times New Roman"/>
                  <w:color w:val="000000"/>
                  <w:sz w:val="20"/>
                </w:rPr>
                <w:t>]</w:t>
              </w:r>
            </w:ins>
          </w:p>
        </w:tc>
      </w:tr>
    </w:tbl>
    <w:p w14:paraId="252BAB8B" w14:textId="760E9CD3" w:rsidR="00177766" w:rsidRPr="002F5926" w:rsidRDefault="00177766" w:rsidP="00177766">
      <w:pPr>
        <w:spacing w:after="120"/>
        <w:rPr>
          <w:ins w:id="2767" w:author="3070" w:date="2020-06-25T11:19:00Z"/>
          <w:rFonts w:ascii="Calibri" w:eastAsia="Batang" w:hAnsi="Calibri" w:cs="Times New Roman"/>
        </w:rPr>
      </w:pPr>
      <w:ins w:id="2768" w:author="3070" w:date="2020-06-25T11:19:00Z">
        <w:r w:rsidRPr="002F5926">
          <w:rPr>
            <w:rFonts w:ascii="Calibri" w:eastAsia="Batang" w:hAnsi="Calibri" w:cs="Times New Roman"/>
          </w:rPr>
          <w:t xml:space="preserve">  </w:t>
        </w:r>
      </w:ins>
    </w:p>
    <w:p w14:paraId="1760CB64" w14:textId="77777777" w:rsidR="00177766" w:rsidRDefault="00177766" w:rsidP="00177766">
      <w:pPr>
        <w:spacing w:after="120"/>
        <w:rPr>
          <w:ins w:id="2769" w:author="3070" w:date="2020-06-25T11:19:00Z"/>
          <w:rFonts w:ascii="Calibri" w:eastAsia="Batang" w:hAnsi="Calibri" w:cs="Times New Roman"/>
          <w:u w:val="single"/>
        </w:rPr>
      </w:pPr>
    </w:p>
    <w:p w14:paraId="77677146" w14:textId="77777777" w:rsidR="00177766" w:rsidRPr="002F5926" w:rsidRDefault="00177766" w:rsidP="00177766">
      <w:pPr>
        <w:rPr>
          <w:ins w:id="2770" w:author="3070" w:date="2020-06-25T11:19:00Z"/>
          <w:color w:val="000000"/>
        </w:rPr>
      </w:pPr>
      <w:ins w:id="2771" w:author="3070" w:date="2020-06-25T11:19:00Z">
        <w:r w:rsidRPr="000B26CB">
          <w:rPr>
            <w:rFonts w:ascii="Calibri" w:eastAsia="Batang" w:hAnsi="Calibri" w:cs="Times New Roman"/>
          </w:rPr>
          <w:t>Example where a VTS provides</w:t>
        </w:r>
        <w:r w:rsidRPr="007C06D6">
          <w:t xml:space="preserve"> </w:t>
        </w:r>
        <w:r w:rsidRPr="000B26CB">
          <w:rPr>
            <w:rFonts w:ascii="Calibri" w:eastAsia="Batang" w:hAnsi="Calibri" w:cs="Times New Roman"/>
          </w:rPr>
          <w:t xml:space="preserve">permission to proceed from a location: </w:t>
        </w:r>
      </w:ins>
    </w:p>
    <w:tbl>
      <w:tblPr>
        <w:tblStyle w:val="TableGrid"/>
        <w:tblW w:w="0" w:type="auto"/>
        <w:jc w:val="center"/>
        <w:tblLook w:val="04A0" w:firstRow="1" w:lastRow="0" w:firstColumn="1" w:lastColumn="0" w:noHBand="0" w:noVBand="1"/>
      </w:tblPr>
      <w:tblGrid>
        <w:gridCol w:w="2476"/>
        <w:gridCol w:w="6540"/>
      </w:tblGrid>
      <w:tr w:rsidR="00177766" w:rsidRPr="002F5926" w14:paraId="62668C2F" w14:textId="77777777" w:rsidTr="00EB3546">
        <w:trPr>
          <w:trHeight w:val="380"/>
          <w:jc w:val="center"/>
          <w:ins w:id="2772" w:author="3070" w:date="2020-06-25T11:19:00Z"/>
        </w:trPr>
        <w:tc>
          <w:tcPr>
            <w:tcW w:w="2476" w:type="dxa"/>
            <w:tcBorders>
              <w:bottom w:val="nil"/>
            </w:tcBorders>
            <w:shd w:val="clear" w:color="auto" w:fill="FADBD1"/>
          </w:tcPr>
          <w:p w14:paraId="5671823D" w14:textId="77777777" w:rsidR="00177766" w:rsidRPr="002F5926" w:rsidRDefault="00177766" w:rsidP="00EB3546">
            <w:pPr>
              <w:spacing w:before="60" w:after="60"/>
              <w:ind w:left="113" w:right="113"/>
              <w:rPr>
                <w:ins w:id="2773" w:author="3070" w:date="2020-06-25T11:19:00Z"/>
                <w:rFonts w:ascii="Calibri" w:hAnsi="Calibri" w:cs="Times New Roman"/>
                <w:b/>
                <w:color w:val="026699"/>
                <w:sz w:val="20"/>
                <w:lang w:val="en-US"/>
              </w:rPr>
            </w:pPr>
            <w:ins w:id="2774" w:author="3070" w:date="2020-06-25T11:19:00Z">
              <w:r w:rsidRPr="002F5926">
                <w:rPr>
                  <w:rFonts w:ascii="Calibri" w:hAnsi="Calibri" w:cs="Times New Roman"/>
                  <w:b/>
                  <w:color w:val="026699"/>
                  <w:sz w:val="20"/>
                  <w:lang w:val="en-US"/>
                </w:rPr>
                <w:t>VTS</w:t>
              </w:r>
            </w:ins>
          </w:p>
        </w:tc>
        <w:tc>
          <w:tcPr>
            <w:tcW w:w="6540" w:type="dxa"/>
            <w:vMerge w:val="restart"/>
            <w:shd w:val="clear" w:color="auto" w:fill="FADBD1"/>
          </w:tcPr>
          <w:p w14:paraId="5B9E4915" w14:textId="77777777" w:rsidR="00177766" w:rsidRPr="002F5926" w:rsidRDefault="00177766" w:rsidP="00EB3546">
            <w:pPr>
              <w:spacing w:before="60" w:after="60"/>
              <w:ind w:left="113" w:right="113"/>
              <w:rPr>
                <w:ins w:id="2775" w:author="3070" w:date="2020-06-25T11:19:00Z"/>
                <w:rFonts w:ascii="Calibri" w:hAnsi="Calibri" w:cs="Times New Roman"/>
                <w:color w:val="000000"/>
                <w:sz w:val="20"/>
              </w:rPr>
            </w:pPr>
            <w:ins w:id="2776" w:author="3070" w:date="2020-06-25T11:19:00Z">
              <w:r w:rsidRPr="002F5926">
                <w:rPr>
                  <w:rFonts w:ascii="Calibri" w:hAnsi="Calibri" w:cs="Times New Roman"/>
                  <w:color w:val="000000"/>
                  <w:sz w:val="20"/>
                </w:rPr>
                <w:t>(vessel name) HAS PERMISSION TO (depart / proceed) FROM (berth/anchorage/lock/creek). [Subject to condition]</w:t>
              </w:r>
            </w:ins>
          </w:p>
        </w:tc>
      </w:tr>
      <w:tr w:rsidR="00177766" w:rsidRPr="002F5926" w14:paraId="7C47D6D3" w14:textId="77777777" w:rsidTr="00EB3546">
        <w:trPr>
          <w:trHeight w:val="380"/>
          <w:jc w:val="center"/>
          <w:ins w:id="2777" w:author="3070" w:date="2020-06-25T11:19:00Z"/>
        </w:trPr>
        <w:tc>
          <w:tcPr>
            <w:tcW w:w="2476" w:type="dxa"/>
            <w:tcBorders>
              <w:top w:val="nil"/>
            </w:tcBorders>
            <w:shd w:val="clear" w:color="auto" w:fill="FADBD1"/>
          </w:tcPr>
          <w:p w14:paraId="131CD3F3" w14:textId="77777777" w:rsidR="00177766" w:rsidRPr="002F5926" w:rsidRDefault="00177766" w:rsidP="00EB3546">
            <w:pPr>
              <w:spacing w:before="60" w:after="60"/>
              <w:ind w:left="113" w:right="113"/>
              <w:rPr>
                <w:ins w:id="2778" w:author="3070" w:date="2020-06-25T11:19:00Z"/>
                <w:rFonts w:ascii="Calibri" w:hAnsi="Calibri" w:cs="Times New Roman"/>
                <w:b/>
                <w:color w:val="026699"/>
                <w:sz w:val="20"/>
                <w:lang w:val="en-US"/>
              </w:rPr>
            </w:pPr>
          </w:p>
        </w:tc>
        <w:tc>
          <w:tcPr>
            <w:tcW w:w="6540" w:type="dxa"/>
            <w:vMerge/>
            <w:shd w:val="clear" w:color="auto" w:fill="FADBD1"/>
          </w:tcPr>
          <w:p w14:paraId="53FBC1D4" w14:textId="77777777" w:rsidR="00177766" w:rsidRPr="000B26CB" w:rsidRDefault="00177766" w:rsidP="00EB3546">
            <w:pPr>
              <w:spacing w:before="60" w:after="60"/>
              <w:ind w:left="113" w:right="113"/>
              <w:rPr>
                <w:ins w:id="2779" w:author="3070" w:date="2020-06-25T11:19:00Z"/>
                <w:rFonts w:ascii="Calibri" w:hAnsi="Calibri" w:cs="Times New Roman"/>
                <w:dstrike/>
                <w:color w:val="000000"/>
                <w:sz w:val="20"/>
              </w:rPr>
            </w:pPr>
          </w:p>
        </w:tc>
      </w:tr>
    </w:tbl>
    <w:p w14:paraId="6B0963AC" w14:textId="77777777" w:rsidR="00177766" w:rsidRPr="002F5926" w:rsidRDefault="00177766" w:rsidP="00177766">
      <w:pPr>
        <w:spacing w:after="120"/>
        <w:rPr>
          <w:ins w:id="2780" w:author="3070" w:date="2020-06-25T11:19:00Z"/>
          <w:rFonts w:ascii="Calibri" w:eastAsia="Batang" w:hAnsi="Calibri" w:cs="Times New Roman"/>
        </w:rPr>
      </w:pPr>
    </w:p>
    <w:p w14:paraId="6241A39C" w14:textId="77777777" w:rsidR="00177766" w:rsidRPr="002F5926" w:rsidRDefault="00177766" w:rsidP="00177766">
      <w:pPr>
        <w:spacing w:after="120"/>
        <w:rPr>
          <w:ins w:id="2781" w:author="3070" w:date="2020-06-25T11:19:00Z"/>
          <w:rFonts w:ascii="Calibri" w:eastAsia="Batang" w:hAnsi="Calibri" w:cs="Times New Roman"/>
        </w:rPr>
      </w:pPr>
      <w:ins w:id="2782" w:author="3070" w:date="2020-06-25T11:19:00Z">
        <w:r w:rsidRPr="002F5926">
          <w:rPr>
            <w:rFonts w:ascii="Calibri" w:eastAsia="Batang" w:hAnsi="Calibri" w:cs="Times New Roman"/>
          </w:rPr>
          <w:t xml:space="preserve">Example where VTS provides permission to proceed </w:t>
        </w:r>
        <w:r>
          <w:rPr>
            <w:rFonts w:ascii="Calibri" w:eastAsia="Batang" w:hAnsi="Calibri" w:cs="Times New Roman"/>
          </w:rPr>
          <w:t>to</w:t>
        </w:r>
        <w:r w:rsidRPr="007C06D6">
          <w:rPr>
            <w:rFonts w:ascii="Calibri" w:eastAsia="Batang" w:hAnsi="Calibri" w:cs="Times New Roman"/>
          </w:rPr>
          <w:t xml:space="preserve"> a location</w:t>
        </w:r>
        <w:r w:rsidRPr="002F5926">
          <w:rPr>
            <w:rFonts w:ascii="Calibri" w:eastAsia="Batang" w:hAnsi="Calibri" w:cs="Times New Roman"/>
          </w:rPr>
          <w:t>:</w:t>
        </w:r>
      </w:ins>
    </w:p>
    <w:tbl>
      <w:tblPr>
        <w:tblStyle w:val="TableGrid"/>
        <w:tblW w:w="0" w:type="auto"/>
        <w:jc w:val="center"/>
        <w:tblLook w:val="04A0" w:firstRow="1" w:lastRow="0" w:firstColumn="1" w:lastColumn="0" w:noHBand="0" w:noVBand="1"/>
        <w:tblPrChange w:id="2783" w:author="LANDI Michele (C.C.)" w:date="2020-10-01T15:46:00Z">
          <w:tblPr>
            <w:tblStyle w:val="TableGrid"/>
            <w:tblW w:w="0" w:type="auto"/>
            <w:jc w:val="center"/>
            <w:tblLook w:val="04A0" w:firstRow="1" w:lastRow="0" w:firstColumn="1" w:lastColumn="0" w:noHBand="0" w:noVBand="1"/>
          </w:tblPr>
        </w:tblPrChange>
      </w:tblPr>
      <w:tblGrid>
        <w:gridCol w:w="2547"/>
        <w:gridCol w:w="6558"/>
        <w:tblGridChange w:id="2784">
          <w:tblGrid>
            <w:gridCol w:w="2541"/>
            <w:gridCol w:w="6701"/>
          </w:tblGrid>
        </w:tblGridChange>
      </w:tblGrid>
      <w:tr w:rsidR="00177766" w:rsidRPr="002F5926" w14:paraId="2840D35E" w14:textId="77777777" w:rsidTr="006208E3">
        <w:trPr>
          <w:trHeight w:val="353"/>
          <w:jc w:val="center"/>
          <w:ins w:id="2785" w:author="3070" w:date="2020-06-25T11:19:00Z"/>
          <w:trPrChange w:id="2786" w:author="LANDI Michele (C.C.)" w:date="2020-10-01T15:46:00Z">
            <w:trPr>
              <w:trHeight w:val="353"/>
              <w:jc w:val="center"/>
            </w:trPr>
          </w:trPrChange>
        </w:trPr>
        <w:tc>
          <w:tcPr>
            <w:tcW w:w="2547" w:type="dxa"/>
            <w:shd w:val="clear" w:color="auto" w:fill="FADBD1"/>
            <w:tcPrChange w:id="2787" w:author="LANDI Michele (C.C.)" w:date="2020-10-01T15:46:00Z">
              <w:tcPr>
                <w:tcW w:w="2541" w:type="dxa"/>
                <w:shd w:val="clear" w:color="auto" w:fill="FADBD1"/>
              </w:tcPr>
            </w:tcPrChange>
          </w:tcPr>
          <w:p w14:paraId="0B2E87B1" w14:textId="77777777" w:rsidR="00177766" w:rsidRPr="002F5926" w:rsidRDefault="00177766" w:rsidP="00EB3546">
            <w:pPr>
              <w:spacing w:before="60" w:after="60"/>
              <w:ind w:left="113" w:right="113"/>
              <w:rPr>
                <w:ins w:id="2788" w:author="3070" w:date="2020-06-25T11:19:00Z"/>
                <w:rFonts w:ascii="Calibri" w:hAnsi="Calibri" w:cs="Times New Roman"/>
                <w:b/>
                <w:color w:val="026699"/>
                <w:sz w:val="20"/>
                <w:lang w:val="en-US"/>
              </w:rPr>
            </w:pPr>
            <w:ins w:id="2789" w:author="3070" w:date="2020-06-25T11:19:00Z">
              <w:r w:rsidRPr="002F5926">
                <w:rPr>
                  <w:rFonts w:ascii="Calibri" w:hAnsi="Calibri" w:cs="Times New Roman"/>
                  <w:b/>
                  <w:color w:val="026699"/>
                  <w:sz w:val="20"/>
                  <w:lang w:val="en-US"/>
                </w:rPr>
                <w:t>VTS</w:t>
              </w:r>
            </w:ins>
          </w:p>
        </w:tc>
        <w:tc>
          <w:tcPr>
            <w:tcW w:w="6558" w:type="dxa"/>
            <w:shd w:val="clear" w:color="auto" w:fill="FADBD1"/>
            <w:tcPrChange w:id="2790" w:author="LANDI Michele (C.C.)" w:date="2020-10-01T15:46:00Z">
              <w:tcPr>
                <w:tcW w:w="6701" w:type="dxa"/>
                <w:shd w:val="clear" w:color="auto" w:fill="FADBD1"/>
              </w:tcPr>
            </w:tcPrChange>
          </w:tcPr>
          <w:p w14:paraId="131859FC" w14:textId="77777777" w:rsidR="00177766" w:rsidRPr="002F5926" w:rsidRDefault="00177766" w:rsidP="00EB3546">
            <w:pPr>
              <w:spacing w:before="60" w:after="60"/>
              <w:ind w:left="113" w:right="113"/>
              <w:rPr>
                <w:ins w:id="2791" w:author="3070" w:date="2020-06-25T11:19:00Z"/>
                <w:rFonts w:ascii="Calibri" w:hAnsi="Calibri" w:cs="Times New Roman"/>
                <w:color w:val="000000"/>
                <w:sz w:val="20"/>
              </w:rPr>
            </w:pPr>
            <w:ins w:id="2792" w:author="3070" w:date="2020-06-25T11:19:00Z">
              <w:r w:rsidRPr="002F5926">
                <w:rPr>
                  <w:rFonts w:ascii="Calibri" w:hAnsi="Calibri" w:cs="Times New Roman"/>
                  <w:color w:val="000000"/>
                  <w:sz w:val="20"/>
                </w:rPr>
                <w:t>PERMISSION TO PROCEED TO (berth name/anchorage designator</w:t>
              </w:r>
              <w:r>
                <w:rPr>
                  <w:rFonts w:ascii="Calibri" w:hAnsi="Calibri" w:cs="Times New Roman"/>
                  <w:color w:val="000000"/>
                  <w:sz w:val="20"/>
                </w:rPr>
                <w:t>)</w:t>
              </w:r>
            </w:ins>
          </w:p>
        </w:tc>
      </w:tr>
    </w:tbl>
    <w:p w14:paraId="54C3B4DE" w14:textId="77777777" w:rsidR="00177766" w:rsidRPr="002F5926" w:rsidRDefault="00177766" w:rsidP="00177766">
      <w:pPr>
        <w:spacing w:after="120"/>
        <w:rPr>
          <w:ins w:id="2793" w:author="3070" w:date="2020-06-25T11:19:00Z"/>
          <w:rFonts w:ascii="Calibri" w:eastAsia="Batang" w:hAnsi="Calibri" w:cs="Times New Roman"/>
        </w:rPr>
      </w:pPr>
    </w:p>
    <w:p w14:paraId="72FE9B96" w14:textId="5BA2B340" w:rsidR="00177766" w:rsidRPr="006208E3" w:rsidRDefault="00177766">
      <w:pPr>
        <w:pStyle w:val="Heading4"/>
        <w:tabs>
          <w:tab w:val="clear" w:pos="710"/>
          <w:tab w:val="num" w:pos="0"/>
        </w:tabs>
        <w:ind w:left="1134"/>
        <w:rPr>
          <w:ins w:id="2794" w:author="3070" w:date="2020-06-25T11:19:00Z"/>
          <w:b w:val="0"/>
          <w:bCs w:val="0"/>
          <w:rPrChange w:id="2795" w:author="LANDI Michele (C.C.)" w:date="2020-10-01T15:46:00Z">
            <w:rPr>
              <w:ins w:id="2796" w:author="3070" w:date="2020-06-25T11:19:00Z"/>
              <w:rFonts w:ascii="Calibri" w:eastAsia="Dotum" w:hAnsi="Calibri" w:cs="Times New Roman"/>
              <w:b/>
              <w:bCs/>
              <w:smallCaps/>
            </w:rPr>
          </w:rPrChange>
        </w:rPr>
        <w:pPrChange w:id="2797" w:author="LANDI Michele (C.C.)" w:date="2020-10-01T15:46:00Z">
          <w:pPr>
            <w:keepNext/>
            <w:keepLines/>
            <w:numPr>
              <w:ilvl w:val="2"/>
            </w:numPr>
            <w:tabs>
              <w:tab w:val="num" w:pos="0"/>
            </w:tabs>
            <w:spacing w:before="120" w:after="120"/>
            <w:ind w:left="992" w:right="851" w:hanging="992"/>
            <w:outlineLvl w:val="2"/>
          </w:pPr>
        </w:pPrChange>
      </w:pPr>
      <w:ins w:id="2798" w:author="3070" w:date="2020-06-25T11:19:00Z">
        <w:r w:rsidRPr="00DB7D3D">
          <w:rPr>
            <w:rPrChange w:id="2799" w:author="3070" w:date="2020-08-07T16:05:00Z">
              <w:rPr>
                <w:rFonts w:ascii="Calibri" w:eastAsia="Dotum" w:hAnsi="Calibri" w:cs="Times New Roman"/>
              </w:rPr>
            </w:rPrChange>
          </w:rPr>
          <w:t>Denying Permission to Proceed</w:t>
        </w:r>
      </w:ins>
    </w:p>
    <w:p w14:paraId="2CA3BBC2" w14:textId="04205337" w:rsidR="00177766" w:rsidDel="006208E3" w:rsidRDefault="00177766" w:rsidP="00177766">
      <w:pPr>
        <w:spacing w:after="120"/>
        <w:rPr>
          <w:ins w:id="2800" w:author="3070" w:date="2020-06-25T11:19:00Z"/>
          <w:del w:id="2801" w:author="LANDI Michele (C.C.)" w:date="2020-10-01T15:46:00Z"/>
          <w:rFonts w:ascii="Calibri" w:eastAsia="Batang" w:hAnsi="Calibri" w:cs="Times New Roman"/>
        </w:rPr>
      </w:pPr>
      <w:ins w:id="2802" w:author="3070" w:date="2020-06-25T11:19:00Z">
        <w:r w:rsidRPr="002F5926">
          <w:rPr>
            <w:rFonts w:ascii="Calibri" w:eastAsia="Batang" w:hAnsi="Calibri" w:cs="Times New Roman"/>
          </w:rPr>
          <w:t>If the VTS assesses that it is not safe for a vessel to proceed from</w:t>
        </w:r>
        <w:r>
          <w:rPr>
            <w:rFonts w:ascii="Calibri" w:eastAsia="Batang" w:hAnsi="Calibri" w:cs="Times New Roman"/>
          </w:rPr>
          <w:t xml:space="preserve"> or to</w:t>
        </w:r>
        <w:r w:rsidRPr="002F5926">
          <w:rPr>
            <w:rFonts w:ascii="Calibri" w:eastAsia="Batang" w:hAnsi="Calibri" w:cs="Times New Roman"/>
          </w:rPr>
          <w:t xml:space="preserve"> a berth or anchorage, the response from VTS should be direct to the vessel and the response must be unambiguous, clear and issued </w:t>
        </w:r>
      </w:ins>
      <w:ins w:id="2803" w:author="3070" w:date="2020-07-02T11:59:00Z">
        <w:r w:rsidR="0088408B">
          <w:rPr>
            <w:rFonts w:ascii="Calibri" w:eastAsia="Batang" w:hAnsi="Calibri" w:cs="Times New Roman"/>
          </w:rPr>
          <w:t xml:space="preserve">with the message marker </w:t>
        </w:r>
      </w:ins>
      <w:ins w:id="2804" w:author="3070" w:date="2020-06-25T11:19:00Z">
        <w:r w:rsidRPr="002F5926">
          <w:rPr>
            <w:rFonts w:ascii="Calibri" w:eastAsia="Batang" w:hAnsi="Calibri" w:cs="Times New Roman"/>
          </w:rPr>
          <w:t xml:space="preserve">instruction. </w:t>
        </w:r>
      </w:ins>
    </w:p>
    <w:p w14:paraId="2066DB78" w14:textId="77777777" w:rsidR="00177766" w:rsidRPr="000B26CB" w:rsidRDefault="00177766" w:rsidP="00177766">
      <w:pPr>
        <w:spacing w:after="120"/>
        <w:rPr>
          <w:ins w:id="2805" w:author="3070" w:date="2020-06-25T11:19:00Z"/>
          <w:rFonts w:ascii="Calibri" w:eastAsia="Batang" w:hAnsi="Calibri" w:cs="Times New Roman"/>
        </w:rPr>
      </w:pPr>
    </w:p>
    <w:tbl>
      <w:tblPr>
        <w:tblpPr w:leftFromText="180" w:rightFromText="180" w:vertAnchor="text" w:horzAnchor="margin" w:tblpY="28"/>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
      <w:tr w:rsidR="00177766" w:rsidRPr="002F5926" w14:paraId="69E26C96" w14:textId="77777777" w:rsidTr="00EB3546">
        <w:trPr>
          <w:trHeight w:val="360"/>
          <w:tblHeader/>
          <w:ins w:id="2806" w:author="3070" w:date="2020-06-25T11:19:00Z"/>
        </w:trPr>
        <w:tc>
          <w:tcPr>
            <w:tcW w:w="1807" w:type="pct"/>
            <w:shd w:val="clear" w:color="auto" w:fill="D9E2F3"/>
            <w:vAlign w:val="center"/>
          </w:tcPr>
          <w:p w14:paraId="24FE43D7" w14:textId="77777777" w:rsidR="00177766" w:rsidRPr="002F5926" w:rsidRDefault="00177766" w:rsidP="00EB3546">
            <w:pPr>
              <w:spacing w:before="60" w:after="60"/>
              <w:ind w:left="113" w:right="113"/>
              <w:rPr>
                <w:ins w:id="2807" w:author="3070" w:date="2020-06-25T11:19:00Z"/>
                <w:rFonts w:ascii="Calibri" w:eastAsia="Batang" w:hAnsi="Calibri" w:cs="Times New Roman"/>
                <w:b/>
                <w:color w:val="026699"/>
                <w:sz w:val="20"/>
                <w:lang w:val="en-US"/>
              </w:rPr>
            </w:pPr>
            <w:ins w:id="2808" w:author="3070" w:date="2020-06-25T11:19:00Z">
              <w:r w:rsidRPr="002F5926">
                <w:rPr>
                  <w:rFonts w:ascii="Calibri" w:eastAsia="Batang" w:hAnsi="Calibri" w:cs="Times New Roman"/>
                  <w:b/>
                  <w:color w:val="026699"/>
                  <w:sz w:val="20"/>
                  <w:lang w:val="en-US"/>
                </w:rPr>
                <w:t>Message Element</w:t>
              </w:r>
            </w:ins>
          </w:p>
        </w:tc>
        <w:tc>
          <w:tcPr>
            <w:tcW w:w="3193" w:type="pct"/>
            <w:shd w:val="clear" w:color="auto" w:fill="D9E2F3"/>
            <w:vAlign w:val="center"/>
          </w:tcPr>
          <w:p w14:paraId="497D6041" w14:textId="77777777" w:rsidR="00177766" w:rsidRPr="002F5926" w:rsidRDefault="00177766" w:rsidP="00EB3546">
            <w:pPr>
              <w:spacing w:before="60" w:after="60"/>
              <w:ind w:left="113" w:right="113"/>
              <w:rPr>
                <w:ins w:id="2809" w:author="3070" w:date="2020-06-25T11:19:00Z"/>
                <w:rFonts w:ascii="Calibri" w:eastAsia="Batang" w:hAnsi="Calibri" w:cs="Times New Roman"/>
                <w:b/>
                <w:color w:val="026699"/>
                <w:sz w:val="20"/>
                <w:lang w:val="en-US"/>
              </w:rPr>
            </w:pPr>
            <w:ins w:id="2810" w:author="3070" w:date="2020-06-25T11:19:00Z">
              <w:r w:rsidRPr="002F5926">
                <w:rPr>
                  <w:rFonts w:ascii="Calibri" w:eastAsia="Batang" w:hAnsi="Calibri" w:cs="Times New Roman"/>
                  <w:b/>
                  <w:color w:val="026699"/>
                  <w:sz w:val="20"/>
                  <w:lang w:val="en-US"/>
                </w:rPr>
                <w:t>Message Intent</w:t>
              </w:r>
            </w:ins>
          </w:p>
        </w:tc>
      </w:tr>
      <w:tr w:rsidR="00177766" w:rsidRPr="002F5926" w14:paraId="5B4EC377" w14:textId="77777777" w:rsidTr="00EB3546">
        <w:trPr>
          <w:trHeight w:val="64"/>
          <w:ins w:id="2811" w:author="3070" w:date="2020-06-25T11:19:00Z"/>
        </w:trPr>
        <w:tc>
          <w:tcPr>
            <w:tcW w:w="1807" w:type="pct"/>
            <w:shd w:val="clear" w:color="auto" w:fill="auto"/>
          </w:tcPr>
          <w:p w14:paraId="2E6CA191" w14:textId="12795999" w:rsidR="00177766" w:rsidRPr="002F5926" w:rsidRDefault="00177766" w:rsidP="00EB3546">
            <w:pPr>
              <w:spacing w:before="60" w:after="60"/>
              <w:ind w:left="113" w:right="113"/>
              <w:rPr>
                <w:ins w:id="2812" w:author="3070" w:date="2020-06-25T11:19:00Z"/>
                <w:rFonts w:ascii="Calibri" w:eastAsia="Batang" w:hAnsi="Calibri" w:cs="Times New Roman"/>
                <w:color w:val="000000"/>
                <w:sz w:val="20"/>
              </w:rPr>
            </w:pPr>
            <w:ins w:id="2813" w:author="3070" w:date="2020-06-25T11:19:00Z">
              <w:r w:rsidRPr="002F5926">
                <w:rPr>
                  <w:rFonts w:ascii="Calibri" w:eastAsia="Batang" w:hAnsi="Calibri" w:cs="Times New Roman"/>
                  <w:color w:val="000000"/>
                  <w:sz w:val="20"/>
                </w:rPr>
                <w:t>NO</w:t>
              </w:r>
            </w:ins>
          </w:p>
        </w:tc>
        <w:tc>
          <w:tcPr>
            <w:tcW w:w="3193" w:type="pct"/>
            <w:shd w:val="clear" w:color="auto" w:fill="auto"/>
          </w:tcPr>
          <w:p w14:paraId="187F00CF" w14:textId="45741C95" w:rsidR="00177766" w:rsidRPr="002F5926" w:rsidRDefault="00177766" w:rsidP="00EB3546">
            <w:pPr>
              <w:spacing w:before="60" w:after="60"/>
              <w:ind w:left="113" w:right="113"/>
              <w:rPr>
                <w:ins w:id="2814" w:author="3070" w:date="2020-06-25T11:19:00Z"/>
                <w:rFonts w:ascii="Calibri" w:eastAsia="Batang" w:hAnsi="Calibri" w:cs="Times New Roman"/>
                <w:color w:val="000000"/>
                <w:sz w:val="20"/>
              </w:rPr>
            </w:pPr>
            <w:ins w:id="2815" w:author="3070" w:date="2020-06-25T11:19:00Z">
              <w:r w:rsidRPr="002F5926">
                <w:rPr>
                  <w:rFonts w:ascii="Calibri" w:eastAsia="Batang" w:hAnsi="Calibri" w:cs="Times New Roman"/>
                  <w:color w:val="000000"/>
                  <w:sz w:val="20"/>
                </w:rPr>
                <w:t>Response to a vessel request advising that an activity has not been granted.  This should be backed up with a formal instruction.</w:t>
              </w:r>
            </w:ins>
          </w:p>
        </w:tc>
      </w:tr>
      <w:tr w:rsidR="00177766" w:rsidRPr="002F5926" w14:paraId="4C821C40" w14:textId="77777777" w:rsidTr="00EB3546">
        <w:trPr>
          <w:trHeight w:val="64"/>
          <w:ins w:id="2816" w:author="3070" w:date="2020-06-25T11:19:00Z"/>
        </w:trPr>
        <w:tc>
          <w:tcPr>
            <w:tcW w:w="1807" w:type="pct"/>
          </w:tcPr>
          <w:p w14:paraId="77AD83E5" w14:textId="77777777" w:rsidR="00177766" w:rsidRPr="002F5926" w:rsidRDefault="00177766" w:rsidP="00EB3546">
            <w:pPr>
              <w:spacing w:before="60" w:after="60"/>
              <w:ind w:left="113" w:right="113"/>
              <w:rPr>
                <w:ins w:id="2817" w:author="3070" w:date="2020-06-25T11:19:00Z"/>
                <w:rFonts w:ascii="Calibri" w:eastAsia="Batang" w:hAnsi="Calibri" w:cs="Times New Roman"/>
                <w:color w:val="000000"/>
                <w:sz w:val="20"/>
              </w:rPr>
            </w:pPr>
            <w:ins w:id="2818" w:author="3070" w:date="2020-06-25T11:19:00Z">
              <w:r w:rsidRPr="002F5926">
                <w:rPr>
                  <w:rFonts w:ascii="Calibri" w:eastAsia="Batang" w:hAnsi="Calibri" w:cs="Times New Roman"/>
                  <w:color w:val="000000"/>
                  <w:sz w:val="20"/>
                </w:rPr>
                <w:t>REMAIN (alongside/berth/anchorage) (give reason)</w:t>
              </w:r>
            </w:ins>
          </w:p>
        </w:tc>
        <w:tc>
          <w:tcPr>
            <w:tcW w:w="3193" w:type="pct"/>
          </w:tcPr>
          <w:p w14:paraId="56A9D5F6" w14:textId="6490DBA6" w:rsidR="00177766" w:rsidRPr="002F5926" w:rsidRDefault="0053180D" w:rsidP="0053180D">
            <w:pPr>
              <w:spacing w:before="60" w:after="60"/>
              <w:ind w:left="113" w:right="113"/>
              <w:rPr>
                <w:ins w:id="2819" w:author="3070" w:date="2020-06-25T11:19:00Z"/>
                <w:rFonts w:ascii="Calibri" w:eastAsia="Batang" w:hAnsi="Calibri" w:cs="Times New Roman"/>
                <w:color w:val="000000"/>
                <w:sz w:val="20"/>
              </w:rPr>
            </w:pPr>
            <w:ins w:id="2820" w:author="LANDI Michele (C.C.)" w:date="2020-07-09T11:28:00Z">
              <w:r>
                <w:rPr>
                  <w:rFonts w:ascii="Calibri" w:eastAsia="Batang" w:hAnsi="Calibri" w:cs="Times New Roman"/>
                  <w:color w:val="000000"/>
                  <w:sz w:val="20"/>
                </w:rPr>
                <w:t>Instruct</w:t>
              </w:r>
            </w:ins>
            <w:ins w:id="2821" w:author="3070" w:date="2020-06-25T11:19:00Z">
              <w:del w:id="2822" w:author="LANDI Michele (C.C.)" w:date="2020-07-09T11:28:00Z">
                <w:r w:rsidR="00177766" w:rsidRPr="002F5926" w:rsidDel="0053180D">
                  <w:rPr>
                    <w:rFonts w:ascii="Calibri" w:eastAsia="Batang" w:hAnsi="Calibri" w:cs="Times New Roman"/>
                    <w:color w:val="000000"/>
                    <w:sz w:val="20"/>
                  </w:rPr>
                  <w:delText>Advising</w:delText>
                </w:r>
              </w:del>
              <w:r w:rsidR="00177766" w:rsidRPr="002F5926">
                <w:rPr>
                  <w:rFonts w:ascii="Calibri" w:eastAsia="Batang" w:hAnsi="Calibri" w:cs="Times New Roman"/>
                  <w:color w:val="000000"/>
                  <w:sz w:val="20"/>
                </w:rPr>
                <w:t xml:space="preserve"> the vessel to hold position at a location (eg alongside, a berth, anchorage) for a specified reason.</w:t>
              </w:r>
            </w:ins>
          </w:p>
        </w:tc>
      </w:tr>
      <w:tr w:rsidR="00177766" w:rsidRPr="002F5926" w14:paraId="19690796" w14:textId="77777777" w:rsidTr="00EB3546">
        <w:trPr>
          <w:trHeight w:val="64"/>
          <w:ins w:id="2823" w:author="3070" w:date="2020-06-25T11:19:00Z"/>
        </w:trPr>
        <w:tc>
          <w:tcPr>
            <w:tcW w:w="1807" w:type="pct"/>
            <w:shd w:val="clear" w:color="auto" w:fill="auto"/>
          </w:tcPr>
          <w:p w14:paraId="3682B3F1" w14:textId="37C02C6E" w:rsidR="00177766" w:rsidRPr="002F5926" w:rsidRDefault="00177766" w:rsidP="00EB3546">
            <w:pPr>
              <w:spacing w:before="60" w:after="60"/>
              <w:ind w:left="113" w:right="113"/>
              <w:rPr>
                <w:ins w:id="2824" w:author="3070" w:date="2020-06-25T11:19:00Z"/>
                <w:rFonts w:ascii="Calibri" w:eastAsia="Batang" w:hAnsi="Calibri" w:cs="Times New Roman"/>
                <w:color w:val="000000"/>
                <w:sz w:val="20"/>
              </w:rPr>
            </w:pPr>
            <w:ins w:id="2825" w:author="3070" w:date="2020-06-25T11:19:00Z">
              <w:r w:rsidRPr="002F5926">
                <w:rPr>
                  <w:rFonts w:ascii="Calibri" w:eastAsia="Batang" w:hAnsi="Calibri" w:cs="Times New Roman"/>
                  <w:color w:val="000000"/>
                  <w:sz w:val="20"/>
                </w:rPr>
                <w:t>DO NOT (details)</w:t>
              </w:r>
            </w:ins>
          </w:p>
        </w:tc>
        <w:tc>
          <w:tcPr>
            <w:tcW w:w="3193" w:type="pct"/>
            <w:shd w:val="clear" w:color="auto" w:fill="auto"/>
          </w:tcPr>
          <w:p w14:paraId="4F3E0595" w14:textId="546EF169" w:rsidR="00177766" w:rsidRPr="002F5926" w:rsidRDefault="00177766" w:rsidP="00EB3546">
            <w:pPr>
              <w:spacing w:before="60" w:after="60"/>
              <w:ind w:left="113" w:right="113"/>
              <w:rPr>
                <w:ins w:id="2826" w:author="3070" w:date="2020-06-25T11:19:00Z"/>
                <w:rFonts w:ascii="Calibri" w:eastAsia="Batang" w:hAnsi="Calibri" w:cs="Times New Roman"/>
                <w:color w:val="000000"/>
                <w:sz w:val="20"/>
              </w:rPr>
            </w:pPr>
            <w:ins w:id="2827" w:author="3070" w:date="2020-06-25T11:19:00Z">
              <w:r w:rsidRPr="002F5926">
                <w:rPr>
                  <w:rFonts w:ascii="Calibri" w:eastAsia="Batang" w:hAnsi="Calibri" w:cs="Times New Roman"/>
                  <w:color w:val="000000"/>
                  <w:sz w:val="20"/>
                </w:rPr>
                <w:t>Instruction that the permission has not been granted, or activity has been cancelled (eg leave berth)</w:t>
              </w:r>
            </w:ins>
          </w:p>
        </w:tc>
      </w:tr>
      <w:tr w:rsidR="00177766" w:rsidRPr="002F5926" w14:paraId="1E1BFDC4" w14:textId="77777777" w:rsidTr="00EB3546">
        <w:trPr>
          <w:trHeight w:val="64"/>
          <w:ins w:id="2828" w:author="3070" w:date="2020-06-25T11:19:00Z"/>
        </w:trPr>
        <w:tc>
          <w:tcPr>
            <w:tcW w:w="1807" w:type="pct"/>
            <w:shd w:val="clear" w:color="auto" w:fill="auto"/>
          </w:tcPr>
          <w:p w14:paraId="6D54D2E4" w14:textId="77777777" w:rsidR="00177766" w:rsidRPr="0053180D" w:rsidRDefault="00177766" w:rsidP="00EB3546">
            <w:pPr>
              <w:spacing w:before="60" w:after="60"/>
              <w:ind w:left="113" w:right="113"/>
              <w:rPr>
                <w:ins w:id="2829" w:author="3070" w:date="2020-06-25T11:19:00Z"/>
                <w:rFonts w:ascii="Calibri" w:eastAsia="Batang" w:hAnsi="Calibri" w:cs="Times New Roman"/>
                <w:color w:val="000000"/>
                <w:sz w:val="20"/>
                <w:highlight w:val="yellow"/>
                <w:rPrChange w:id="2830" w:author="LANDI Michele (C.C.)" w:date="2020-07-09T11:29:00Z">
                  <w:rPr>
                    <w:ins w:id="2831" w:author="3070" w:date="2020-06-25T11:19:00Z"/>
                    <w:rFonts w:ascii="Calibri" w:eastAsia="Batang" w:hAnsi="Calibri" w:cs="Times New Roman"/>
                    <w:color w:val="000000"/>
                    <w:sz w:val="20"/>
                  </w:rPr>
                </w:rPrChange>
              </w:rPr>
            </w:pPr>
            <w:ins w:id="2832" w:author="3070" w:date="2020-06-25T11:19:00Z">
              <w:r w:rsidRPr="0053180D">
                <w:rPr>
                  <w:rFonts w:ascii="Calibri" w:eastAsia="Batang" w:hAnsi="Calibri" w:cs="Times New Roman"/>
                  <w:color w:val="000000"/>
                  <w:sz w:val="20"/>
                  <w:highlight w:val="yellow"/>
                  <w:rPrChange w:id="2833" w:author="LANDI Michele (C.C.)" w:date="2020-07-09T11:29:00Z">
                    <w:rPr>
                      <w:rFonts w:ascii="Calibri" w:eastAsia="Batang" w:hAnsi="Calibri" w:cs="Times New Roman"/>
                      <w:color w:val="000000"/>
                      <w:sz w:val="20"/>
                    </w:rPr>
                  </w:rPrChange>
                </w:rPr>
                <w:t>CALL AGAIN IN (time)</w:t>
              </w:r>
            </w:ins>
          </w:p>
        </w:tc>
        <w:tc>
          <w:tcPr>
            <w:tcW w:w="3193" w:type="pct"/>
            <w:shd w:val="clear" w:color="auto" w:fill="auto"/>
          </w:tcPr>
          <w:p w14:paraId="6A2B6704" w14:textId="77777777" w:rsidR="00177766" w:rsidRPr="0053180D" w:rsidRDefault="00177766" w:rsidP="00EB3546">
            <w:pPr>
              <w:spacing w:before="60" w:after="60"/>
              <w:ind w:left="113" w:right="113"/>
              <w:rPr>
                <w:ins w:id="2834" w:author="3070" w:date="2020-06-25T11:19:00Z"/>
                <w:rFonts w:ascii="Calibri" w:eastAsia="Batang" w:hAnsi="Calibri" w:cs="Times New Roman"/>
                <w:color w:val="000000"/>
                <w:sz w:val="20"/>
                <w:highlight w:val="yellow"/>
                <w:rPrChange w:id="2835" w:author="LANDI Michele (C.C.)" w:date="2020-07-09T11:29:00Z">
                  <w:rPr>
                    <w:ins w:id="2836" w:author="3070" w:date="2020-06-25T11:19:00Z"/>
                    <w:rFonts w:ascii="Calibri" w:eastAsia="Batang" w:hAnsi="Calibri" w:cs="Times New Roman"/>
                    <w:color w:val="000000"/>
                    <w:sz w:val="20"/>
                  </w:rPr>
                </w:rPrChange>
              </w:rPr>
            </w:pPr>
            <w:ins w:id="2837" w:author="3070" w:date="2020-06-25T11:19:00Z">
              <w:r w:rsidRPr="0053180D">
                <w:rPr>
                  <w:rFonts w:ascii="Calibri" w:eastAsia="Batang" w:hAnsi="Calibri" w:cs="Times New Roman"/>
                  <w:color w:val="000000"/>
                  <w:sz w:val="20"/>
                  <w:highlight w:val="yellow"/>
                  <w:rPrChange w:id="2838" w:author="LANDI Michele (C.C.)" w:date="2020-07-09T11:29:00Z">
                    <w:rPr>
                      <w:rFonts w:ascii="Calibri" w:eastAsia="Batang" w:hAnsi="Calibri" w:cs="Times New Roman"/>
                      <w:color w:val="000000"/>
                      <w:sz w:val="20"/>
                    </w:rPr>
                  </w:rPrChange>
                </w:rPr>
                <w:t>Advising vessel to call again later or at a specific time.</w:t>
              </w:r>
            </w:ins>
          </w:p>
        </w:tc>
      </w:tr>
    </w:tbl>
    <w:p w14:paraId="32E2FE9A" w14:textId="77777777" w:rsidR="00177766" w:rsidRDefault="00177766" w:rsidP="00177766">
      <w:pPr>
        <w:spacing w:after="120"/>
        <w:rPr>
          <w:ins w:id="2839" w:author="3070" w:date="2020-06-25T11:19:00Z"/>
          <w:rFonts w:ascii="Calibri" w:eastAsia="Batang" w:hAnsi="Calibri" w:cs="Times New Roman"/>
        </w:rPr>
      </w:pPr>
    </w:p>
    <w:p w14:paraId="494E2ED7" w14:textId="77777777" w:rsidR="00177766" w:rsidRDefault="00177766" w:rsidP="00177766">
      <w:pPr>
        <w:spacing w:after="120"/>
        <w:rPr>
          <w:ins w:id="2840" w:author="3070" w:date="2020-06-25T11:19:00Z"/>
          <w:rFonts w:ascii="Calibri" w:eastAsia="Batang" w:hAnsi="Calibri" w:cs="Times New Roman"/>
        </w:rPr>
      </w:pPr>
      <w:ins w:id="2841" w:author="3070" w:date="2020-06-25T11:19:00Z">
        <w:r w:rsidRPr="002F5926">
          <w:rPr>
            <w:rFonts w:ascii="Calibri" w:eastAsia="Batang" w:hAnsi="Calibri" w:cs="Times New Roman"/>
          </w:rPr>
          <w:t>Example where</w:t>
        </w:r>
        <w:r>
          <w:rPr>
            <w:rFonts w:ascii="Calibri" w:eastAsia="Batang" w:hAnsi="Calibri" w:cs="Times New Roman"/>
          </w:rPr>
          <w:t xml:space="preserve"> a</w:t>
        </w:r>
        <w:r w:rsidRPr="002F5926">
          <w:rPr>
            <w:rFonts w:ascii="Calibri" w:eastAsia="Batang" w:hAnsi="Calibri" w:cs="Times New Roman"/>
          </w:rPr>
          <w:t xml:space="preserve"> VTS </w:t>
        </w:r>
        <w:r>
          <w:rPr>
            <w:rFonts w:ascii="Calibri" w:eastAsia="Batang" w:hAnsi="Calibri" w:cs="Times New Roman"/>
          </w:rPr>
          <w:t xml:space="preserve">denies </w:t>
        </w:r>
        <w:r w:rsidRPr="002F5926">
          <w:rPr>
            <w:rFonts w:ascii="Calibri" w:eastAsia="Batang" w:hAnsi="Calibri" w:cs="Times New Roman"/>
          </w:rPr>
          <w:t xml:space="preserve">permission to proceed </w:t>
        </w:r>
        <w:r w:rsidRPr="00051DA5">
          <w:rPr>
            <w:rFonts w:ascii="Calibri" w:eastAsia="Batang" w:hAnsi="Calibri" w:cs="Times New Roman"/>
          </w:rPr>
          <w:t xml:space="preserve">from a location: </w:t>
        </w:r>
      </w:ins>
    </w:p>
    <w:tbl>
      <w:tblPr>
        <w:tblStyle w:val="TableGrid"/>
        <w:tblW w:w="0" w:type="auto"/>
        <w:tblInd w:w="562" w:type="dxa"/>
        <w:tblLook w:val="04A0" w:firstRow="1" w:lastRow="0" w:firstColumn="1" w:lastColumn="0" w:noHBand="0" w:noVBand="1"/>
        <w:tblPrChange w:id="2842" w:author="LANDI Michele (C.C.)" w:date="2020-10-01T15:47:00Z">
          <w:tblPr>
            <w:tblStyle w:val="TableGrid"/>
            <w:tblW w:w="0" w:type="auto"/>
            <w:tblLook w:val="04A0" w:firstRow="1" w:lastRow="0" w:firstColumn="1" w:lastColumn="0" w:noHBand="0" w:noVBand="1"/>
          </w:tblPr>
        </w:tblPrChange>
      </w:tblPr>
      <w:tblGrid>
        <w:gridCol w:w="2552"/>
        <w:gridCol w:w="6379"/>
        <w:tblGridChange w:id="2843">
          <w:tblGrid>
            <w:gridCol w:w="2489"/>
            <w:gridCol w:w="6527"/>
          </w:tblGrid>
        </w:tblGridChange>
      </w:tblGrid>
      <w:tr w:rsidR="00177766" w:rsidRPr="002F5926" w14:paraId="702AEE70" w14:textId="77777777" w:rsidTr="006208E3">
        <w:trPr>
          <w:trHeight w:val="251"/>
          <w:ins w:id="2844" w:author="3070" w:date="2020-06-25T11:19:00Z"/>
          <w:trPrChange w:id="2845" w:author="LANDI Michele (C.C.)" w:date="2020-10-01T15:47:00Z">
            <w:trPr>
              <w:trHeight w:val="251"/>
            </w:trPr>
          </w:trPrChange>
        </w:trPr>
        <w:tc>
          <w:tcPr>
            <w:tcW w:w="2552" w:type="dxa"/>
            <w:tcBorders>
              <w:bottom w:val="nil"/>
            </w:tcBorders>
            <w:shd w:val="clear" w:color="auto" w:fill="FADBD1"/>
            <w:tcPrChange w:id="2846" w:author="LANDI Michele (C.C.)" w:date="2020-10-01T15:47:00Z">
              <w:tcPr>
                <w:tcW w:w="2489" w:type="dxa"/>
                <w:tcBorders>
                  <w:bottom w:val="nil"/>
                </w:tcBorders>
                <w:shd w:val="clear" w:color="auto" w:fill="FADBD1"/>
              </w:tcPr>
            </w:tcPrChange>
          </w:tcPr>
          <w:p w14:paraId="5767C03A" w14:textId="77777777" w:rsidR="00177766" w:rsidRPr="002F5926" w:rsidRDefault="00177766" w:rsidP="00EB3546">
            <w:pPr>
              <w:spacing w:before="60" w:after="60"/>
              <w:ind w:left="113" w:right="113"/>
              <w:rPr>
                <w:ins w:id="2847" w:author="3070" w:date="2020-06-25T11:19:00Z"/>
                <w:rFonts w:ascii="Calibri" w:hAnsi="Calibri" w:cs="Times New Roman"/>
                <w:b/>
                <w:color w:val="026699"/>
                <w:sz w:val="20"/>
                <w:lang w:val="en-US"/>
              </w:rPr>
            </w:pPr>
            <w:ins w:id="2848" w:author="3070" w:date="2020-06-25T11:19:00Z">
              <w:r w:rsidRPr="002F5926">
                <w:rPr>
                  <w:rFonts w:ascii="Calibri" w:hAnsi="Calibri" w:cs="Times New Roman"/>
                  <w:b/>
                  <w:color w:val="026699"/>
                  <w:sz w:val="20"/>
                  <w:lang w:val="en-US"/>
                </w:rPr>
                <w:t>VTS</w:t>
              </w:r>
            </w:ins>
          </w:p>
        </w:tc>
        <w:tc>
          <w:tcPr>
            <w:tcW w:w="6379" w:type="dxa"/>
            <w:vMerge w:val="restart"/>
            <w:shd w:val="clear" w:color="auto" w:fill="FADBD1"/>
            <w:tcPrChange w:id="2849" w:author="LANDI Michele (C.C.)" w:date="2020-10-01T15:47:00Z">
              <w:tcPr>
                <w:tcW w:w="6527" w:type="dxa"/>
                <w:vMerge w:val="restart"/>
                <w:shd w:val="clear" w:color="auto" w:fill="FADBD1"/>
              </w:tcPr>
            </w:tcPrChange>
          </w:tcPr>
          <w:p w14:paraId="42464DE8" w14:textId="77777777" w:rsidR="00177766" w:rsidRDefault="00177766" w:rsidP="00EB3546">
            <w:pPr>
              <w:spacing w:before="60" w:after="60"/>
              <w:ind w:left="113" w:right="113"/>
              <w:rPr>
                <w:ins w:id="2850" w:author="3070" w:date="2020-06-25T11:19:00Z"/>
                <w:rFonts w:ascii="Calibri" w:hAnsi="Calibri" w:cs="Times New Roman"/>
                <w:color w:val="000000"/>
                <w:sz w:val="20"/>
              </w:rPr>
            </w:pPr>
            <w:ins w:id="2851" w:author="3070" w:date="2020-06-25T11:19:00Z">
              <w:r w:rsidRPr="002F5926">
                <w:rPr>
                  <w:rFonts w:ascii="Calibri" w:hAnsi="Calibri" w:cs="Times New Roman"/>
                  <w:color w:val="000000"/>
                  <w:sz w:val="20"/>
                </w:rPr>
                <w:t>NO</w:t>
              </w:r>
            </w:ins>
          </w:p>
          <w:p w14:paraId="1E279925" w14:textId="77777777" w:rsidR="00177766" w:rsidRPr="002F5926" w:rsidRDefault="00177766" w:rsidP="00EB3546">
            <w:pPr>
              <w:spacing w:before="60" w:after="60"/>
              <w:ind w:left="113" w:right="113"/>
              <w:rPr>
                <w:ins w:id="2852" w:author="3070" w:date="2020-06-25T11:19:00Z"/>
                <w:rFonts w:ascii="Calibri" w:hAnsi="Calibri" w:cs="Times New Roman"/>
                <w:color w:val="000000"/>
                <w:sz w:val="20"/>
              </w:rPr>
            </w:pPr>
            <w:ins w:id="2853" w:author="3070" w:date="2020-06-25T11:19:00Z">
              <w:r w:rsidRPr="000B26CB">
                <w:rPr>
                  <w:rFonts w:ascii="Calibri" w:hAnsi="Calibri" w:cs="Times New Roman"/>
                  <w:color w:val="000000"/>
                  <w:sz w:val="20"/>
                </w:rPr>
                <w:t>INSTRUCTION. (Vessel) MUST REMAIN ALONGSIDE/AT (location/anchor) (give reason)  [CALL AGAIN (in … minutes or after event has passed)]</w:t>
              </w:r>
            </w:ins>
          </w:p>
        </w:tc>
      </w:tr>
      <w:tr w:rsidR="00177766" w:rsidRPr="002F5926" w14:paraId="3ACADEF8" w14:textId="77777777" w:rsidTr="006208E3">
        <w:trPr>
          <w:trHeight w:val="60"/>
          <w:ins w:id="2854" w:author="3070" w:date="2020-06-25T11:19:00Z"/>
          <w:trPrChange w:id="2855" w:author="LANDI Michele (C.C.)" w:date="2020-10-01T15:47:00Z">
            <w:trPr>
              <w:trHeight w:val="60"/>
            </w:trPr>
          </w:trPrChange>
        </w:trPr>
        <w:tc>
          <w:tcPr>
            <w:tcW w:w="2552" w:type="dxa"/>
            <w:tcBorders>
              <w:top w:val="nil"/>
            </w:tcBorders>
            <w:shd w:val="clear" w:color="auto" w:fill="FADBD1"/>
            <w:tcPrChange w:id="2856" w:author="LANDI Michele (C.C.)" w:date="2020-10-01T15:47:00Z">
              <w:tcPr>
                <w:tcW w:w="2489" w:type="dxa"/>
                <w:tcBorders>
                  <w:top w:val="nil"/>
                </w:tcBorders>
                <w:shd w:val="clear" w:color="auto" w:fill="FADBD1"/>
              </w:tcPr>
            </w:tcPrChange>
          </w:tcPr>
          <w:p w14:paraId="3A0A4243" w14:textId="77777777" w:rsidR="00177766" w:rsidRPr="002F5926" w:rsidRDefault="00177766" w:rsidP="00EB3546">
            <w:pPr>
              <w:spacing w:before="60" w:after="60"/>
              <w:ind w:left="113" w:right="113"/>
              <w:rPr>
                <w:ins w:id="2857" w:author="3070" w:date="2020-06-25T11:19:00Z"/>
                <w:rFonts w:ascii="Calibri" w:hAnsi="Calibri" w:cs="Times New Roman"/>
                <w:b/>
                <w:color w:val="026699"/>
                <w:sz w:val="20"/>
                <w:lang w:val="en-US"/>
              </w:rPr>
            </w:pPr>
          </w:p>
        </w:tc>
        <w:tc>
          <w:tcPr>
            <w:tcW w:w="6379" w:type="dxa"/>
            <w:vMerge/>
            <w:shd w:val="clear" w:color="auto" w:fill="FADBD1"/>
            <w:tcPrChange w:id="2858" w:author="LANDI Michele (C.C.)" w:date="2020-10-01T15:47:00Z">
              <w:tcPr>
                <w:tcW w:w="6527" w:type="dxa"/>
                <w:vMerge/>
                <w:shd w:val="clear" w:color="auto" w:fill="FADBD1"/>
              </w:tcPr>
            </w:tcPrChange>
          </w:tcPr>
          <w:p w14:paraId="369CDCAE" w14:textId="77777777" w:rsidR="00177766" w:rsidRPr="002F5926" w:rsidRDefault="00177766" w:rsidP="00EB3546">
            <w:pPr>
              <w:spacing w:before="60" w:after="60"/>
              <w:ind w:left="113" w:right="113"/>
              <w:rPr>
                <w:ins w:id="2859" w:author="3070" w:date="2020-06-25T11:19:00Z"/>
                <w:rFonts w:ascii="Calibri" w:hAnsi="Calibri" w:cs="Times New Roman"/>
                <w:color w:val="000000"/>
                <w:sz w:val="20"/>
              </w:rPr>
            </w:pPr>
          </w:p>
        </w:tc>
      </w:tr>
    </w:tbl>
    <w:p w14:paraId="13D8AF2E" w14:textId="77777777" w:rsidR="00177766" w:rsidRPr="002F5926" w:rsidRDefault="00177766" w:rsidP="00177766">
      <w:pPr>
        <w:spacing w:after="120"/>
        <w:rPr>
          <w:ins w:id="2860" w:author="3070" w:date="2020-06-25T11:19:00Z"/>
          <w:rFonts w:ascii="Calibri" w:eastAsia="Batang" w:hAnsi="Calibri" w:cs="Times New Roman"/>
        </w:rPr>
      </w:pPr>
    </w:p>
    <w:p w14:paraId="7AC53E71" w14:textId="77777777" w:rsidR="00177766" w:rsidRPr="002F5926" w:rsidRDefault="00177766" w:rsidP="00177766">
      <w:pPr>
        <w:spacing w:after="120"/>
        <w:rPr>
          <w:ins w:id="2861" w:author="3070" w:date="2020-06-25T11:19:00Z"/>
          <w:rFonts w:ascii="Calibri" w:eastAsia="Batang" w:hAnsi="Calibri" w:cs="Times New Roman"/>
        </w:rPr>
      </w:pPr>
      <w:ins w:id="2862" w:author="3070" w:date="2020-06-25T11:19:00Z">
        <w:r w:rsidRPr="002F5926">
          <w:rPr>
            <w:rFonts w:ascii="Calibri" w:eastAsia="Batang" w:hAnsi="Calibri" w:cs="Times New Roman"/>
          </w:rPr>
          <w:t xml:space="preserve">Example where </w:t>
        </w:r>
        <w:r>
          <w:rPr>
            <w:rFonts w:ascii="Calibri" w:eastAsia="Batang" w:hAnsi="Calibri" w:cs="Times New Roman"/>
          </w:rPr>
          <w:t xml:space="preserve">a VTS denies </w:t>
        </w:r>
        <w:r w:rsidRPr="002F5926">
          <w:rPr>
            <w:rFonts w:ascii="Calibri" w:eastAsia="Batang" w:hAnsi="Calibri" w:cs="Times New Roman"/>
          </w:rPr>
          <w:t xml:space="preserve">permission to proceed </w:t>
        </w:r>
        <w:r>
          <w:rPr>
            <w:rFonts w:ascii="Calibri" w:eastAsia="Batang" w:hAnsi="Calibri" w:cs="Times New Roman"/>
          </w:rPr>
          <w:t>to</w:t>
        </w:r>
        <w:r w:rsidRPr="00051DA5">
          <w:rPr>
            <w:rFonts w:ascii="Calibri" w:eastAsia="Batang" w:hAnsi="Calibri" w:cs="Times New Roman"/>
          </w:rPr>
          <w:t xml:space="preserve"> a location</w:t>
        </w:r>
        <w:r w:rsidRPr="002F5926">
          <w:rPr>
            <w:rFonts w:ascii="Calibri" w:eastAsia="Batang" w:hAnsi="Calibri" w:cs="Times New Roman"/>
          </w:rPr>
          <w:t>:</w:t>
        </w:r>
      </w:ins>
    </w:p>
    <w:tbl>
      <w:tblPr>
        <w:tblStyle w:val="TableGrid"/>
        <w:tblW w:w="0" w:type="auto"/>
        <w:jc w:val="center"/>
        <w:tblLook w:val="04A0" w:firstRow="1" w:lastRow="0" w:firstColumn="1" w:lastColumn="0" w:noHBand="0" w:noVBand="1"/>
        <w:tblPrChange w:id="2863" w:author="LANDI Michele (C.C.)" w:date="2020-10-01T15:46:00Z">
          <w:tblPr>
            <w:tblStyle w:val="TableGrid"/>
            <w:tblW w:w="0" w:type="auto"/>
            <w:jc w:val="center"/>
            <w:tblLook w:val="04A0" w:firstRow="1" w:lastRow="0" w:firstColumn="1" w:lastColumn="0" w:noHBand="0" w:noVBand="1"/>
          </w:tblPr>
        </w:tblPrChange>
      </w:tblPr>
      <w:tblGrid>
        <w:gridCol w:w="2541"/>
        <w:gridCol w:w="6526"/>
        <w:tblGridChange w:id="2864">
          <w:tblGrid>
            <w:gridCol w:w="2541"/>
            <w:gridCol w:w="6701"/>
          </w:tblGrid>
        </w:tblGridChange>
      </w:tblGrid>
      <w:tr w:rsidR="00177766" w:rsidRPr="002F5926" w14:paraId="436E607B" w14:textId="77777777" w:rsidTr="006208E3">
        <w:trPr>
          <w:trHeight w:val="353"/>
          <w:jc w:val="center"/>
          <w:ins w:id="2865" w:author="3070" w:date="2020-06-25T11:19:00Z"/>
          <w:trPrChange w:id="2866" w:author="LANDI Michele (C.C.)" w:date="2020-10-01T15:46:00Z">
            <w:trPr>
              <w:trHeight w:val="353"/>
              <w:jc w:val="center"/>
            </w:trPr>
          </w:trPrChange>
        </w:trPr>
        <w:tc>
          <w:tcPr>
            <w:tcW w:w="2541" w:type="dxa"/>
            <w:shd w:val="clear" w:color="auto" w:fill="FADBD1"/>
            <w:tcPrChange w:id="2867" w:author="LANDI Michele (C.C.)" w:date="2020-10-01T15:46:00Z">
              <w:tcPr>
                <w:tcW w:w="2541" w:type="dxa"/>
                <w:shd w:val="clear" w:color="auto" w:fill="FADBD1"/>
              </w:tcPr>
            </w:tcPrChange>
          </w:tcPr>
          <w:p w14:paraId="7BF960DF" w14:textId="77777777" w:rsidR="00177766" w:rsidRPr="002F5926" w:rsidRDefault="00177766" w:rsidP="00EB3546">
            <w:pPr>
              <w:spacing w:before="60" w:after="60"/>
              <w:ind w:left="113" w:right="113"/>
              <w:rPr>
                <w:ins w:id="2868" w:author="3070" w:date="2020-06-25T11:19:00Z"/>
                <w:rFonts w:ascii="Calibri" w:hAnsi="Calibri" w:cs="Times New Roman"/>
                <w:b/>
                <w:color w:val="026699"/>
                <w:sz w:val="20"/>
                <w:lang w:val="en-US"/>
              </w:rPr>
            </w:pPr>
            <w:ins w:id="2869" w:author="3070" w:date="2020-06-25T11:19:00Z">
              <w:r w:rsidRPr="002F5926">
                <w:rPr>
                  <w:rFonts w:ascii="Calibri" w:hAnsi="Calibri" w:cs="Times New Roman"/>
                  <w:b/>
                  <w:color w:val="026699"/>
                  <w:sz w:val="20"/>
                  <w:lang w:val="en-US"/>
                </w:rPr>
                <w:t>VTS</w:t>
              </w:r>
            </w:ins>
          </w:p>
        </w:tc>
        <w:tc>
          <w:tcPr>
            <w:tcW w:w="6526" w:type="dxa"/>
            <w:shd w:val="clear" w:color="auto" w:fill="FADBD1"/>
            <w:tcPrChange w:id="2870" w:author="LANDI Michele (C.C.)" w:date="2020-10-01T15:46:00Z">
              <w:tcPr>
                <w:tcW w:w="6701" w:type="dxa"/>
                <w:shd w:val="clear" w:color="auto" w:fill="FADBD1"/>
              </w:tcPr>
            </w:tcPrChange>
          </w:tcPr>
          <w:p w14:paraId="2906338A" w14:textId="77777777" w:rsidR="00177766" w:rsidRDefault="00177766" w:rsidP="00EB3546">
            <w:pPr>
              <w:spacing w:before="60" w:after="60"/>
              <w:ind w:left="113" w:right="113"/>
              <w:rPr>
                <w:ins w:id="2871" w:author="3070" w:date="2020-06-25T11:19:00Z"/>
                <w:rFonts w:ascii="Calibri" w:hAnsi="Calibri" w:cs="Times New Roman"/>
                <w:color w:val="000000"/>
                <w:sz w:val="20"/>
              </w:rPr>
            </w:pPr>
            <w:ins w:id="2872" w:author="3070" w:date="2020-06-25T11:19:00Z">
              <w:r>
                <w:rPr>
                  <w:rFonts w:ascii="Calibri" w:hAnsi="Calibri" w:cs="Times New Roman"/>
                  <w:color w:val="000000"/>
                  <w:sz w:val="20"/>
                </w:rPr>
                <w:t>NO</w:t>
              </w:r>
            </w:ins>
          </w:p>
          <w:p w14:paraId="6DF3F797" w14:textId="77777777" w:rsidR="00177766" w:rsidRPr="002F5926" w:rsidRDefault="00177766" w:rsidP="00EB3546">
            <w:pPr>
              <w:spacing w:before="60" w:after="60"/>
              <w:ind w:left="113" w:right="113"/>
              <w:rPr>
                <w:ins w:id="2873" w:author="3070" w:date="2020-06-25T11:19:00Z"/>
                <w:rFonts w:ascii="Calibri" w:hAnsi="Calibri" w:cs="Times New Roman"/>
                <w:color w:val="000000"/>
                <w:sz w:val="20"/>
              </w:rPr>
            </w:pPr>
            <w:ins w:id="2874" w:author="3070" w:date="2020-06-25T11:19:00Z">
              <w:r w:rsidRPr="002F5926">
                <w:rPr>
                  <w:rFonts w:ascii="Calibri" w:hAnsi="Calibri" w:cs="Times New Roman"/>
                  <w:color w:val="000000"/>
                  <w:sz w:val="20"/>
                </w:rPr>
                <w:t>INSTRUCTION. (Vessel) DO NOT PROCEED TO (berth name/anchorage designator) (give reason) [instructions and/or notification of expected availability]</w:t>
              </w:r>
            </w:ins>
          </w:p>
        </w:tc>
      </w:tr>
    </w:tbl>
    <w:p w14:paraId="7C7815A3" w14:textId="77777777" w:rsidR="00177766" w:rsidRDefault="00177766" w:rsidP="00177766">
      <w:pPr>
        <w:spacing w:after="120"/>
        <w:rPr>
          <w:ins w:id="2875" w:author="LANDI Michele (C.C.)" w:date="2020-10-01T15:47:00Z"/>
          <w:rFonts w:ascii="Calibri" w:eastAsia="Batang" w:hAnsi="Calibri" w:cs="Times New Roman"/>
        </w:rPr>
      </w:pPr>
    </w:p>
    <w:p w14:paraId="1510E3F1" w14:textId="77777777" w:rsidR="006208E3" w:rsidRPr="002F5926" w:rsidRDefault="006208E3" w:rsidP="00177766">
      <w:pPr>
        <w:spacing w:after="120"/>
        <w:rPr>
          <w:ins w:id="2876" w:author="3070" w:date="2020-06-25T11:19:00Z"/>
          <w:rFonts w:ascii="Calibri" w:eastAsia="Batang" w:hAnsi="Calibri" w:cs="Times New Roman"/>
        </w:rPr>
      </w:pPr>
    </w:p>
    <w:p w14:paraId="2467F2C8" w14:textId="77777777" w:rsidR="006208E3" w:rsidRDefault="006208E3">
      <w:pPr>
        <w:pStyle w:val="Heading3"/>
        <w:ind w:left="993"/>
        <w:rPr>
          <w:ins w:id="2877" w:author="LANDI Michele (C.C.)" w:date="2020-10-01T15:47:00Z"/>
        </w:rPr>
        <w:pPrChange w:id="2878" w:author="LANDI Michele (C.C.)" w:date="2020-10-01T16:04:00Z">
          <w:pPr>
            <w:pStyle w:val="Heading2"/>
          </w:pPr>
        </w:pPrChange>
      </w:pPr>
      <w:ins w:id="2879" w:author="LANDI Michele (C.C.)" w:date="2020-10-01T15:47:00Z">
        <w:r w:rsidRPr="007806DB">
          <w:t>ANCHOR OPERATIONS</w:t>
        </w:r>
      </w:ins>
    </w:p>
    <w:p w14:paraId="42D99F93" w14:textId="77777777" w:rsidR="006208E3" w:rsidRPr="00D148DF" w:rsidRDefault="006208E3" w:rsidP="006208E3">
      <w:pPr>
        <w:pStyle w:val="Heading2separationline"/>
        <w:rPr>
          <w:ins w:id="2880" w:author="LANDI Michele (C.C.)" w:date="2020-10-01T15:47:00Z"/>
        </w:rPr>
      </w:pPr>
    </w:p>
    <w:p w14:paraId="31CB97BB" w14:textId="77777777" w:rsidR="006208E3" w:rsidRPr="00D148DF" w:rsidRDefault="006208E3">
      <w:pPr>
        <w:pStyle w:val="Heading4"/>
        <w:rPr>
          <w:ins w:id="2881" w:author="LANDI Michele (C.C.)" w:date="2020-10-01T15:47:00Z"/>
        </w:rPr>
        <w:pPrChange w:id="2882" w:author="LANDI Michele (C.C.)" w:date="2020-10-01T15:48:00Z">
          <w:pPr>
            <w:pStyle w:val="Heading3"/>
          </w:pPr>
        </w:pPrChange>
      </w:pPr>
      <w:ins w:id="2883" w:author="LANDI Michele (C.C.)" w:date="2020-10-01T15:47:00Z">
        <w:r w:rsidRPr="00D148DF">
          <w:t>Anchoring instructions</w:t>
        </w:r>
      </w:ins>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6208E3" w:rsidRPr="00D148DF" w14:paraId="07C98EF4" w14:textId="77777777" w:rsidTr="009C5F65">
        <w:trPr>
          <w:trHeight w:val="360"/>
          <w:tblHeader/>
          <w:ins w:id="2884" w:author="LANDI Michele (C.C.)" w:date="2020-10-01T15:47:00Z"/>
        </w:trPr>
        <w:tc>
          <w:tcPr>
            <w:tcW w:w="1877" w:type="pct"/>
            <w:shd w:val="clear" w:color="auto" w:fill="D9E2F3"/>
            <w:vAlign w:val="center"/>
          </w:tcPr>
          <w:p w14:paraId="6A88A5CA" w14:textId="77777777" w:rsidR="006208E3" w:rsidRPr="00D148DF" w:rsidRDefault="006208E3" w:rsidP="009C5F65">
            <w:pPr>
              <w:pStyle w:val="Tableheading"/>
              <w:rPr>
                <w:ins w:id="2885" w:author="LANDI Michele (C.C.)" w:date="2020-10-01T15:47:00Z"/>
              </w:rPr>
            </w:pPr>
            <w:ins w:id="2886" w:author="LANDI Michele (C.C.)" w:date="2020-10-01T15:47:00Z">
              <w:r w:rsidRPr="00D148DF">
                <w:t>Message Element</w:t>
              </w:r>
            </w:ins>
          </w:p>
        </w:tc>
        <w:tc>
          <w:tcPr>
            <w:tcW w:w="3123" w:type="pct"/>
            <w:shd w:val="clear" w:color="auto" w:fill="D9E2F3"/>
            <w:vAlign w:val="center"/>
          </w:tcPr>
          <w:p w14:paraId="174D33D1" w14:textId="77777777" w:rsidR="006208E3" w:rsidRPr="00D148DF" w:rsidRDefault="006208E3" w:rsidP="009C5F65">
            <w:pPr>
              <w:pStyle w:val="Tableheading"/>
              <w:rPr>
                <w:ins w:id="2887" w:author="LANDI Michele (C.C.)" w:date="2020-10-01T15:47:00Z"/>
              </w:rPr>
            </w:pPr>
            <w:ins w:id="2888" w:author="LANDI Michele (C.C.)" w:date="2020-10-01T15:47:00Z">
              <w:r w:rsidRPr="00D148DF">
                <w:t>Message Intent</w:t>
              </w:r>
            </w:ins>
          </w:p>
        </w:tc>
      </w:tr>
      <w:tr w:rsidR="006208E3" w14:paraId="6FD51881" w14:textId="77777777" w:rsidTr="009C5F65">
        <w:trPr>
          <w:trHeight w:val="64"/>
          <w:ins w:id="2889" w:author="LANDI Michele (C.C.)" w:date="2020-10-01T15:47:00Z"/>
        </w:trPr>
        <w:tc>
          <w:tcPr>
            <w:tcW w:w="1877" w:type="pct"/>
          </w:tcPr>
          <w:p w14:paraId="5A7DD8B1" w14:textId="77777777" w:rsidR="006208E3" w:rsidRPr="0063013F" w:rsidRDefault="006208E3" w:rsidP="009C5F65">
            <w:pPr>
              <w:pStyle w:val="Tabletext"/>
              <w:rPr>
                <w:ins w:id="2890" w:author="LANDI Michele (C.C.)" w:date="2020-10-01T15:47:00Z"/>
              </w:rPr>
            </w:pPr>
            <w:ins w:id="2891" w:author="LANDI Michele (C.C.)" w:date="2020-10-01T15:47:00Z">
              <w:r w:rsidRPr="0063013F">
                <w:t>ANCHOR (</w:t>
              </w:r>
              <w:r>
                <w:t xml:space="preserve">in </w:t>
              </w:r>
              <w:r w:rsidRPr="0063013F">
                <w:t>position</w:t>
              </w:r>
              <w:r>
                <w:t>/area</w:t>
              </w:r>
              <w:r w:rsidRPr="0063013F">
                <w:t>)</w:t>
              </w:r>
            </w:ins>
          </w:p>
        </w:tc>
        <w:tc>
          <w:tcPr>
            <w:tcW w:w="3123" w:type="pct"/>
          </w:tcPr>
          <w:p w14:paraId="28EEE507" w14:textId="77777777" w:rsidR="006208E3" w:rsidRPr="0063013F" w:rsidRDefault="006208E3" w:rsidP="009C5F65">
            <w:pPr>
              <w:pStyle w:val="Tabletext"/>
              <w:rPr>
                <w:ins w:id="2892" w:author="LANDI Michele (C.C.)" w:date="2020-10-01T15:47:00Z"/>
              </w:rPr>
            </w:pPr>
            <w:ins w:id="2893" w:author="LANDI Michele (C.C.)" w:date="2020-10-01T15:47:00Z">
              <w:r>
                <w:t>Instruction to a vessel to anchor in a nominated position/</w:t>
              </w:r>
              <w:r w:rsidRPr="00290958">
                <w:t>specified location</w:t>
              </w:r>
            </w:ins>
          </w:p>
        </w:tc>
      </w:tr>
      <w:tr w:rsidR="006208E3" w14:paraId="0EDCD36E" w14:textId="77777777" w:rsidTr="009C5F65">
        <w:trPr>
          <w:trHeight w:val="64"/>
          <w:ins w:id="2894" w:author="LANDI Michele (C.C.)" w:date="2020-10-01T15:47:00Z"/>
        </w:trPr>
        <w:tc>
          <w:tcPr>
            <w:tcW w:w="1877" w:type="pct"/>
            <w:shd w:val="clear" w:color="auto" w:fill="FFFFFF" w:themeFill="background1"/>
          </w:tcPr>
          <w:p w14:paraId="5D19FA55" w14:textId="77777777" w:rsidR="006208E3" w:rsidRPr="00AA6789" w:rsidRDefault="006208E3" w:rsidP="009C5F65">
            <w:pPr>
              <w:pStyle w:val="Tabletext"/>
              <w:rPr>
                <w:ins w:id="2895" w:author="LANDI Michele (C.C.)" w:date="2020-10-01T15:47:00Z"/>
              </w:rPr>
            </w:pPr>
            <w:ins w:id="2896" w:author="LANDI Michele (C.C.)" w:date="2020-10-01T15:47:00Z">
              <w:r w:rsidRPr="00AA6789">
                <w:t xml:space="preserve">ANCHOR TO WAIT </w:t>
              </w:r>
              <w:r>
                <w:t xml:space="preserve">FOR </w:t>
              </w:r>
              <w:r w:rsidRPr="00AA6789">
                <w:t>(details)</w:t>
              </w:r>
            </w:ins>
          </w:p>
        </w:tc>
        <w:tc>
          <w:tcPr>
            <w:tcW w:w="3123" w:type="pct"/>
            <w:shd w:val="clear" w:color="auto" w:fill="FFFFFF" w:themeFill="background1"/>
          </w:tcPr>
          <w:p w14:paraId="48A57741" w14:textId="77777777" w:rsidR="006208E3" w:rsidRPr="00AA6789" w:rsidRDefault="006208E3" w:rsidP="009C5F65">
            <w:pPr>
              <w:pStyle w:val="Tabletext"/>
              <w:rPr>
                <w:ins w:id="2897" w:author="LANDI Michele (C.C.)" w:date="2020-10-01T15:47:00Z"/>
              </w:rPr>
            </w:pPr>
            <w:ins w:id="2898" w:author="LANDI Michele (C.C.)" w:date="2020-10-01T15:47:00Z">
              <w:r w:rsidRPr="00AA6789">
                <w:t>Request for the vessel to anchor until a specified time or event (eg tug, berth, pilot)</w:t>
              </w:r>
            </w:ins>
          </w:p>
        </w:tc>
      </w:tr>
      <w:tr w:rsidR="006208E3" w14:paraId="35640A81" w14:textId="77777777" w:rsidTr="009C5F65">
        <w:trPr>
          <w:trHeight w:val="64"/>
          <w:ins w:id="2899" w:author="LANDI Michele (C.C.)" w:date="2020-10-01T15:47:00Z"/>
        </w:trPr>
        <w:tc>
          <w:tcPr>
            <w:tcW w:w="1877" w:type="pct"/>
          </w:tcPr>
          <w:p w14:paraId="48A7DC22" w14:textId="77777777" w:rsidR="006208E3" w:rsidRPr="0063013F" w:rsidRDefault="006208E3" w:rsidP="009C5F65">
            <w:pPr>
              <w:pStyle w:val="Tabletext"/>
              <w:rPr>
                <w:ins w:id="2900" w:author="LANDI Michele (C.C.)" w:date="2020-10-01T15:47:00Z"/>
              </w:rPr>
            </w:pPr>
            <w:ins w:id="2901" w:author="LANDI Michele (C.C.)" w:date="2020-10-01T15:47:00Z">
              <w:r w:rsidRPr="0063013F">
                <w:t>ANCHORING PROHIBITED</w:t>
              </w:r>
              <w:r>
                <w:t xml:space="preserve"> (details)</w:t>
              </w:r>
            </w:ins>
          </w:p>
        </w:tc>
        <w:tc>
          <w:tcPr>
            <w:tcW w:w="3123" w:type="pct"/>
          </w:tcPr>
          <w:p w14:paraId="6AB4CE87" w14:textId="77777777" w:rsidR="006208E3" w:rsidRPr="0063013F" w:rsidRDefault="006208E3" w:rsidP="009C5F65">
            <w:pPr>
              <w:pStyle w:val="Tabletext"/>
              <w:rPr>
                <w:ins w:id="2902" w:author="LANDI Michele (C.C.)" w:date="2020-10-01T15:47:00Z"/>
              </w:rPr>
            </w:pPr>
            <w:ins w:id="2903" w:author="LANDI Michele (C.C.)" w:date="2020-10-01T15:47:00Z">
              <w:r>
                <w:t>Advising that anchoring is prohibited.  Further details may be provided on specified areas or the entire VTS area.</w:t>
              </w:r>
            </w:ins>
          </w:p>
        </w:tc>
      </w:tr>
      <w:tr w:rsidR="006208E3" w14:paraId="10B39796" w14:textId="77777777" w:rsidTr="009C5F65">
        <w:trPr>
          <w:trHeight w:val="64"/>
          <w:ins w:id="2904" w:author="LANDI Michele (C.C.)" w:date="2020-10-01T15:47:00Z"/>
        </w:trPr>
        <w:tc>
          <w:tcPr>
            <w:tcW w:w="1877" w:type="pct"/>
          </w:tcPr>
          <w:p w14:paraId="59F3BB32" w14:textId="77777777" w:rsidR="006208E3" w:rsidRPr="0063013F" w:rsidRDefault="006208E3" w:rsidP="009C5F65">
            <w:pPr>
              <w:pStyle w:val="Tabletext"/>
              <w:rPr>
                <w:ins w:id="2905" w:author="LANDI Michele (C.C.)" w:date="2020-10-01T15:47:00Z"/>
              </w:rPr>
            </w:pPr>
          </w:p>
        </w:tc>
        <w:tc>
          <w:tcPr>
            <w:tcW w:w="3123" w:type="pct"/>
          </w:tcPr>
          <w:p w14:paraId="7661602D" w14:textId="77777777" w:rsidR="006208E3" w:rsidRPr="0063013F" w:rsidRDefault="006208E3" w:rsidP="009C5F65">
            <w:pPr>
              <w:pStyle w:val="Tabletext"/>
              <w:rPr>
                <w:ins w:id="2906" w:author="LANDI Michele (C.C.)" w:date="2020-10-01T15:47:00Z"/>
              </w:rPr>
            </w:pPr>
          </w:p>
        </w:tc>
      </w:tr>
      <w:tr w:rsidR="006208E3" w14:paraId="71982D47" w14:textId="77777777" w:rsidTr="009C5F65">
        <w:trPr>
          <w:trHeight w:val="64"/>
          <w:ins w:id="2907" w:author="LANDI Michele (C.C.)" w:date="2020-10-01T15:47:00Z"/>
        </w:trPr>
        <w:tc>
          <w:tcPr>
            <w:tcW w:w="1877" w:type="pct"/>
            <w:shd w:val="clear" w:color="auto" w:fill="FFFFFF" w:themeFill="background1"/>
          </w:tcPr>
          <w:p w14:paraId="54CB0512" w14:textId="77777777" w:rsidR="006208E3" w:rsidRPr="00362D76" w:rsidRDefault="006208E3" w:rsidP="009C5F65">
            <w:pPr>
              <w:pStyle w:val="Tabletext"/>
              <w:rPr>
                <w:ins w:id="2908" w:author="LANDI Michele (C.C.)" w:date="2020-10-01T15:47:00Z"/>
              </w:rPr>
            </w:pPr>
            <w:ins w:id="2909" w:author="LANDI Michele (C.C.)" w:date="2020-10-01T15:47:00Z">
              <w:r>
                <w:t xml:space="preserve">DO NOT </w:t>
              </w:r>
              <w:r w:rsidRPr="00362D76">
                <w:t>ANCHOR (details)</w:t>
              </w:r>
            </w:ins>
          </w:p>
        </w:tc>
        <w:tc>
          <w:tcPr>
            <w:tcW w:w="3123" w:type="pct"/>
            <w:shd w:val="clear" w:color="auto" w:fill="FFFFFF" w:themeFill="background1"/>
          </w:tcPr>
          <w:p w14:paraId="0B8E6A7E" w14:textId="77777777" w:rsidR="006208E3" w:rsidRPr="00362D76" w:rsidRDefault="006208E3" w:rsidP="009C5F65">
            <w:pPr>
              <w:pStyle w:val="Tabletext"/>
              <w:rPr>
                <w:ins w:id="2910" w:author="LANDI Michele (C.C.)" w:date="2020-10-01T15:47:00Z"/>
              </w:rPr>
            </w:pPr>
            <w:ins w:id="2911" w:author="LANDI Michele (C.C.)" w:date="2020-10-01T15:47:00Z">
              <w:r w:rsidRPr="008F307B">
                <w:t xml:space="preserve">Request for a vessel </w:t>
              </w:r>
              <w:r w:rsidRPr="006A0556">
                <w:t>do not anchor in a specified location (eg fairway / outside port limits)</w:t>
              </w:r>
            </w:ins>
          </w:p>
        </w:tc>
      </w:tr>
      <w:tr w:rsidR="006208E3" w14:paraId="53B3CB8A" w14:textId="77777777" w:rsidTr="009C5F65">
        <w:trPr>
          <w:trHeight w:val="64"/>
          <w:ins w:id="2912" w:author="LANDI Michele (C.C.)" w:date="2020-10-01T15:47:00Z"/>
        </w:trPr>
        <w:tc>
          <w:tcPr>
            <w:tcW w:w="1877" w:type="pct"/>
            <w:shd w:val="clear" w:color="auto" w:fill="FFFFFF" w:themeFill="background1"/>
          </w:tcPr>
          <w:p w14:paraId="760DDDE6" w14:textId="77777777" w:rsidR="006208E3" w:rsidRPr="006A0556" w:rsidRDefault="006208E3" w:rsidP="009C5F65">
            <w:pPr>
              <w:pStyle w:val="Tabletext"/>
              <w:rPr>
                <w:ins w:id="2913" w:author="LANDI Michele (C.C.)" w:date="2020-10-01T15:47:00Z"/>
              </w:rPr>
            </w:pPr>
            <w:ins w:id="2914" w:author="LANDI Michele (C.C.)" w:date="2020-10-01T15:47:00Z">
              <w:r w:rsidRPr="006A0556">
                <w:t xml:space="preserve">REPORT </w:t>
              </w:r>
              <w:r>
                <w:t>WHEN ANCHOR DROPPED</w:t>
              </w:r>
            </w:ins>
          </w:p>
        </w:tc>
        <w:tc>
          <w:tcPr>
            <w:tcW w:w="3123" w:type="pct"/>
            <w:shd w:val="clear" w:color="auto" w:fill="FFFFFF" w:themeFill="background1"/>
          </w:tcPr>
          <w:p w14:paraId="0D06A9FB" w14:textId="77777777" w:rsidR="006208E3" w:rsidRPr="00D27546" w:rsidRDefault="006208E3" w:rsidP="009C5F65">
            <w:pPr>
              <w:pStyle w:val="Tabletext"/>
              <w:rPr>
                <w:ins w:id="2915" w:author="LANDI Michele (C.C.)" w:date="2020-10-01T15:47:00Z"/>
              </w:rPr>
            </w:pPr>
            <w:ins w:id="2916" w:author="LANDI Michele (C.C.)" w:date="2020-10-01T15:47:00Z">
              <w:r w:rsidRPr="006A0556">
                <w:t>R</w:t>
              </w:r>
              <w:r w:rsidRPr="001436AB">
                <w:t>equest for a vessel to report when t</w:t>
              </w:r>
              <w:r w:rsidRPr="00D27546">
                <w:t>he anchor has been let go</w:t>
              </w:r>
              <w:r>
                <w:t xml:space="preserve"> or dropped</w:t>
              </w:r>
            </w:ins>
          </w:p>
        </w:tc>
      </w:tr>
      <w:tr w:rsidR="006208E3" w14:paraId="47F24B1C" w14:textId="77777777" w:rsidTr="009C5F65">
        <w:trPr>
          <w:trHeight w:val="64"/>
          <w:ins w:id="2917" w:author="LANDI Michele (C.C.)" w:date="2020-10-01T15:47:00Z"/>
        </w:trPr>
        <w:tc>
          <w:tcPr>
            <w:tcW w:w="1877" w:type="pct"/>
          </w:tcPr>
          <w:p w14:paraId="3394404E" w14:textId="77777777" w:rsidR="006208E3" w:rsidRPr="0063013F" w:rsidRDefault="006208E3" w:rsidP="009C5F65">
            <w:pPr>
              <w:pStyle w:val="Tabletext"/>
              <w:rPr>
                <w:ins w:id="2918" w:author="LANDI Michele (C.C.)" w:date="2020-10-01T15:47:00Z"/>
              </w:rPr>
            </w:pPr>
            <w:ins w:id="2919" w:author="LANDI Michele (C.C.)" w:date="2020-10-01T15:47:00Z">
              <w:r>
                <w:t>REPORT WHEN AT ANCHOR</w:t>
              </w:r>
            </w:ins>
          </w:p>
        </w:tc>
        <w:tc>
          <w:tcPr>
            <w:tcW w:w="3123" w:type="pct"/>
          </w:tcPr>
          <w:p w14:paraId="5973BBA3" w14:textId="77777777" w:rsidR="006208E3" w:rsidRDefault="006208E3" w:rsidP="009C5F65">
            <w:pPr>
              <w:pStyle w:val="Tabletext"/>
              <w:rPr>
                <w:ins w:id="2920" w:author="LANDI Michele (C.C.)" w:date="2020-10-01T15:47:00Z"/>
              </w:rPr>
            </w:pPr>
            <w:ins w:id="2921" w:author="LANDI Michele (C.C.)" w:date="2020-10-01T15:47:00Z">
              <w:r w:rsidRPr="00535528">
                <w:t xml:space="preserve">Request </w:t>
              </w:r>
              <w:r>
                <w:t>for a vessel to report when the vessel</w:t>
              </w:r>
              <w:r w:rsidRPr="00535528">
                <w:t xml:space="preserve"> </w:t>
              </w:r>
              <w:r>
                <w:t>has settled to its anchor</w:t>
              </w:r>
            </w:ins>
          </w:p>
        </w:tc>
      </w:tr>
    </w:tbl>
    <w:p w14:paraId="3538446B" w14:textId="77777777" w:rsidR="006208E3" w:rsidRDefault="006208E3" w:rsidP="006208E3">
      <w:pPr>
        <w:rPr>
          <w:ins w:id="2922" w:author="LANDI Michele (C.C.)" w:date="2020-10-01T15:47:00Z"/>
        </w:rPr>
      </w:pPr>
    </w:p>
    <w:p w14:paraId="4AA58F24" w14:textId="77777777" w:rsidR="006208E3" w:rsidRPr="00D148DF" w:rsidRDefault="006208E3">
      <w:pPr>
        <w:pStyle w:val="Heading4"/>
        <w:rPr>
          <w:ins w:id="2923" w:author="LANDI Michele (C.C.)" w:date="2020-10-01T15:47:00Z"/>
        </w:rPr>
        <w:pPrChange w:id="2924" w:author="LANDI Michele (C.C.)" w:date="2020-10-01T15:48:00Z">
          <w:pPr>
            <w:pStyle w:val="Heading3"/>
          </w:pPr>
        </w:pPrChange>
      </w:pPr>
      <w:ins w:id="2925" w:author="LANDI Michele (C.C.)" w:date="2020-10-01T15:47:00Z">
        <w:r w:rsidRPr="00D148DF">
          <w:t xml:space="preserve">Weigh </w:t>
        </w:r>
        <w:r>
          <w:t xml:space="preserve">or heave up </w:t>
        </w:r>
        <w:r w:rsidRPr="00D148DF">
          <w:t>anchor</w:t>
        </w:r>
      </w:ins>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6208E3" w:rsidRPr="00D148DF" w14:paraId="1C0DB8AE" w14:textId="77777777" w:rsidTr="009C5F65">
        <w:trPr>
          <w:trHeight w:val="360"/>
          <w:tblHeader/>
          <w:ins w:id="2926" w:author="LANDI Michele (C.C.)" w:date="2020-10-01T15:47:00Z"/>
        </w:trPr>
        <w:tc>
          <w:tcPr>
            <w:tcW w:w="1877" w:type="pct"/>
            <w:shd w:val="clear" w:color="auto" w:fill="D9E2F3"/>
            <w:vAlign w:val="center"/>
          </w:tcPr>
          <w:p w14:paraId="4C7142DA" w14:textId="77777777" w:rsidR="006208E3" w:rsidRPr="00D148DF" w:rsidRDefault="006208E3" w:rsidP="009C5F65">
            <w:pPr>
              <w:pStyle w:val="Tableheading"/>
              <w:rPr>
                <w:ins w:id="2927" w:author="LANDI Michele (C.C.)" w:date="2020-10-01T15:47:00Z"/>
              </w:rPr>
            </w:pPr>
            <w:ins w:id="2928" w:author="LANDI Michele (C.C.)" w:date="2020-10-01T15:47:00Z">
              <w:r w:rsidRPr="00D148DF">
                <w:t>Message Element</w:t>
              </w:r>
            </w:ins>
          </w:p>
        </w:tc>
        <w:tc>
          <w:tcPr>
            <w:tcW w:w="3123" w:type="pct"/>
            <w:shd w:val="clear" w:color="auto" w:fill="D9E2F3"/>
            <w:vAlign w:val="center"/>
          </w:tcPr>
          <w:p w14:paraId="301E78D1" w14:textId="77777777" w:rsidR="006208E3" w:rsidRPr="00D148DF" w:rsidRDefault="006208E3" w:rsidP="009C5F65">
            <w:pPr>
              <w:pStyle w:val="Tableheading"/>
              <w:rPr>
                <w:ins w:id="2929" w:author="LANDI Michele (C.C.)" w:date="2020-10-01T15:47:00Z"/>
              </w:rPr>
            </w:pPr>
            <w:ins w:id="2930" w:author="LANDI Michele (C.C.)" w:date="2020-10-01T15:47:00Z">
              <w:r w:rsidRPr="00D148DF">
                <w:t>Message Intent</w:t>
              </w:r>
            </w:ins>
          </w:p>
        </w:tc>
      </w:tr>
      <w:tr w:rsidR="006208E3" w14:paraId="45D0D06B" w14:textId="77777777" w:rsidTr="009C5F65">
        <w:trPr>
          <w:trHeight w:val="64"/>
          <w:ins w:id="2931" w:author="LANDI Michele (C.C.)" w:date="2020-10-01T15:47:00Z"/>
        </w:trPr>
        <w:tc>
          <w:tcPr>
            <w:tcW w:w="1877" w:type="pct"/>
          </w:tcPr>
          <w:p w14:paraId="55729B04" w14:textId="77777777" w:rsidR="006208E3" w:rsidRPr="0063013F" w:rsidRDefault="006208E3" w:rsidP="009C5F65">
            <w:pPr>
              <w:pStyle w:val="Tabletext"/>
              <w:rPr>
                <w:ins w:id="2932" w:author="LANDI Michele (C.C.)" w:date="2020-10-01T15:47:00Z"/>
              </w:rPr>
            </w:pPr>
            <w:ins w:id="2933" w:author="LANDI Michele (C.C.)" w:date="2020-10-01T15:47:00Z">
              <w:r>
                <w:rPr>
                  <w:rFonts w:hint="eastAsia"/>
                  <w:lang w:eastAsia="ko-KR"/>
                </w:rPr>
                <w:t>HEAVE UP</w:t>
              </w:r>
              <w:r w:rsidRPr="0063013F">
                <w:t xml:space="preserve"> ANCHOR</w:t>
              </w:r>
              <w:r>
                <w:t xml:space="preserve"> (details)</w:t>
              </w:r>
              <w:r w:rsidRPr="0063013F">
                <w:t xml:space="preserve"> </w:t>
              </w:r>
            </w:ins>
          </w:p>
        </w:tc>
        <w:tc>
          <w:tcPr>
            <w:tcW w:w="3123" w:type="pct"/>
          </w:tcPr>
          <w:p w14:paraId="28B1BDF3" w14:textId="77777777" w:rsidR="006208E3" w:rsidRPr="0063013F" w:rsidRDefault="006208E3" w:rsidP="009C5F65">
            <w:pPr>
              <w:pStyle w:val="Tabletext"/>
              <w:rPr>
                <w:ins w:id="2934" w:author="LANDI Michele (C.C.)" w:date="2020-10-01T15:47:00Z"/>
              </w:rPr>
            </w:pPr>
            <w:ins w:id="2935" w:author="LANDI Michele (C.C.)" w:date="2020-10-01T15:47:00Z">
              <w:r>
                <w:t xml:space="preserve">Request for a vessel to weigh or heave up anchor (details such as a specified time) </w:t>
              </w:r>
            </w:ins>
          </w:p>
        </w:tc>
      </w:tr>
      <w:tr w:rsidR="006208E3" w14:paraId="550F4FAD" w14:textId="77777777" w:rsidTr="009C5F65">
        <w:trPr>
          <w:trHeight w:val="64"/>
          <w:ins w:id="2936" w:author="LANDI Michele (C.C.)" w:date="2020-10-01T15:47:00Z"/>
        </w:trPr>
        <w:tc>
          <w:tcPr>
            <w:tcW w:w="1877" w:type="pct"/>
          </w:tcPr>
          <w:p w14:paraId="76D87B19" w14:textId="77777777" w:rsidR="006208E3" w:rsidRPr="0063013F" w:rsidRDefault="006208E3" w:rsidP="009C5F65">
            <w:pPr>
              <w:pStyle w:val="Tabletext"/>
              <w:rPr>
                <w:ins w:id="2937" w:author="LANDI Michele (C.C.)" w:date="2020-10-01T15:47:00Z"/>
              </w:rPr>
            </w:pPr>
            <w:ins w:id="2938" w:author="LANDI Michele (C.C.)" w:date="2020-10-01T15:47:00Z">
              <w:r>
                <w:t>CALL (XX minutes) BEFORE HEAVING UP ANCHOR</w:t>
              </w:r>
            </w:ins>
          </w:p>
        </w:tc>
        <w:tc>
          <w:tcPr>
            <w:tcW w:w="3123" w:type="pct"/>
          </w:tcPr>
          <w:p w14:paraId="69F7734D" w14:textId="77777777" w:rsidR="006208E3" w:rsidRPr="0063013F" w:rsidRDefault="006208E3" w:rsidP="009C5F65">
            <w:pPr>
              <w:pStyle w:val="Tabletext"/>
              <w:rPr>
                <w:ins w:id="2939" w:author="LANDI Michele (C.C.)" w:date="2020-10-01T15:47:00Z"/>
              </w:rPr>
            </w:pPr>
            <w:ins w:id="2940" w:author="LANDI Michele (C.C.)" w:date="2020-10-01T15:47:00Z">
              <w:r>
                <w:t>Request for the vessel to report before they weigh or heave up anchor</w:t>
              </w:r>
            </w:ins>
          </w:p>
        </w:tc>
      </w:tr>
      <w:tr w:rsidR="006208E3" w:rsidRPr="00BC4460" w14:paraId="3905B56D" w14:textId="77777777" w:rsidTr="009C5F65">
        <w:trPr>
          <w:trHeight w:val="64"/>
          <w:ins w:id="2941" w:author="LANDI Michele (C.C.)" w:date="2020-10-01T15:47:00Z"/>
        </w:trPr>
        <w:tc>
          <w:tcPr>
            <w:tcW w:w="1877" w:type="pct"/>
            <w:tcBorders>
              <w:top w:val="single" w:sz="4" w:space="0" w:color="auto"/>
              <w:left w:val="single" w:sz="4" w:space="0" w:color="auto"/>
              <w:bottom w:val="single" w:sz="4" w:space="0" w:color="auto"/>
              <w:right w:val="single" w:sz="4" w:space="0" w:color="auto"/>
            </w:tcBorders>
          </w:tcPr>
          <w:p w14:paraId="47707F9B" w14:textId="77777777" w:rsidR="006208E3" w:rsidRPr="001F741B" w:rsidRDefault="006208E3" w:rsidP="009C5F65">
            <w:pPr>
              <w:pStyle w:val="Tabletext"/>
              <w:rPr>
                <w:ins w:id="2942" w:author="LANDI Michele (C.C.)" w:date="2020-10-01T15:47:00Z"/>
              </w:rPr>
            </w:pPr>
            <w:ins w:id="2943" w:author="LANDI Michele (C.C.)" w:date="2020-10-01T15:47:00Z">
              <w:r w:rsidRPr="001F741B">
                <w:t>REPORT WHEN UNDERWAY</w:t>
              </w:r>
            </w:ins>
          </w:p>
        </w:tc>
        <w:tc>
          <w:tcPr>
            <w:tcW w:w="3123" w:type="pct"/>
            <w:tcBorders>
              <w:top w:val="single" w:sz="4" w:space="0" w:color="auto"/>
              <w:left w:val="single" w:sz="4" w:space="0" w:color="auto"/>
              <w:bottom w:val="single" w:sz="4" w:space="0" w:color="auto"/>
              <w:right w:val="single" w:sz="4" w:space="0" w:color="auto"/>
            </w:tcBorders>
          </w:tcPr>
          <w:p w14:paraId="41DC3C65" w14:textId="77777777" w:rsidR="006208E3" w:rsidRPr="001F741B" w:rsidRDefault="006208E3" w:rsidP="009C5F65">
            <w:pPr>
              <w:pStyle w:val="Tabletext"/>
              <w:rPr>
                <w:ins w:id="2944" w:author="LANDI Michele (C.C.)" w:date="2020-10-01T15:47:00Z"/>
              </w:rPr>
            </w:pPr>
            <w:ins w:id="2945" w:author="LANDI Michele (C.C.)" w:date="2020-10-01T15:47:00Z">
              <w:r w:rsidRPr="001F741B">
                <w:t>Request for a vessel to report when the anchor is clear of the water and the vessel is underway.</w:t>
              </w:r>
            </w:ins>
          </w:p>
        </w:tc>
      </w:tr>
    </w:tbl>
    <w:p w14:paraId="2B0DDC0F" w14:textId="77777777" w:rsidR="006208E3" w:rsidRPr="00362D76" w:rsidRDefault="006208E3" w:rsidP="006208E3">
      <w:pPr>
        <w:rPr>
          <w:ins w:id="2946" w:author="LANDI Michele (C.C.)" w:date="2020-10-01T15:47:00Z"/>
        </w:rPr>
      </w:pPr>
    </w:p>
    <w:p w14:paraId="4DBFED89" w14:textId="77777777" w:rsidR="006208E3" w:rsidRPr="00D148DF" w:rsidRDefault="006208E3">
      <w:pPr>
        <w:pStyle w:val="Heading4"/>
        <w:rPr>
          <w:ins w:id="2947" w:author="LANDI Michele (C.C.)" w:date="2020-10-01T15:47:00Z"/>
        </w:rPr>
        <w:pPrChange w:id="2948" w:author="LANDI Michele (C.C.)" w:date="2020-10-01T15:48:00Z">
          <w:pPr>
            <w:pStyle w:val="Heading3"/>
          </w:pPr>
        </w:pPrChange>
      </w:pPr>
      <w:ins w:id="2949" w:author="LANDI Michele (C.C.)" w:date="2020-10-01T15:47:00Z">
        <w:r w:rsidRPr="00D148DF">
          <w:t>Dragging</w:t>
        </w:r>
        <w:r>
          <w:t xml:space="preserve"> anchor</w:t>
        </w:r>
      </w:ins>
    </w:p>
    <w:p w14:paraId="5708828D" w14:textId="77777777" w:rsidR="006208E3" w:rsidRDefault="006208E3" w:rsidP="006208E3">
      <w:pPr>
        <w:pStyle w:val="BodyText"/>
        <w:rPr>
          <w:ins w:id="2950" w:author="LANDI Michele (C.C.)" w:date="2020-10-01T15:47:00Z"/>
        </w:rPr>
      </w:pPr>
      <w:ins w:id="2951" w:author="LANDI Michele (C.C.)" w:date="2020-10-01T15:47:00Z">
        <w:r w:rsidRPr="0063013F">
          <w:t xml:space="preserve">Where a vessel has been identified to be dragging anchor, it may be appropriate, to issue an all ships broadcast to notify all </w:t>
        </w:r>
        <w:r>
          <w:t>vessel</w:t>
        </w:r>
        <w:r w:rsidRPr="0063013F">
          <w:t>s in the area of the developing situation.</w:t>
        </w:r>
      </w:ins>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6208E3" w:rsidRPr="00D148DF" w14:paraId="654EB637" w14:textId="77777777" w:rsidTr="009C5F65">
        <w:trPr>
          <w:trHeight w:val="360"/>
          <w:tblHeader/>
          <w:ins w:id="2952" w:author="LANDI Michele (C.C.)" w:date="2020-10-01T15:47:00Z"/>
        </w:trPr>
        <w:tc>
          <w:tcPr>
            <w:tcW w:w="1877" w:type="pct"/>
            <w:shd w:val="clear" w:color="auto" w:fill="D9E2F3"/>
            <w:vAlign w:val="center"/>
          </w:tcPr>
          <w:p w14:paraId="7C8536A2" w14:textId="77777777" w:rsidR="006208E3" w:rsidRPr="00D148DF" w:rsidRDefault="006208E3" w:rsidP="009C5F65">
            <w:pPr>
              <w:pStyle w:val="Tableheading"/>
              <w:rPr>
                <w:ins w:id="2953" w:author="LANDI Michele (C.C.)" w:date="2020-10-01T15:47:00Z"/>
              </w:rPr>
            </w:pPr>
            <w:ins w:id="2954" w:author="LANDI Michele (C.C.)" w:date="2020-10-01T15:47:00Z">
              <w:r w:rsidRPr="00D148DF">
                <w:t>Message Element</w:t>
              </w:r>
            </w:ins>
          </w:p>
        </w:tc>
        <w:tc>
          <w:tcPr>
            <w:tcW w:w="3123" w:type="pct"/>
            <w:shd w:val="clear" w:color="auto" w:fill="D9E2F3"/>
            <w:vAlign w:val="center"/>
          </w:tcPr>
          <w:p w14:paraId="1D8DD5C5" w14:textId="77777777" w:rsidR="006208E3" w:rsidRPr="00D148DF" w:rsidRDefault="006208E3" w:rsidP="009C5F65">
            <w:pPr>
              <w:pStyle w:val="Tableheading"/>
              <w:rPr>
                <w:ins w:id="2955" w:author="LANDI Michele (C.C.)" w:date="2020-10-01T15:47:00Z"/>
              </w:rPr>
            </w:pPr>
            <w:ins w:id="2956" w:author="LANDI Michele (C.C.)" w:date="2020-10-01T15:47:00Z">
              <w:r w:rsidRPr="00D148DF">
                <w:t>Message Intent</w:t>
              </w:r>
            </w:ins>
          </w:p>
        </w:tc>
      </w:tr>
      <w:tr w:rsidR="006208E3" w14:paraId="0C35A20F" w14:textId="77777777" w:rsidTr="009C5F65">
        <w:trPr>
          <w:trHeight w:val="64"/>
          <w:ins w:id="2957" w:author="LANDI Michele (C.C.)" w:date="2020-10-01T15:47:00Z"/>
        </w:trPr>
        <w:tc>
          <w:tcPr>
            <w:tcW w:w="1877" w:type="pct"/>
          </w:tcPr>
          <w:p w14:paraId="17B1390B" w14:textId="77777777" w:rsidR="006208E3" w:rsidRPr="0063013F" w:rsidRDefault="006208E3" w:rsidP="009C5F65">
            <w:pPr>
              <w:pStyle w:val="Tabletext"/>
              <w:rPr>
                <w:ins w:id="2958" w:author="LANDI Michele (C.C.)" w:date="2020-10-01T15:47:00Z"/>
                <w:lang w:eastAsia="ko-KR"/>
              </w:rPr>
            </w:pPr>
            <w:ins w:id="2959" w:author="LANDI Michele (C.C.)" w:date="2020-10-01T15:47:00Z">
              <w:r w:rsidRPr="0063013F">
                <w:t xml:space="preserve">YOU </w:t>
              </w:r>
              <w:r>
                <w:t>APPEAR TO BE</w:t>
              </w:r>
              <w:r w:rsidRPr="0063013F">
                <w:t xml:space="preserve"> DRAGGING ANCHOR</w:t>
              </w:r>
              <w:r>
                <w:rPr>
                  <w:rFonts w:hint="eastAsia"/>
                  <w:lang w:eastAsia="ko-KR"/>
                </w:rPr>
                <w:t>.</w:t>
              </w:r>
            </w:ins>
          </w:p>
        </w:tc>
        <w:tc>
          <w:tcPr>
            <w:tcW w:w="3123" w:type="pct"/>
          </w:tcPr>
          <w:p w14:paraId="04E62567" w14:textId="77777777" w:rsidR="006208E3" w:rsidRPr="0063013F" w:rsidRDefault="006208E3" w:rsidP="009C5F65">
            <w:pPr>
              <w:pStyle w:val="Tabletext"/>
              <w:rPr>
                <w:ins w:id="2960" w:author="LANDI Michele (C.C.)" w:date="2020-10-01T15:47:00Z"/>
                <w:lang w:eastAsia="ko-KR"/>
              </w:rPr>
            </w:pPr>
            <w:ins w:id="2961" w:author="LANDI Michele (C.C.)" w:date="2020-10-01T15:47:00Z">
              <w:r>
                <w:t>Sensor information indicates the vessel is dragging anchor</w:t>
              </w:r>
              <w:r>
                <w:rPr>
                  <w:rFonts w:hint="eastAsia"/>
                  <w:lang w:eastAsia="ko-KR"/>
                </w:rPr>
                <w:t xml:space="preserve">. </w:t>
              </w:r>
            </w:ins>
          </w:p>
        </w:tc>
      </w:tr>
      <w:tr w:rsidR="006208E3" w14:paraId="34BD5508" w14:textId="77777777" w:rsidTr="009C5F65">
        <w:trPr>
          <w:trHeight w:val="64"/>
          <w:ins w:id="2962" w:author="LANDI Michele (C.C.)" w:date="2020-10-01T15:47:00Z"/>
        </w:trPr>
        <w:tc>
          <w:tcPr>
            <w:tcW w:w="1877" w:type="pct"/>
            <w:shd w:val="clear" w:color="auto" w:fill="FFFFFF" w:themeFill="background1"/>
          </w:tcPr>
          <w:p w14:paraId="72723BE5" w14:textId="77777777" w:rsidR="006208E3" w:rsidRPr="002E458A" w:rsidRDefault="006208E3" w:rsidP="009C5F65">
            <w:pPr>
              <w:pStyle w:val="Tabletext"/>
              <w:rPr>
                <w:ins w:id="2963" w:author="LANDI Michele (C.C.)" w:date="2020-10-01T15:47:00Z"/>
              </w:rPr>
            </w:pPr>
            <w:ins w:id="2964" w:author="LANDI Michele (C.C.)" w:date="2020-10-01T15:47:00Z">
              <w:r w:rsidRPr="002E458A">
                <w:t xml:space="preserve">CHECK YOUR </w:t>
              </w:r>
              <w:r>
                <w:t xml:space="preserve">ANCHOR </w:t>
              </w:r>
              <w:r w:rsidRPr="002E458A">
                <w:t>POSITION</w:t>
              </w:r>
            </w:ins>
          </w:p>
        </w:tc>
        <w:tc>
          <w:tcPr>
            <w:tcW w:w="3123" w:type="pct"/>
            <w:shd w:val="clear" w:color="auto" w:fill="FFFFFF" w:themeFill="background1"/>
          </w:tcPr>
          <w:p w14:paraId="2370AD84" w14:textId="77777777" w:rsidR="006208E3" w:rsidRPr="002E458A" w:rsidRDefault="006208E3" w:rsidP="009C5F65">
            <w:pPr>
              <w:pStyle w:val="Tabletext"/>
              <w:rPr>
                <w:ins w:id="2965" w:author="LANDI Michele (C.C.)" w:date="2020-10-01T15:47:00Z"/>
              </w:rPr>
            </w:pPr>
            <w:ins w:id="2966" w:author="LANDI Michele (C.C.)" w:date="2020-10-01T15:47:00Z">
              <w:r w:rsidRPr="002E458A">
                <w:t xml:space="preserve">Request </w:t>
              </w:r>
              <w:r>
                <w:t xml:space="preserve">or advise </w:t>
              </w:r>
              <w:r w:rsidRPr="002E458A">
                <w:t>for the vessel to check  position</w:t>
              </w:r>
              <w:r>
                <w:t xml:space="preserve"> of its anchor</w:t>
              </w:r>
            </w:ins>
          </w:p>
        </w:tc>
      </w:tr>
    </w:tbl>
    <w:p w14:paraId="5E73D099" w14:textId="77777777" w:rsidR="006208E3" w:rsidRDefault="006208E3" w:rsidP="006208E3">
      <w:pPr>
        <w:rPr>
          <w:ins w:id="2967" w:author="LANDI Michele (C.C.)" w:date="2020-10-01T15:47:00Z"/>
        </w:rPr>
      </w:pPr>
    </w:p>
    <w:p w14:paraId="1A7E4FA2" w14:textId="77777777" w:rsidR="00D148DF" w:rsidRPr="00F55AD7" w:rsidRDefault="00D148DF">
      <w:pPr>
        <w:pStyle w:val="Heading3"/>
        <w:ind w:left="993"/>
        <w:pPrChange w:id="2968" w:author="LANDI Michele (C.C.)" w:date="2020-10-01T16:04:00Z">
          <w:pPr>
            <w:pStyle w:val="Heading2"/>
          </w:pPr>
        </w:pPrChange>
      </w:pPr>
      <w:r>
        <w:t>PILOTAGE</w:t>
      </w:r>
      <w:bookmarkEnd w:id="2704"/>
    </w:p>
    <w:p w14:paraId="7AC1B664" w14:textId="77777777" w:rsidR="00D148DF" w:rsidRPr="00F55AD7" w:rsidRDefault="00D148DF" w:rsidP="00D148DF">
      <w:pPr>
        <w:pStyle w:val="Heading2separationline"/>
      </w:pPr>
    </w:p>
    <w:p w14:paraId="747F1189" w14:textId="158EBEA8" w:rsidR="00D148DF" w:rsidDel="006208E3" w:rsidRDefault="00D148DF" w:rsidP="00D148DF">
      <w:pPr>
        <w:pStyle w:val="BodyText"/>
        <w:rPr>
          <w:del w:id="2969" w:author="LANDI Michele (C.C.)" w:date="2020-10-01T15:48:00Z"/>
        </w:rPr>
      </w:pPr>
      <w:r>
        <w:t xml:space="preserve">Depending on the </w:t>
      </w:r>
      <w:ins w:id="2970" w:author="LANDI Michele (C.C.)" w:date="2020-07-09T11:32:00Z">
        <w:r w:rsidR="003B5D31">
          <w:t xml:space="preserve">waterway </w:t>
        </w:r>
      </w:ins>
      <w:del w:id="2971" w:author="LANDI Michele (C.C.)" w:date="2020-07-09T11:32:00Z">
        <w:r w:rsidDel="003B5D31">
          <w:delText xml:space="preserve">VTS </w:delText>
        </w:r>
      </w:del>
      <w:r>
        <w:t>there may be local differences in terms used such as pilot station, pilot boarding ground. Similarly when referencing the pilot’s activities such as on bridge or on</w:t>
      </w:r>
      <w:r w:rsidR="00083CA7">
        <w:t xml:space="preserve"> </w:t>
      </w:r>
      <w:r>
        <w:t>board.</w:t>
      </w:r>
      <w:ins w:id="2972" w:author="LANDI Michele (C.C.)" w:date="2020-07-09T11:47:00Z">
        <w:r w:rsidR="00663C6D">
          <w:t xml:space="preserve"> </w:t>
        </w:r>
        <w:r w:rsidR="00663C6D" w:rsidRPr="00663C6D">
          <w:rPr>
            <w:highlight w:val="yellow"/>
            <w:rPrChange w:id="2973" w:author="LANDI Michele (C.C.)" w:date="2020-07-09T11:48:00Z">
              <w:rPr/>
            </w:rPrChange>
          </w:rPr>
          <w:t>(put something more specific on pilot boarding instruction to cover local procedures)</w:t>
        </w:r>
        <w:r w:rsidR="00663C6D">
          <w:t xml:space="preserve"> </w:t>
        </w:r>
      </w:ins>
    </w:p>
    <w:p w14:paraId="49D0B4AC" w14:textId="6BA78B0F" w:rsidR="00D148DF" w:rsidRPr="00D148DF" w:rsidRDefault="00D148DF">
      <w:pPr>
        <w:pStyle w:val="BodyText"/>
        <w:pPrChange w:id="2974" w:author="LANDI Michele (C.C.)" w:date="2020-10-01T15:48:00Z">
          <w:pPr>
            <w:pStyle w:val="Heading3"/>
          </w:pPr>
        </w:pPrChange>
      </w:pPr>
      <w:bookmarkStart w:id="2975" w:name="_Toc16165977"/>
      <w:bookmarkStart w:id="2976" w:name="_Toc40380956"/>
      <w:del w:id="2977" w:author="LANDI Michele (C.C.)" w:date="2020-10-01T15:48:00Z">
        <w:r w:rsidRPr="00D148DF" w:rsidDel="006208E3">
          <w:delText>Pilot boarding instructions</w:delText>
        </w:r>
      </w:del>
      <w:bookmarkEnd w:id="2975"/>
      <w:bookmarkEnd w:id="2976"/>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Change w:id="2978">
          <w:tblGrid>
            <w:gridCol w:w="3683"/>
            <w:gridCol w:w="7"/>
            <w:gridCol w:w="6501"/>
            <w:gridCol w:w="20"/>
          </w:tblGrid>
        </w:tblGridChange>
      </w:tblGrid>
      <w:tr w:rsidR="00D148DF" w:rsidRPr="00D148DF" w14:paraId="0AF3758C" w14:textId="77777777" w:rsidTr="001741C0">
        <w:trPr>
          <w:trHeight w:val="360"/>
          <w:tblHeader/>
        </w:trPr>
        <w:tc>
          <w:tcPr>
            <w:tcW w:w="1807" w:type="pct"/>
            <w:shd w:val="clear" w:color="auto" w:fill="D9E2F3"/>
            <w:vAlign w:val="center"/>
          </w:tcPr>
          <w:p w14:paraId="66B006B8" w14:textId="77777777" w:rsidR="00D148DF" w:rsidRPr="00D148DF" w:rsidRDefault="00D148DF" w:rsidP="00D148DF">
            <w:pPr>
              <w:pStyle w:val="Tableheading"/>
            </w:pPr>
            <w:r w:rsidRPr="00D148DF">
              <w:t>Message Element</w:t>
            </w:r>
          </w:p>
        </w:tc>
        <w:tc>
          <w:tcPr>
            <w:tcW w:w="3193" w:type="pct"/>
            <w:shd w:val="clear" w:color="auto" w:fill="D9E2F3"/>
            <w:vAlign w:val="center"/>
          </w:tcPr>
          <w:p w14:paraId="09FEB1B0" w14:textId="77777777" w:rsidR="00D148DF" w:rsidRPr="00D148DF" w:rsidRDefault="00D148DF" w:rsidP="00D148DF">
            <w:pPr>
              <w:pStyle w:val="Tableheading"/>
            </w:pPr>
            <w:r w:rsidRPr="00D148DF">
              <w:t>Message Intent</w:t>
            </w:r>
          </w:p>
        </w:tc>
      </w:tr>
      <w:tr w:rsidR="00D148DF" w14:paraId="41AF46DA" w14:textId="77777777" w:rsidTr="001741C0">
        <w:trPr>
          <w:trHeight w:val="64"/>
        </w:trPr>
        <w:tc>
          <w:tcPr>
            <w:tcW w:w="1807" w:type="pct"/>
          </w:tcPr>
          <w:p w14:paraId="38F12FB6" w14:textId="694EB4EC" w:rsidR="00D148DF" w:rsidRPr="0063013F" w:rsidRDefault="00D148DF" w:rsidP="003B5D31">
            <w:pPr>
              <w:pStyle w:val="Tabletext"/>
            </w:pPr>
            <w:r>
              <w:t>PILOT BOARDING TIME (time)</w:t>
            </w:r>
            <w:r w:rsidR="00B678E4">
              <w:t xml:space="preserve"> [AT (location)</w:t>
            </w:r>
            <w:ins w:id="2979" w:author="LANDI Michele (C.C.)" w:date="2020-07-09T11:31:00Z">
              <w:r w:rsidR="003B5D31">
                <w:t>]</w:t>
              </w:r>
            </w:ins>
            <w:ins w:id="2980" w:author="LANDI Michele (C.C.)" w:date="2020-07-09T11:36:00Z">
              <w:r w:rsidR="003B5D31">
                <w:t xml:space="preserve"> </w:t>
              </w:r>
            </w:ins>
          </w:p>
        </w:tc>
        <w:tc>
          <w:tcPr>
            <w:tcW w:w="3193" w:type="pct"/>
          </w:tcPr>
          <w:p w14:paraId="17C02745" w14:textId="77777777" w:rsidR="00D148DF" w:rsidRPr="0063013F" w:rsidRDefault="00D148DF" w:rsidP="00D148DF">
            <w:pPr>
              <w:pStyle w:val="Tabletext"/>
            </w:pPr>
            <w:r>
              <w:t>Information when the pilot will board the vessel</w:t>
            </w:r>
            <w:r w:rsidR="00B678E4">
              <w:t xml:space="preserve"> </w:t>
            </w:r>
            <w:r w:rsidR="00B678E4" w:rsidRPr="00B678E4">
              <w:t xml:space="preserve">at a specified time </w:t>
            </w:r>
            <w:r w:rsidR="00B678E4">
              <w:t>[and</w:t>
            </w:r>
            <w:r w:rsidR="00B678E4" w:rsidRPr="00B678E4">
              <w:t xml:space="preserve"> location</w:t>
            </w:r>
            <w:r w:rsidR="00B678E4">
              <w:t>]</w:t>
            </w:r>
          </w:p>
        </w:tc>
      </w:tr>
      <w:tr w:rsidR="00D148DF" w14:paraId="1FDB3E28" w14:textId="77777777" w:rsidTr="001741C0">
        <w:trPr>
          <w:trHeight w:val="64"/>
        </w:trPr>
        <w:tc>
          <w:tcPr>
            <w:tcW w:w="1807" w:type="pct"/>
          </w:tcPr>
          <w:p w14:paraId="7C3DE94A" w14:textId="77777777" w:rsidR="00D148DF" w:rsidRPr="0063013F" w:rsidRDefault="00D148DF" w:rsidP="00D148DF">
            <w:pPr>
              <w:pStyle w:val="Tabletext"/>
            </w:pPr>
            <w:r w:rsidRPr="0063013F">
              <w:t>WAIT FOR PILOT at (location)</w:t>
            </w:r>
          </w:p>
        </w:tc>
        <w:tc>
          <w:tcPr>
            <w:tcW w:w="3193" w:type="pct"/>
          </w:tcPr>
          <w:p w14:paraId="6E2BC2C0" w14:textId="77777777" w:rsidR="00D148DF" w:rsidRPr="0063013F" w:rsidRDefault="00111CC8" w:rsidP="00D148DF">
            <w:pPr>
              <w:pStyle w:val="Tabletext"/>
            </w:pPr>
            <w:r>
              <w:t xml:space="preserve">Instruction or </w:t>
            </w:r>
            <w:r w:rsidR="00D148DF">
              <w:t>Request for the vessel to wait for a pilot in a specified location</w:t>
            </w:r>
          </w:p>
        </w:tc>
      </w:tr>
      <w:tr w:rsidR="00D148DF" w14:paraId="04A70065" w14:textId="77777777" w:rsidTr="001741C0">
        <w:trPr>
          <w:trHeight w:val="64"/>
        </w:trPr>
        <w:tc>
          <w:tcPr>
            <w:tcW w:w="1807" w:type="pct"/>
          </w:tcPr>
          <w:p w14:paraId="38EC487E" w14:textId="77777777" w:rsidR="00D148DF" w:rsidRPr="0063013F" w:rsidRDefault="00D148DF" w:rsidP="00083CA7">
            <w:pPr>
              <w:pStyle w:val="Tabletext"/>
            </w:pPr>
            <w:r w:rsidRPr="00AC745E">
              <w:t xml:space="preserve">PILOT CANNOT BOARD </w:t>
            </w:r>
            <w:r w:rsidR="00E34672">
              <w:t>[reason]</w:t>
            </w:r>
          </w:p>
        </w:tc>
        <w:tc>
          <w:tcPr>
            <w:tcW w:w="3193" w:type="pct"/>
          </w:tcPr>
          <w:p w14:paraId="5BA5D9F2" w14:textId="77777777" w:rsidR="00D148DF" w:rsidRPr="0063013F" w:rsidRDefault="00D148DF" w:rsidP="0028298B">
            <w:pPr>
              <w:pStyle w:val="Tabletext"/>
            </w:pPr>
            <w:r>
              <w:t>Advising that the pilot cannot board the vessel</w:t>
            </w:r>
            <w:r w:rsidR="00E34672">
              <w:t xml:space="preserve"> [reason may also be given]</w:t>
            </w:r>
          </w:p>
        </w:tc>
      </w:tr>
      <w:tr w:rsidR="00D148DF" w14:paraId="546AC646" w14:textId="77777777" w:rsidTr="00B95FA4">
        <w:trPr>
          <w:trHeight w:val="388"/>
        </w:trPr>
        <w:tc>
          <w:tcPr>
            <w:tcW w:w="1807" w:type="pct"/>
          </w:tcPr>
          <w:p w14:paraId="15C6D040" w14:textId="77777777" w:rsidR="00D148DF" w:rsidRPr="00AC745E" w:rsidRDefault="00B95FA4" w:rsidP="00083CA7">
            <w:pPr>
              <w:pStyle w:val="Tabletext"/>
            </w:pPr>
            <w:r>
              <w:t xml:space="preserve">PILOT DELAYED </w:t>
            </w:r>
          </w:p>
        </w:tc>
        <w:tc>
          <w:tcPr>
            <w:tcW w:w="3193" w:type="pct"/>
          </w:tcPr>
          <w:p w14:paraId="072FEB83" w14:textId="77777777" w:rsidR="00D148DF" w:rsidRPr="0063013F" w:rsidRDefault="00D148DF" w:rsidP="00B95FA4">
            <w:pPr>
              <w:pStyle w:val="Tabletext"/>
            </w:pPr>
            <w:r>
              <w:t>Advising</w:t>
            </w:r>
            <w:r w:rsidR="00B95FA4">
              <w:t xml:space="preserve"> that the pilot will be delayed</w:t>
            </w:r>
          </w:p>
        </w:tc>
      </w:tr>
      <w:tr w:rsidR="00264060" w14:paraId="30632935" w14:textId="77777777" w:rsidTr="00264060">
        <w:trPr>
          <w:trHeight w:val="388"/>
        </w:trPr>
        <w:tc>
          <w:tcPr>
            <w:tcW w:w="1807" w:type="pct"/>
            <w:tcBorders>
              <w:top w:val="single" w:sz="4" w:space="0" w:color="auto"/>
              <w:left w:val="single" w:sz="4" w:space="0" w:color="auto"/>
              <w:bottom w:val="single" w:sz="4" w:space="0" w:color="auto"/>
              <w:right w:val="single" w:sz="4" w:space="0" w:color="auto"/>
            </w:tcBorders>
          </w:tcPr>
          <w:p w14:paraId="1F45426C" w14:textId="77777777" w:rsidR="00264060" w:rsidRDefault="00264060" w:rsidP="00C6349F">
            <w:pPr>
              <w:pStyle w:val="Tabletext"/>
            </w:pPr>
            <w:r>
              <w:t>PILOTAGE SUSPENDED</w:t>
            </w:r>
          </w:p>
        </w:tc>
        <w:tc>
          <w:tcPr>
            <w:tcW w:w="3193" w:type="pct"/>
            <w:tcBorders>
              <w:top w:val="single" w:sz="4" w:space="0" w:color="auto"/>
              <w:left w:val="single" w:sz="4" w:space="0" w:color="auto"/>
              <w:bottom w:val="single" w:sz="4" w:space="0" w:color="auto"/>
              <w:right w:val="single" w:sz="4" w:space="0" w:color="auto"/>
            </w:tcBorders>
          </w:tcPr>
          <w:p w14:paraId="3F11FEA7" w14:textId="77777777" w:rsidR="00264060" w:rsidRDefault="00264060" w:rsidP="00C6349F">
            <w:pPr>
              <w:pStyle w:val="Tabletext"/>
            </w:pPr>
            <w:r>
              <w:t>Pilotage service is unavailable</w:t>
            </w:r>
          </w:p>
        </w:tc>
      </w:tr>
      <w:tr w:rsidR="00264060" w14:paraId="0A13D371" w14:textId="77777777" w:rsidTr="00264060">
        <w:trPr>
          <w:trHeight w:val="388"/>
        </w:trPr>
        <w:tc>
          <w:tcPr>
            <w:tcW w:w="1807" w:type="pct"/>
            <w:tcBorders>
              <w:top w:val="single" w:sz="4" w:space="0" w:color="auto"/>
              <w:left w:val="single" w:sz="4" w:space="0" w:color="auto"/>
              <w:bottom w:val="single" w:sz="4" w:space="0" w:color="auto"/>
              <w:right w:val="single" w:sz="4" w:space="0" w:color="auto"/>
            </w:tcBorders>
          </w:tcPr>
          <w:p w14:paraId="6730963E" w14:textId="77777777" w:rsidR="00264060" w:rsidRDefault="00264060" w:rsidP="00C6349F">
            <w:pPr>
              <w:pStyle w:val="Tabletext"/>
            </w:pPr>
            <w:r>
              <w:t xml:space="preserve">PILOTAGE RESUMED </w:t>
            </w:r>
          </w:p>
        </w:tc>
        <w:tc>
          <w:tcPr>
            <w:tcW w:w="3193" w:type="pct"/>
            <w:tcBorders>
              <w:top w:val="single" w:sz="4" w:space="0" w:color="auto"/>
              <w:left w:val="single" w:sz="4" w:space="0" w:color="auto"/>
              <w:bottom w:val="single" w:sz="4" w:space="0" w:color="auto"/>
              <w:right w:val="single" w:sz="4" w:space="0" w:color="auto"/>
            </w:tcBorders>
          </w:tcPr>
          <w:p w14:paraId="4E00A702" w14:textId="77777777" w:rsidR="00264060" w:rsidRDefault="00264060" w:rsidP="00C6349F">
            <w:pPr>
              <w:pStyle w:val="Tabletext"/>
            </w:pPr>
            <w:r>
              <w:t xml:space="preserve">Pilotage service returned to normal </w:t>
            </w:r>
          </w:p>
        </w:tc>
      </w:tr>
      <w:tr w:rsidR="00264060" w:rsidDel="00DB5F0E" w14:paraId="5D407080" w14:textId="03621782" w:rsidTr="00264060">
        <w:trPr>
          <w:trHeight w:val="388"/>
          <w:del w:id="2981" w:author="LANDI Michele (C.C.)" w:date="2020-10-01T15:28:00Z"/>
        </w:trPr>
        <w:tc>
          <w:tcPr>
            <w:tcW w:w="1807" w:type="pct"/>
            <w:tcBorders>
              <w:top w:val="single" w:sz="4" w:space="0" w:color="auto"/>
              <w:left w:val="single" w:sz="4" w:space="0" w:color="auto"/>
              <w:bottom w:val="single" w:sz="4" w:space="0" w:color="auto"/>
              <w:right w:val="single" w:sz="4" w:space="0" w:color="auto"/>
            </w:tcBorders>
          </w:tcPr>
          <w:p w14:paraId="35A3561E" w14:textId="3D5F94D8" w:rsidR="00264060" w:rsidRPr="00720395" w:rsidDel="00DB5F0E" w:rsidRDefault="00264060" w:rsidP="00C6349F">
            <w:pPr>
              <w:pStyle w:val="Tabletext"/>
              <w:rPr>
                <w:del w:id="2982" w:author="LANDI Michele (C.C.)" w:date="2020-10-01T15:28:00Z"/>
              </w:rPr>
            </w:pPr>
            <w:del w:id="2983" w:author="LANDI Michele (C.C.)" w:date="2020-10-01T15:28:00Z">
              <w:r w:rsidRPr="00272AD9" w:rsidDel="00DB5F0E">
                <w:delText>MAKE</w:delText>
              </w:r>
              <w:r w:rsidRPr="00720395" w:rsidDel="00DB5F0E">
                <w:delText xml:space="preserve"> A LEE</w:delText>
              </w:r>
            </w:del>
          </w:p>
        </w:tc>
        <w:tc>
          <w:tcPr>
            <w:tcW w:w="3193" w:type="pct"/>
            <w:tcBorders>
              <w:top w:val="single" w:sz="4" w:space="0" w:color="auto"/>
              <w:left w:val="single" w:sz="4" w:space="0" w:color="auto"/>
              <w:bottom w:val="single" w:sz="4" w:space="0" w:color="auto"/>
              <w:right w:val="single" w:sz="4" w:space="0" w:color="auto"/>
            </w:tcBorders>
          </w:tcPr>
          <w:p w14:paraId="562B7BFD" w14:textId="054A0302" w:rsidR="00264060" w:rsidDel="00DB5F0E" w:rsidRDefault="00264060" w:rsidP="00C6349F">
            <w:pPr>
              <w:pStyle w:val="Tabletext"/>
              <w:rPr>
                <w:del w:id="2984" w:author="LANDI Michele (C.C.)" w:date="2020-10-01T15:28:00Z"/>
              </w:rPr>
            </w:pPr>
            <w:del w:id="2985" w:author="LANDI Michele (C.C.)" w:date="2020-10-01T15:28:00Z">
              <w:r w:rsidRPr="00272AD9" w:rsidDel="00DB5F0E">
                <w:delText xml:space="preserve">Use the ship to </w:delText>
              </w:r>
              <w:r w:rsidDel="00DB5F0E">
                <w:delText xml:space="preserve">provide </w:delText>
              </w:r>
              <w:r w:rsidRPr="00272AD9" w:rsidDel="00DB5F0E">
                <w:delText>shelter</w:delText>
              </w:r>
              <w:r w:rsidDel="00DB5F0E">
                <w:delText xml:space="preserve"> and facilitate boarding </w:delText>
              </w:r>
            </w:del>
          </w:p>
        </w:tc>
      </w:tr>
      <w:tr w:rsidR="005F79BE" w:rsidRPr="00135FEC" w:rsidDel="000C4AE8" w14:paraId="31D636B7" w14:textId="2052CB62" w:rsidTr="005F79BE">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2986" w:author="3070" w:date="2020-06-02T09:14: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388"/>
          <w:del w:id="2987" w:author="3070" w:date="2020-10-13T10:25:00Z"/>
          <w:trPrChange w:id="2988" w:author="3070" w:date="2020-06-02T09:14:00Z">
            <w:trPr>
              <w:trHeight w:val="388"/>
            </w:trPr>
          </w:trPrChange>
        </w:trPr>
        <w:tc>
          <w:tcPr>
            <w:tcW w:w="1807" w:type="pct"/>
            <w:tcBorders>
              <w:top w:val="single" w:sz="4" w:space="0" w:color="auto"/>
              <w:left w:val="single" w:sz="4" w:space="0" w:color="auto"/>
              <w:bottom w:val="single" w:sz="4" w:space="0" w:color="auto"/>
              <w:right w:val="single" w:sz="4" w:space="0" w:color="auto"/>
            </w:tcBorders>
            <w:shd w:val="clear" w:color="auto" w:fill="B5E1FF" w:themeFill="accent1" w:themeFillTint="33"/>
            <w:tcPrChange w:id="2989" w:author="3070" w:date="2020-06-02T09:14:00Z">
              <w:tcPr>
                <w:tcW w:w="1807" w:type="pct"/>
                <w:gridSpan w:val="2"/>
                <w:tcBorders>
                  <w:top w:val="single" w:sz="4" w:space="0" w:color="auto"/>
                  <w:left w:val="single" w:sz="4" w:space="0" w:color="auto"/>
                  <w:bottom w:val="single" w:sz="4" w:space="0" w:color="auto"/>
                  <w:right w:val="single" w:sz="4" w:space="0" w:color="auto"/>
                </w:tcBorders>
              </w:tcPr>
            </w:tcPrChange>
          </w:tcPr>
          <w:p w14:paraId="6D173D70" w14:textId="27AFA6F0" w:rsidR="005F79BE" w:rsidRPr="003E34AF" w:rsidDel="000C4AE8" w:rsidRDefault="005F79BE" w:rsidP="00B460FD">
            <w:pPr>
              <w:pStyle w:val="Tabletext"/>
              <w:rPr>
                <w:del w:id="2990" w:author="3070" w:date="2020-10-13T10:25:00Z"/>
                <w:moveFrom w:id="2991" w:author="3070" w:date="2020-10-13T09:41:00Z"/>
              </w:rPr>
            </w:pPr>
            <w:moveFromRangeStart w:id="2992" w:author="3070" w:date="2020-10-13T09:41:00Z" w:name="move45187589"/>
            <w:moveFrom w:id="2993" w:author="3070" w:date="2020-10-13T09:41:00Z">
              <w:del w:id="2994" w:author="3070" w:date="2020-10-13T10:25:00Z">
                <w:r w:rsidDel="000C4AE8">
                  <w:delText>PEC (Pilot Exemption Certificate)</w:delText>
                </w:r>
              </w:del>
            </w:moveFrom>
          </w:p>
        </w:tc>
        <w:tc>
          <w:tcPr>
            <w:tcW w:w="3193" w:type="pct"/>
            <w:tcBorders>
              <w:top w:val="single" w:sz="4" w:space="0" w:color="auto"/>
              <w:left w:val="single" w:sz="4" w:space="0" w:color="auto"/>
              <w:bottom w:val="single" w:sz="4" w:space="0" w:color="auto"/>
              <w:right w:val="single" w:sz="4" w:space="0" w:color="auto"/>
            </w:tcBorders>
            <w:shd w:val="clear" w:color="auto" w:fill="B5E1FF" w:themeFill="accent1" w:themeFillTint="33"/>
            <w:tcPrChange w:id="2995" w:author="3070" w:date="2020-06-02T09:14:00Z">
              <w:tcPr>
                <w:tcW w:w="3193" w:type="pct"/>
                <w:gridSpan w:val="2"/>
                <w:tcBorders>
                  <w:top w:val="single" w:sz="4" w:space="0" w:color="auto"/>
                  <w:left w:val="single" w:sz="4" w:space="0" w:color="auto"/>
                  <w:bottom w:val="single" w:sz="4" w:space="0" w:color="auto"/>
                  <w:right w:val="single" w:sz="4" w:space="0" w:color="auto"/>
                </w:tcBorders>
              </w:tcPr>
            </w:tcPrChange>
          </w:tcPr>
          <w:p w14:paraId="2F9CEA53" w14:textId="100B65F3" w:rsidR="005F79BE" w:rsidRPr="005F79BE" w:rsidDel="000C4AE8" w:rsidRDefault="005F79BE" w:rsidP="00B460FD">
            <w:pPr>
              <w:pStyle w:val="Tabletext"/>
              <w:rPr>
                <w:del w:id="2996" w:author="3070" w:date="2020-10-13T10:25:00Z"/>
                <w:moveFrom w:id="2997" w:author="3070" w:date="2020-10-13T09:41:00Z"/>
              </w:rPr>
            </w:pPr>
            <w:moveFrom w:id="2998" w:author="3070" w:date="2020-10-13T09:41:00Z">
              <w:del w:id="2999" w:author="3070" w:date="2020-10-13T10:25:00Z">
                <w:r w:rsidDel="000C4AE8">
                  <w:delText>A certificate which removes the need to use a pilotage service. It normally applies to a specific vessel and route.</w:delText>
                </w:r>
              </w:del>
            </w:moveFrom>
          </w:p>
        </w:tc>
      </w:tr>
      <w:tr w:rsidR="005F79BE" w:rsidRPr="00135FEC" w:rsidDel="000C4AE8" w14:paraId="1C6C2DFB" w14:textId="681236C2" w:rsidTr="005F79BE">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3000" w:author="3070" w:date="2020-06-02T09:14: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388"/>
          <w:del w:id="3001" w:author="3070" w:date="2020-10-13T10:25:00Z"/>
          <w:trPrChange w:id="3002" w:author="3070" w:date="2020-06-02T09:14:00Z">
            <w:trPr>
              <w:trHeight w:val="388"/>
            </w:trPr>
          </w:trPrChange>
        </w:trPr>
        <w:tc>
          <w:tcPr>
            <w:tcW w:w="1807" w:type="pct"/>
            <w:tcBorders>
              <w:top w:val="single" w:sz="4" w:space="0" w:color="auto"/>
              <w:left w:val="single" w:sz="4" w:space="0" w:color="auto"/>
              <w:bottom w:val="single" w:sz="4" w:space="0" w:color="auto"/>
              <w:right w:val="single" w:sz="4" w:space="0" w:color="auto"/>
            </w:tcBorders>
            <w:shd w:val="clear" w:color="auto" w:fill="B5E1FF" w:themeFill="accent1" w:themeFillTint="33"/>
            <w:tcPrChange w:id="3003" w:author="3070" w:date="2020-06-02T09:14:00Z">
              <w:tcPr>
                <w:tcW w:w="1807" w:type="pct"/>
                <w:gridSpan w:val="2"/>
                <w:tcBorders>
                  <w:top w:val="single" w:sz="4" w:space="0" w:color="auto"/>
                  <w:left w:val="single" w:sz="4" w:space="0" w:color="auto"/>
                  <w:bottom w:val="single" w:sz="4" w:space="0" w:color="auto"/>
                  <w:right w:val="single" w:sz="4" w:space="0" w:color="auto"/>
                </w:tcBorders>
              </w:tcPr>
            </w:tcPrChange>
          </w:tcPr>
          <w:p w14:paraId="01FDC5AE" w14:textId="7E1BC253" w:rsidR="005F79BE" w:rsidRPr="003E34AF" w:rsidDel="000C4AE8" w:rsidRDefault="005F79BE" w:rsidP="00B460FD">
            <w:pPr>
              <w:pStyle w:val="Tabletext"/>
              <w:rPr>
                <w:del w:id="3004" w:author="3070" w:date="2020-10-13T10:25:00Z"/>
                <w:moveFrom w:id="3005" w:author="3070" w:date="2020-10-13T09:41:00Z"/>
              </w:rPr>
            </w:pPr>
            <w:moveFrom w:id="3006" w:author="3070" w:date="2020-10-13T09:41:00Z">
              <w:del w:id="3007" w:author="3070" w:date="2020-10-13T10:25:00Z">
                <w:r w:rsidDel="000C4AE8">
                  <w:delText>PILOT EMBARKATION ORDER</w:delText>
                </w:r>
              </w:del>
            </w:moveFrom>
          </w:p>
        </w:tc>
        <w:tc>
          <w:tcPr>
            <w:tcW w:w="3193" w:type="pct"/>
            <w:tcBorders>
              <w:top w:val="single" w:sz="4" w:space="0" w:color="auto"/>
              <w:left w:val="single" w:sz="4" w:space="0" w:color="auto"/>
              <w:bottom w:val="single" w:sz="4" w:space="0" w:color="auto"/>
              <w:right w:val="single" w:sz="4" w:space="0" w:color="auto"/>
            </w:tcBorders>
            <w:shd w:val="clear" w:color="auto" w:fill="B5E1FF" w:themeFill="accent1" w:themeFillTint="33"/>
            <w:tcPrChange w:id="3008" w:author="3070" w:date="2020-06-02T09:14:00Z">
              <w:tcPr>
                <w:tcW w:w="3193" w:type="pct"/>
                <w:gridSpan w:val="2"/>
                <w:tcBorders>
                  <w:top w:val="single" w:sz="4" w:space="0" w:color="auto"/>
                  <w:left w:val="single" w:sz="4" w:space="0" w:color="auto"/>
                  <w:bottom w:val="single" w:sz="4" w:space="0" w:color="auto"/>
                  <w:right w:val="single" w:sz="4" w:space="0" w:color="auto"/>
                </w:tcBorders>
              </w:tcPr>
            </w:tcPrChange>
          </w:tcPr>
          <w:p w14:paraId="7F95445A" w14:textId="7B78E5BB" w:rsidR="005F79BE" w:rsidRPr="005F79BE" w:rsidDel="000C4AE8" w:rsidRDefault="005F79BE" w:rsidP="00B460FD">
            <w:pPr>
              <w:pStyle w:val="Tabletext"/>
              <w:rPr>
                <w:del w:id="3009" w:author="3070" w:date="2020-10-13T10:25:00Z"/>
                <w:moveFrom w:id="3010" w:author="3070" w:date="2020-10-13T09:41:00Z"/>
              </w:rPr>
            </w:pPr>
            <w:moveFrom w:id="3011" w:author="3070" w:date="2020-10-13T09:41:00Z">
              <w:del w:id="3012" w:author="3070" w:date="2020-10-13T10:25:00Z">
                <w:r w:rsidDel="000C4AE8">
                  <w:delText xml:space="preserve">The sequence in which pilots board vessels  </w:delText>
                </w:r>
              </w:del>
            </w:moveFrom>
          </w:p>
        </w:tc>
      </w:tr>
      <w:tr w:rsidR="005F79BE" w:rsidRPr="00135FEC" w:rsidDel="000C4AE8" w14:paraId="2C270EA9" w14:textId="16C3149E" w:rsidTr="005F79BE">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3013" w:author="3070" w:date="2020-06-02T09:14: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388"/>
          <w:del w:id="3014" w:author="3070" w:date="2020-10-13T10:25:00Z"/>
          <w:trPrChange w:id="3015" w:author="3070" w:date="2020-06-02T09:14:00Z">
            <w:trPr>
              <w:trHeight w:val="388"/>
            </w:trPr>
          </w:trPrChange>
        </w:trPr>
        <w:tc>
          <w:tcPr>
            <w:tcW w:w="1807" w:type="pct"/>
            <w:tcBorders>
              <w:top w:val="single" w:sz="4" w:space="0" w:color="auto"/>
              <w:left w:val="single" w:sz="4" w:space="0" w:color="auto"/>
              <w:bottom w:val="single" w:sz="4" w:space="0" w:color="auto"/>
              <w:right w:val="single" w:sz="4" w:space="0" w:color="auto"/>
            </w:tcBorders>
            <w:shd w:val="clear" w:color="auto" w:fill="B5E1FF" w:themeFill="accent1" w:themeFillTint="33"/>
            <w:tcPrChange w:id="3016" w:author="3070" w:date="2020-06-02T09:14:00Z">
              <w:tcPr>
                <w:tcW w:w="1807" w:type="pct"/>
                <w:gridSpan w:val="2"/>
                <w:tcBorders>
                  <w:top w:val="single" w:sz="4" w:space="0" w:color="auto"/>
                  <w:left w:val="single" w:sz="4" w:space="0" w:color="auto"/>
                  <w:bottom w:val="single" w:sz="4" w:space="0" w:color="auto"/>
                  <w:right w:val="single" w:sz="4" w:space="0" w:color="auto"/>
                </w:tcBorders>
              </w:tcPr>
            </w:tcPrChange>
          </w:tcPr>
          <w:p w14:paraId="7D2CB558" w14:textId="29995CA5" w:rsidR="005F79BE" w:rsidRPr="003E34AF" w:rsidDel="000C4AE8" w:rsidRDefault="005F79BE" w:rsidP="00B460FD">
            <w:pPr>
              <w:pStyle w:val="Tabletext"/>
              <w:rPr>
                <w:del w:id="3017" w:author="3070" w:date="2020-10-13T10:25:00Z"/>
                <w:moveFrom w:id="3018" w:author="3070" w:date="2020-10-13T09:41:00Z"/>
              </w:rPr>
            </w:pPr>
            <w:moveFrom w:id="3019" w:author="3070" w:date="2020-10-13T09:41:00Z">
              <w:del w:id="3020" w:author="3070" w:date="2020-10-13T10:25:00Z">
                <w:r w:rsidDel="000C4AE8">
                  <w:delText>PILOT DISPATCH</w:delText>
                </w:r>
              </w:del>
            </w:moveFrom>
          </w:p>
        </w:tc>
        <w:tc>
          <w:tcPr>
            <w:tcW w:w="3193" w:type="pct"/>
            <w:tcBorders>
              <w:top w:val="single" w:sz="4" w:space="0" w:color="auto"/>
              <w:left w:val="single" w:sz="4" w:space="0" w:color="auto"/>
              <w:bottom w:val="single" w:sz="4" w:space="0" w:color="auto"/>
              <w:right w:val="single" w:sz="4" w:space="0" w:color="auto"/>
            </w:tcBorders>
            <w:shd w:val="clear" w:color="auto" w:fill="B5E1FF" w:themeFill="accent1" w:themeFillTint="33"/>
            <w:tcPrChange w:id="3021" w:author="3070" w:date="2020-06-02T09:14:00Z">
              <w:tcPr>
                <w:tcW w:w="3193" w:type="pct"/>
                <w:gridSpan w:val="2"/>
                <w:tcBorders>
                  <w:top w:val="single" w:sz="4" w:space="0" w:color="auto"/>
                  <w:left w:val="single" w:sz="4" w:space="0" w:color="auto"/>
                  <w:bottom w:val="single" w:sz="4" w:space="0" w:color="auto"/>
                  <w:right w:val="single" w:sz="4" w:space="0" w:color="auto"/>
                </w:tcBorders>
              </w:tcPr>
            </w:tcPrChange>
          </w:tcPr>
          <w:p w14:paraId="3735F5E4" w14:textId="0EB6D2D6" w:rsidR="005F79BE" w:rsidRPr="005F79BE" w:rsidDel="000C4AE8" w:rsidRDefault="005F79BE" w:rsidP="00B460FD">
            <w:pPr>
              <w:pStyle w:val="Tabletext"/>
              <w:rPr>
                <w:del w:id="3022" w:author="3070" w:date="2020-10-13T10:25:00Z"/>
                <w:moveFrom w:id="3023" w:author="3070" w:date="2020-10-13T09:41:00Z"/>
              </w:rPr>
            </w:pPr>
            <w:moveFrom w:id="3024" w:author="3070" w:date="2020-10-13T09:41:00Z">
              <w:del w:id="3025" w:author="3070" w:date="2020-10-13T10:25:00Z">
                <w:r w:rsidDel="000C4AE8">
                  <w:delText>Pilot dispatch centre or pilot dispatch office</w:delText>
                </w:r>
              </w:del>
            </w:moveFrom>
          </w:p>
        </w:tc>
      </w:tr>
      <w:tr w:rsidR="005F79BE" w:rsidRPr="00135FEC" w:rsidDel="000C4AE8" w14:paraId="6B148858" w14:textId="1BF0FD1D" w:rsidTr="005F79BE">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3026" w:author="3070" w:date="2020-06-02T09:14: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388"/>
          <w:del w:id="3027" w:author="3070" w:date="2020-10-13T10:25:00Z"/>
          <w:trPrChange w:id="3028" w:author="3070" w:date="2020-06-02T09:14:00Z">
            <w:trPr>
              <w:trHeight w:val="388"/>
            </w:trPr>
          </w:trPrChange>
        </w:trPr>
        <w:tc>
          <w:tcPr>
            <w:tcW w:w="1807" w:type="pct"/>
            <w:tcBorders>
              <w:top w:val="single" w:sz="4" w:space="0" w:color="auto"/>
              <w:left w:val="single" w:sz="4" w:space="0" w:color="auto"/>
              <w:bottom w:val="single" w:sz="4" w:space="0" w:color="auto"/>
              <w:right w:val="single" w:sz="4" w:space="0" w:color="auto"/>
            </w:tcBorders>
            <w:shd w:val="clear" w:color="auto" w:fill="B5E1FF" w:themeFill="accent1" w:themeFillTint="33"/>
            <w:tcPrChange w:id="3029" w:author="3070" w:date="2020-06-02T09:14:00Z">
              <w:tcPr>
                <w:tcW w:w="1807" w:type="pct"/>
                <w:gridSpan w:val="2"/>
                <w:tcBorders>
                  <w:top w:val="single" w:sz="4" w:space="0" w:color="auto"/>
                  <w:left w:val="single" w:sz="4" w:space="0" w:color="auto"/>
                  <w:bottom w:val="single" w:sz="4" w:space="0" w:color="auto"/>
                  <w:right w:val="single" w:sz="4" w:space="0" w:color="auto"/>
                </w:tcBorders>
              </w:tcPr>
            </w:tcPrChange>
          </w:tcPr>
          <w:p w14:paraId="716A3345" w14:textId="2DCD9FF9" w:rsidR="005F79BE" w:rsidRPr="003E34AF" w:rsidDel="000C4AE8" w:rsidRDefault="005F79BE" w:rsidP="00B460FD">
            <w:pPr>
              <w:pStyle w:val="Tabletext"/>
              <w:rPr>
                <w:del w:id="3030" w:author="3070" w:date="2020-10-13T10:25:00Z"/>
                <w:moveFrom w:id="3031" w:author="3070" w:date="2020-10-13T09:41:00Z"/>
              </w:rPr>
            </w:pPr>
            <w:moveFrom w:id="3032" w:author="3070" w:date="2020-10-13T09:41:00Z">
              <w:del w:id="3033" w:author="3070" w:date="2020-10-13T10:25:00Z">
                <w:r w:rsidDel="000C4AE8">
                  <w:delText>PILOT STATION</w:delText>
                </w:r>
              </w:del>
            </w:moveFrom>
          </w:p>
        </w:tc>
        <w:tc>
          <w:tcPr>
            <w:tcW w:w="3193" w:type="pct"/>
            <w:tcBorders>
              <w:top w:val="single" w:sz="4" w:space="0" w:color="auto"/>
              <w:left w:val="single" w:sz="4" w:space="0" w:color="auto"/>
              <w:bottom w:val="single" w:sz="4" w:space="0" w:color="auto"/>
              <w:right w:val="single" w:sz="4" w:space="0" w:color="auto"/>
            </w:tcBorders>
            <w:shd w:val="clear" w:color="auto" w:fill="B5E1FF" w:themeFill="accent1" w:themeFillTint="33"/>
            <w:tcPrChange w:id="3034" w:author="3070" w:date="2020-06-02T09:14:00Z">
              <w:tcPr>
                <w:tcW w:w="3193" w:type="pct"/>
                <w:gridSpan w:val="2"/>
                <w:tcBorders>
                  <w:top w:val="single" w:sz="4" w:space="0" w:color="auto"/>
                  <w:left w:val="single" w:sz="4" w:space="0" w:color="auto"/>
                  <w:bottom w:val="single" w:sz="4" w:space="0" w:color="auto"/>
                  <w:right w:val="single" w:sz="4" w:space="0" w:color="auto"/>
                </w:tcBorders>
              </w:tcPr>
            </w:tcPrChange>
          </w:tcPr>
          <w:p w14:paraId="123DE205" w14:textId="50EFD5FC" w:rsidR="005F79BE" w:rsidRPr="005F79BE" w:rsidDel="000C4AE8" w:rsidRDefault="005F79BE" w:rsidP="00B460FD">
            <w:pPr>
              <w:pStyle w:val="Tabletext"/>
              <w:rPr>
                <w:del w:id="3035" w:author="3070" w:date="2020-10-13T10:25:00Z"/>
                <w:moveFrom w:id="3036" w:author="3070" w:date="2020-10-13T09:41:00Z"/>
              </w:rPr>
            </w:pPr>
            <w:moveFrom w:id="3037" w:author="3070" w:date="2020-10-13T09:41:00Z">
              <w:del w:id="3038" w:author="3070" w:date="2020-10-13T10:25:00Z">
                <w:r w:rsidDel="000C4AE8">
                  <w:delText>A place where a pilot embarks/disembarks</w:delText>
                </w:r>
              </w:del>
            </w:moveFrom>
          </w:p>
        </w:tc>
      </w:tr>
      <w:moveFromRangeEnd w:id="2992"/>
    </w:tbl>
    <w:p w14:paraId="0C28C54E" w14:textId="29A7F0FB" w:rsidR="00D148DF" w:rsidDel="006208E3" w:rsidRDefault="00D148DF" w:rsidP="00D148DF">
      <w:pPr>
        <w:pStyle w:val="BodyText"/>
        <w:rPr>
          <w:del w:id="3039" w:author="LANDI Michele (C.C.)" w:date="2020-10-01T15:48:00Z"/>
        </w:rPr>
      </w:pPr>
    </w:p>
    <w:p w14:paraId="1325FCE8" w14:textId="31344993" w:rsidR="00D148DF" w:rsidRPr="00F55AD7" w:rsidDel="006208E3" w:rsidRDefault="00D148DF">
      <w:pPr>
        <w:pStyle w:val="Heading2"/>
        <w:rPr>
          <w:del w:id="3040" w:author="LANDI Michele (C.C.)" w:date="2020-10-01T15:44:00Z"/>
        </w:rPr>
        <w:pPrChange w:id="3041" w:author="3070" w:date="2020-08-07T16:06:00Z">
          <w:pPr>
            <w:pStyle w:val="Heading2"/>
            <w:keepNext/>
          </w:pPr>
        </w:pPrChange>
      </w:pPr>
      <w:bookmarkStart w:id="3042" w:name="_Toc40380957"/>
      <w:del w:id="3043" w:author="LANDI Michele (C.C.)" w:date="2020-10-01T15:44:00Z">
        <w:r w:rsidDel="006208E3">
          <w:delText>BERTHING</w:delText>
        </w:r>
        <w:bookmarkEnd w:id="3042"/>
      </w:del>
    </w:p>
    <w:p w14:paraId="33641345" w14:textId="2AD4998A" w:rsidR="00D148DF" w:rsidRPr="00F55AD7" w:rsidDel="006208E3" w:rsidRDefault="00D148DF" w:rsidP="00D90639">
      <w:pPr>
        <w:pStyle w:val="Heading2separationline"/>
        <w:keepNext/>
        <w:rPr>
          <w:del w:id="3044" w:author="LANDI Michele (C.C.)" w:date="2020-10-01T15:48:00Z"/>
        </w:rPr>
      </w:pPr>
    </w:p>
    <w:p w14:paraId="21440061" w14:textId="3529E91C" w:rsidR="00D148DF" w:rsidRPr="00D148DF" w:rsidDel="000C01E6" w:rsidRDefault="00D148DF" w:rsidP="00D90639">
      <w:pPr>
        <w:pStyle w:val="Heading3"/>
        <w:rPr>
          <w:del w:id="3045" w:author="LANDI Michele (C.C.)" w:date="2020-10-01T15:43:00Z"/>
        </w:rPr>
      </w:pPr>
      <w:bookmarkStart w:id="3046" w:name="_Toc16165981"/>
      <w:bookmarkStart w:id="3047" w:name="_Toc40380958"/>
      <w:del w:id="3048" w:author="LANDI Michele (C.C.)" w:date="2020-10-01T15:43:00Z">
        <w:r w:rsidRPr="00D148DF" w:rsidDel="000C01E6">
          <w:delText>General</w:delText>
        </w:r>
        <w:bookmarkEnd w:id="3046"/>
        <w:bookmarkEnd w:id="3047"/>
      </w:del>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D148DF" w:rsidRPr="00D148DF" w:rsidDel="000C01E6" w14:paraId="37CC9377" w14:textId="56D8C75F" w:rsidTr="001741C0">
        <w:trPr>
          <w:trHeight w:val="360"/>
          <w:tblHeader/>
          <w:del w:id="3049" w:author="LANDI Michele (C.C.)" w:date="2020-10-01T15:43:00Z"/>
        </w:trPr>
        <w:tc>
          <w:tcPr>
            <w:tcW w:w="1877" w:type="pct"/>
            <w:shd w:val="clear" w:color="auto" w:fill="D9E2F3"/>
            <w:vAlign w:val="center"/>
          </w:tcPr>
          <w:p w14:paraId="48CF5990" w14:textId="23E0B249" w:rsidR="00D148DF" w:rsidRPr="00D148DF" w:rsidDel="000C01E6" w:rsidRDefault="00D148DF" w:rsidP="00D148DF">
            <w:pPr>
              <w:pStyle w:val="Tableheading"/>
              <w:rPr>
                <w:del w:id="3050" w:author="LANDI Michele (C.C.)" w:date="2020-10-01T15:43:00Z"/>
              </w:rPr>
            </w:pPr>
            <w:del w:id="3051" w:author="LANDI Michele (C.C.)" w:date="2020-10-01T15:43:00Z">
              <w:r w:rsidRPr="00D148DF" w:rsidDel="000C01E6">
                <w:delText>Message Element</w:delText>
              </w:r>
            </w:del>
          </w:p>
        </w:tc>
        <w:tc>
          <w:tcPr>
            <w:tcW w:w="3123" w:type="pct"/>
            <w:shd w:val="clear" w:color="auto" w:fill="D9E2F3"/>
            <w:vAlign w:val="center"/>
          </w:tcPr>
          <w:p w14:paraId="55ABB85C" w14:textId="7E246F8F" w:rsidR="00D148DF" w:rsidRPr="00D148DF" w:rsidDel="000C01E6" w:rsidRDefault="00D148DF" w:rsidP="00D148DF">
            <w:pPr>
              <w:pStyle w:val="Tableheading"/>
              <w:rPr>
                <w:del w:id="3052" w:author="LANDI Michele (C.C.)" w:date="2020-10-01T15:43:00Z"/>
              </w:rPr>
            </w:pPr>
            <w:del w:id="3053" w:author="LANDI Michele (C.C.)" w:date="2020-10-01T15:43:00Z">
              <w:r w:rsidRPr="00D148DF" w:rsidDel="000C01E6">
                <w:delText>Message Intent</w:delText>
              </w:r>
            </w:del>
          </w:p>
        </w:tc>
      </w:tr>
      <w:tr w:rsidR="00D148DF" w:rsidDel="000C01E6" w14:paraId="12FA2D68" w14:textId="586D027B" w:rsidTr="001741C0">
        <w:trPr>
          <w:trHeight w:val="64"/>
          <w:del w:id="3054" w:author="LANDI Michele (C.C.)" w:date="2020-10-01T15:43:00Z"/>
        </w:trPr>
        <w:tc>
          <w:tcPr>
            <w:tcW w:w="1877" w:type="pct"/>
          </w:tcPr>
          <w:p w14:paraId="3E42013D" w14:textId="7C119F87" w:rsidR="00D148DF" w:rsidRPr="0063013F" w:rsidDel="000C01E6" w:rsidRDefault="00E94E92" w:rsidP="00491F64">
            <w:pPr>
              <w:pStyle w:val="Tabletext"/>
              <w:rPr>
                <w:del w:id="3055" w:author="LANDI Michele (C.C.)" w:date="2020-10-01T15:43:00Z"/>
              </w:rPr>
            </w:pPr>
            <w:del w:id="3056" w:author="LANDI Michele (C.C.)" w:date="2020-10-01T15:43:00Z">
              <w:r w:rsidDel="000C01E6">
                <w:delText>YOUR BERTH IS (name) [</w:delText>
              </w:r>
              <w:r w:rsidR="00D148DF" w:rsidRPr="0063013F" w:rsidDel="000C01E6">
                <w:delText>(port / starboard side)</w:delText>
              </w:r>
              <w:r w:rsidDel="000C01E6">
                <w:delText xml:space="preserve"> TO]</w:delText>
              </w:r>
            </w:del>
          </w:p>
        </w:tc>
        <w:tc>
          <w:tcPr>
            <w:tcW w:w="3123" w:type="pct"/>
          </w:tcPr>
          <w:p w14:paraId="0536662B" w14:textId="4867FD4B" w:rsidR="00D148DF" w:rsidRPr="0063013F" w:rsidDel="000C01E6" w:rsidRDefault="00E94E92" w:rsidP="00D148DF">
            <w:pPr>
              <w:pStyle w:val="Tabletext"/>
              <w:rPr>
                <w:del w:id="3057" w:author="LANDI Michele (C.C.)" w:date="2020-10-01T15:43:00Z"/>
              </w:rPr>
            </w:pPr>
            <w:del w:id="3058" w:author="LANDI Michele (C.C.)" w:date="2020-10-01T15:43:00Z">
              <w:r w:rsidDel="000C01E6">
                <w:delText>Notification of berth allocation [</w:delText>
              </w:r>
              <w:r w:rsidR="00293052" w:rsidDel="000C01E6">
                <w:delText>notification of side to the berth wall]</w:delText>
              </w:r>
            </w:del>
          </w:p>
        </w:tc>
      </w:tr>
      <w:tr w:rsidR="00D148DF" w:rsidDel="000C01E6" w14:paraId="7BEEF3AD" w14:textId="2F488BFB" w:rsidTr="001741C0">
        <w:trPr>
          <w:trHeight w:val="64"/>
          <w:del w:id="3059" w:author="LANDI Michele (C.C.)" w:date="2020-10-01T15:43:00Z"/>
        </w:trPr>
        <w:tc>
          <w:tcPr>
            <w:tcW w:w="1877" w:type="pct"/>
            <w:tcBorders>
              <w:top w:val="single" w:sz="4" w:space="0" w:color="auto"/>
              <w:left w:val="single" w:sz="4" w:space="0" w:color="auto"/>
              <w:bottom w:val="single" w:sz="4" w:space="0" w:color="auto"/>
              <w:right w:val="single" w:sz="4" w:space="0" w:color="auto"/>
            </w:tcBorders>
          </w:tcPr>
          <w:p w14:paraId="22ACA196" w14:textId="3FEFFBA9" w:rsidR="00D148DF" w:rsidRPr="0063013F" w:rsidDel="000C01E6" w:rsidRDefault="00D148DF" w:rsidP="00491F64">
            <w:pPr>
              <w:pStyle w:val="Tabletext"/>
              <w:rPr>
                <w:del w:id="3060" w:author="LANDI Michele (C.C.)" w:date="2020-10-01T15:43:00Z"/>
              </w:rPr>
            </w:pPr>
            <w:del w:id="3061" w:author="LANDI Michele (C.C.)" w:date="2020-10-01T15:43:00Z">
              <w:r w:rsidDel="000C01E6">
                <w:delText>BERTH IS NOT CLEAR</w:delText>
              </w:r>
            </w:del>
            <w:ins w:id="3062" w:author="Windows 사용자" w:date="2020-06-02T13:50:00Z">
              <w:del w:id="3063" w:author="LANDI Michele (C.C.)" w:date="2020-10-01T15:43:00Z">
                <w:r w:rsidR="00491F64" w:rsidDel="000C01E6">
                  <w:rPr>
                    <w:rFonts w:hint="eastAsia"/>
                    <w:lang w:eastAsia="ko-KR"/>
                  </w:rPr>
                  <w:delText>/</w:delText>
                </w:r>
              </w:del>
            </w:ins>
            <w:del w:id="3064" w:author="LANDI Michele (C.C.)" w:date="2020-10-01T15:43:00Z">
              <w:r w:rsidR="00293052" w:rsidDel="000C01E6">
                <w:delText xml:space="preserve"> [WILL BE CLEAR AT (time)]</w:delText>
              </w:r>
            </w:del>
          </w:p>
        </w:tc>
        <w:tc>
          <w:tcPr>
            <w:tcW w:w="3123" w:type="pct"/>
            <w:tcBorders>
              <w:top w:val="single" w:sz="4" w:space="0" w:color="auto"/>
              <w:left w:val="single" w:sz="4" w:space="0" w:color="auto"/>
              <w:bottom w:val="single" w:sz="4" w:space="0" w:color="auto"/>
              <w:right w:val="single" w:sz="4" w:space="0" w:color="auto"/>
            </w:tcBorders>
          </w:tcPr>
          <w:p w14:paraId="53BFB0D0" w14:textId="078909C5" w:rsidR="00D148DF" w:rsidRPr="0063013F" w:rsidDel="000C01E6" w:rsidRDefault="00D148DF" w:rsidP="00D148DF">
            <w:pPr>
              <w:pStyle w:val="Tabletext"/>
              <w:rPr>
                <w:del w:id="3065" w:author="LANDI Michele (C.C.)" w:date="2020-10-01T15:43:00Z"/>
              </w:rPr>
            </w:pPr>
            <w:del w:id="3066" w:author="LANDI Michele (C.C.)" w:date="2020-10-01T15:43:00Z">
              <w:r w:rsidDel="000C01E6">
                <w:delText>Advising that the berth is no longer clear</w:delText>
              </w:r>
              <w:r w:rsidR="00293052" w:rsidDel="000C01E6">
                <w:delText xml:space="preserve"> [and time the berth is expected to be available]</w:delText>
              </w:r>
            </w:del>
          </w:p>
        </w:tc>
      </w:tr>
      <w:tr w:rsidR="00D148DF" w:rsidDel="000C01E6" w14:paraId="3D9D29D2" w14:textId="310C6284" w:rsidTr="001741C0">
        <w:trPr>
          <w:trHeight w:val="64"/>
          <w:del w:id="3067" w:author="LANDI Michele (C.C.)" w:date="2020-10-01T15:43:00Z"/>
        </w:trPr>
        <w:tc>
          <w:tcPr>
            <w:tcW w:w="1877" w:type="pct"/>
            <w:tcBorders>
              <w:top w:val="single" w:sz="4" w:space="0" w:color="auto"/>
              <w:left w:val="single" w:sz="4" w:space="0" w:color="auto"/>
              <w:bottom w:val="single" w:sz="4" w:space="0" w:color="auto"/>
              <w:right w:val="single" w:sz="4" w:space="0" w:color="auto"/>
            </w:tcBorders>
          </w:tcPr>
          <w:p w14:paraId="19072511" w14:textId="31938F88" w:rsidR="00D148DF" w:rsidDel="000C01E6" w:rsidRDefault="00D148DF" w:rsidP="00491F64">
            <w:pPr>
              <w:pStyle w:val="Tabletext"/>
              <w:rPr>
                <w:del w:id="3068" w:author="LANDI Michele (C.C.)" w:date="2020-10-01T15:43:00Z"/>
              </w:rPr>
            </w:pPr>
            <w:del w:id="3069" w:author="LANDI Michele (C.C.)" w:date="2020-10-01T15:43:00Z">
              <w:r w:rsidDel="000C01E6">
                <w:delText>WAIT UNTIL BERTH IS CLEAR</w:delText>
              </w:r>
            </w:del>
          </w:p>
        </w:tc>
        <w:tc>
          <w:tcPr>
            <w:tcW w:w="3123" w:type="pct"/>
            <w:tcBorders>
              <w:top w:val="single" w:sz="4" w:space="0" w:color="auto"/>
              <w:left w:val="single" w:sz="4" w:space="0" w:color="auto"/>
              <w:bottom w:val="single" w:sz="4" w:space="0" w:color="auto"/>
              <w:right w:val="single" w:sz="4" w:space="0" w:color="auto"/>
            </w:tcBorders>
          </w:tcPr>
          <w:p w14:paraId="4225C256" w14:textId="2F50279C" w:rsidR="00D148DF" w:rsidRPr="0063013F" w:rsidDel="000C01E6" w:rsidRDefault="00293052" w:rsidP="00872744">
            <w:pPr>
              <w:pStyle w:val="Tabletext"/>
              <w:rPr>
                <w:del w:id="3070" w:author="LANDI Michele (C.C.)" w:date="2020-10-01T15:43:00Z"/>
              </w:rPr>
            </w:pPr>
            <w:del w:id="3071" w:author="LANDI Michele (C.C.)" w:date="2020-10-01T15:43:00Z">
              <w:r w:rsidDel="000C01E6">
                <w:delText xml:space="preserve">Instructing or </w:delText>
              </w:r>
              <w:r w:rsidR="00872744" w:rsidDel="000C01E6">
                <w:delText xml:space="preserve">advising </w:delText>
              </w:r>
              <w:r w:rsidDel="000C01E6">
                <w:delText>a</w:delText>
              </w:r>
              <w:r w:rsidR="00D148DF" w:rsidDel="000C01E6">
                <w:delText xml:space="preserve"> vessel to wait until the berth is clear</w:delText>
              </w:r>
            </w:del>
          </w:p>
        </w:tc>
      </w:tr>
      <w:tr w:rsidR="00D148DF" w:rsidDel="000C01E6" w14:paraId="77D3431E" w14:textId="1AF66DD1" w:rsidTr="001741C0">
        <w:trPr>
          <w:trHeight w:val="64"/>
          <w:del w:id="3072" w:author="LANDI Michele (C.C.)" w:date="2020-10-01T15:43:00Z"/>
        </w:trPr>
        <w:tc>
          <w:tcPr>
            <w:tcW w:w="1877" w:type="pct"/>
            <w:tcBorders>
              <w:bottom w:val="single" w:sz="4" w:space="0" w:color="auto"/>
            </w:tcBorders>
          </w:tcPr>
          <w:p w14:paraId="515A2931" w14:textId="09D65E53" w:rsidR="00D148DF" w:rsidRPr="0063013F" w:rsidDel="000C01E6" w:rsidRDefault="000A6930" w:rsidP="000A6930">
            <w:pPr>
              <w:pStyle w:val="Tabletext"/>
              <w:rPr>
                <w:del w:id="3073" w:author="LANDI Michele (C.C.)" w:date="2020-10-01T15:43:00Z"/>
              </w:rPr>
            </w:pPr>
            <w:ins w:id="3074" w:author="LANDI Michele (C.C.)" w:date="2020-07-09T11:51:00Z">
              <w:del w:id="3075" w:author="LANDI Michele (C.C.)" w:date="2020-10-01T15:43:00Z">
                <w:r w:rsidDel="000C01E6">
                  <w:delText>[</w:delText>
                </w:r>
              </w:del>
            </w:ins>
            <w:del w:id="3076" w:author="LANDI Michele (C.C.)" w:date="2020-10-01T15:43:00Z">
              <w:r w:rsidR="00D148DF" w:rsidRPr="0063013F" w:rsidDel="000C01E6">
                <w:delText>(Vessel</w:delText>
              </w:r>
            </w:del>
            <w:ins w:id="3077" w:author="LANDI Michele (C.C.)" w:date="2020-07-09T11:51:00Z">
              <w:del w:id="3078" w:author="LANDI Michele (C.C.)" w:date="2020-10-01T15:43:00Z">
                <w:r w:rsidDel="000C01E6">
                  <w:delText>]</w:delText>
                </w:r>
              </w:del>
            </w:ins>
            <w:del w:id="3079" w:author="LANDI Michele (C.C.)" w:date="2020-10-01T15:43:00Z">
              <w:r w:rsidR="00D148DF" w:rsidRPr="0063013F" w:rsidDel="000C01E6">
                <w:delText>) LEAV</w:delText>
              </w:r>
              <w:r w:rsidR="00264060" w:rsidDel="000C01E6">
                <w:delText>ING</w:delText>
              </w:r>
              <w:r w:rsidR="00D148DF" w:rsidRPr="0063013F" w:rsidDel="000C01E6">
                <w:delText xml:space="preserve"> </w:delText>
              </w:r>
              <w:r w:rsidR="00293052" w:rsidDel="000C01E6">
                <w:delText xml:space="preserve">BERTH (name) </w:delText>
              </w:r>
              <w:r w:rsidR="00D148DF" w:rsidRPr="0063013F" w:rsidDel="000C01E6">
                <w:delText>AT (time)</w:delText>
              </w:r>
            </w:del>
          </w:p>
        </w:tc>
        <w:tc>
          <w:tcPr>
            <w:tcW w:w="3123" w:type="pct"/>
            <w:tcBorders>
              <w:bottom w:val="single" w:sz="4" w:space="0" w:color="auto"/>
            </w:tcBorders>
          </w:tcPr>
          <w:p w14:paraId="0AEB16B8" w14:textId="0623801C" w:rsidR="00D148DF" w:rsidRPr="0063013F" w:rsidDel="000C01E6" w:rsidRDefault="00D148DF" w:rsidP="00D148DF">
            <w:pPr>
              <w:pStyle w:val="Tabletext"/>
              <w:rPr>
                <w:del w:id="3080" w:author="LANDI Michele (C.C.)" w:date="2020-10-01T15:43:00Z"/>
              </w:rPr>
            </w:pPr>
            <w:del w:id="3081" w:author="LANDI Michele (C.C.)" w:date="2020-10-01T15:43:00Z">
              <w:r w:rsidDel="000C01E6">
                <w:delText xml:space="preserve">Information that a (vessel) will leave </w:delText>
              </w:r>
              <w:r w:rsidR="00293052" w:rsidDel="000C01E6">
                <w:delText xml:space="preserve">a berth </w:delText>
              </w:r>
              <w:r w:rsidDel="000C01E6">
                <w:delText>at a specified time</w:delText>
              </w:r>
            </w:del>
          </w:p>
        </w:tc>
      </w:tr>
      <w:tr w:rsidR="00D148DF" w:rsidDel="000C01E6" w14:paraId="2D845DC6" w14:textId="746CB096" w:rsidTr="001741C0">
        <w:trPr>
          <w:trHeight w:val="64"/>
          <w:del w:id="3082" w:author="LANDI Michele (C.C.)" w:date="2020-10-01T15:43:00Z"/>
        </w:trPr>
        <w:tc>
          <w:tcPr>
            <w:tcW w:w="1877" w:type="pct"/>
            <w:tcBorders>
              <w:top w:val="single" w:sz="4" w:space="0" w:color="auto"/>
              <w:left w:val="single" w:sz="4" w:space="0" w:color="auto"/>
              <w:bottom w:val="single" w:sz="4" w:space="0" w:color="auto"/>
              <w:right w:val="single" w:sz="4" w:space="0" w:color="auto"/>
            </w:tcBorders>
          </w:tcPr>
          <w:p w14:paraId="7EC2D187" w14:textId="53B70E18" w:rsidR="00D148DF" w:rsidRPr="0063013F" w:rsidDel="000C01E6" w:rsidRDefault="00D148DF" w:rsidP="00D148DF">
            <w:pPr>
              <w:pStyle w:val="Tabletext"/>
              <w:rPr>
                <w:del w:id="3083" w:author="LANDI Michele (C.C.)" w:date="2020-10-01T15:43:00Z"/>
              </w:rPr>
            </w:pPr>
            <w:del w:id="3084" w:author="LANDI Michele (C.C.)" w:date="2020-10-01T15:43:00Z">
              <w:r w:rsidRPr="0063013F" w:rsidDel="000C01E6">
                <w:delText xml:space="preserve">BERTHING DELAYED UNTIL (time / by </w:delText>
              </w:r>
            </w:del>
            <w:ins w:id="3085" w:author="Windows 사용자" w:date="2020-06-02T13:51:00Z">
              <w:del w:id="3086" w:author="LANDI Michele (C.C.)" w:date="2020-10-01T15:43:00Z">
                <w:r w:rsidR="00491F64" w:rsidDel="000C01E6">
                  <w:rPr>
                    <w:rFonts w:hint="eastAsia"/>
                    <w:lang w:eastAsia="ko-KR"/>
                  </w:rPr>
                  <w:delText>X</w:delText>
                </w:r>
              </w:del>
            </w:ins>
            <w:del w:id="3087" w:author="LANDI Michele (C.C.)" w:date="2020-10-01T15:43:00Z">
              <w:r w:rsidRPr="0063013F" w:rsidDel="000C01E6">
                <w:delText>X hrs)</w:delText>
              </w:r>
            </w:del>
          </w:p>
        </w:tc>
        <w:tc>
          <w:tcPr>
            <w:tcW w:w="3123" w:type="pct"/>
            <w:tcBorders>
              <w:top w:val="single" w:sz="4" w:space="0" w:color="auto"/>
              <w:left w:val="single" w:sz="4" w:space="0" w:color="auto"/>
              <w:bottom w:val="single" w:sz="4" w:space="0" w:color="auto"/>
              <w:right w:val="single" w:sz="4" w:space="0" w:color="auto"/>
            </w:tcBorders>
          </w:tcPr>
          <w:p w14:paraId="12ED1D29" w14:textId="330C2824" w:rsidR="00D148DF" w:rsidRPr="0063013F" w:rsidDel="000C01E6" w:rsidRDefault="00D148DF" w:rsidP="00D148DF">
            <w:pPr>
              <w:pStyle w:val="Tabletext"/>
              <w:rPr>
                <w:del w:id="3088" w:author="LANDI Michele (C.C.)" w:date="2020-10-01T15:43:00Z"/>
              </w:rPr>
            </w:pPr>
            <w:del w:id="3089" w:author="LANDI Michele (C.C.)" w:date="2020-10-01T15:43:00Z">
              <w:r w:rsidDel="000C01E6">
                <w:delText>Advising that berthing will be delayed until a specified time</w:delText>
              </w:r>
            </w:del>
          </w:p>
        </w:tc>
      </w:tr>
      <w:tr w:rsidR="00264060" w:rsidDel="000C01E6" w14:paraId="3CD350B9" w14:textId="4200B72B" w:rsidTr="00264060">
        <w:trPr>
          <w:trHeight w:val="64"/>
          <w:del w:id="3090" w:author="LANDI Michele (C.C.)" w:date="2020-10-01T15:43:00Z"/>
        </w:trPr>
        <w:tc>
          <w:tcPr>
            <w:tcW w:w="1877" w:type="pct"/>
            <w:tcBorders>
              <w:top w:val="single" w:sz="4" w:space="0" w:color="auto"/>
              <w:left w:val="single" w:sz="4" w:space="0" w:color="auto"/>
              <w:bottom w:val="single" w:sz="4" w:space="0" w:color="auto"/>
              <w:right w:val="single" w:sz="4" w:space="0" w:color="auto"/>
            </w:tcBorders>
          </w:tcPr>
          <w:p w14:paraId="4A0E5164" w14:textId="389059C4" w:rsidR="00264060" w:rsidRPr="00107549" w:rsidDel="000C01E6" w:rsidRDefault="00264060" w:rsidP="00C6349F">
            <w:pPr>
              <w:pStyle w:val="Tabletext"/>
              <w:rPr>
                <w:del w:id="3091" w:author="LANDI Michele (C.C.)" w:date="2020-10-01T15:43:00Z"/>
                <w:highlight w:val="yellow"/>
                <w:rPrChange w:id="3092" w:author="LANDI Michele (C.C.)" w:date="2020-07-09T11:54:00Z">
                  <w:rPr>
                    <w:del w:id="3093" w:author="LANDI Michele (C.C.)" w:date="2020-10-01T15:43:00Z"/>
                  </w:rPr>
                </w:rPrChange>
              </w:rPr>
            </w:pPr>
            <w:del w:id="3094" w:author="LANDI Michele (C.C.)" w:date="2020-10-01T15:43:00Z">
              <w:r w:rsidRPr="00107549" w:rsidDel="000C01E6">
                <w:rPr>
                  <w:highlight w:val="yellow"/>
                  <w:rPrChange w:id="3095" w:author="LANDI Michele (C.C.)" w:date="2020-07-09T11:54:00Z">
                    <w:rPr/>
                  </w:rPrChange>
                </w:rPr>
                <w:delText xml:space="preserve">BERTH CHANGED </w:delText>
              </w:r>
              <w:commentRangeStart w:id="3096"/>
              <w:r w:rsidRPr="00107549" w:rsidDel="000C01E6">
                <w:rPr>
                  <w:highlight w:val="yellow"/>
                  <w:rPrChange w:id="3097" w:author="LANDI Michele (C.C.)" w:date="2020-07-09T11:54:00Z">
                    <w:rPr/>
                  </w:rPrChange>
                </w:rPr>
                <w:delText>TO</w:delText>
              </w:r>
              <w:commentRangeEnd w:id="3096"/>
              <w:r w:rsidR="00107549" w:rsidDel="000C01E6">
                <w:rPr>
                  <w:rStyle w:val="CommentReference"/>
                  <w:color w:val="auto"/>
                </w:rPr>
                <w:commentReference w:id="3096"/>
              </w:r>
              <w:r w:rsidRPr="00107549" w:rsidDel="000C01E6">
                <w:rPr>
                  <w:highlight w:val="yellow"/>
                  <w:rPrChange w:id="3098" w:author="LANDI Michele (C.C.)" w:date="2020-07-09T11:54:00Z">
                    <w:rPr/>
                  </w:rPrChange>
                </w:rPr>
                <w:delText xml:space="preserve"> (provide new berth)</w:delText>
              </w:r>
            </w:del>
          </w:p>
        </w:tc>
        <w:tc>
          <w:tcPr>
            <w:tcW w:w="3123" w:type="pct"/>
            <w:tcBorders>
              <w:top w:val="single" w:sz="4" w:space="0" w:color="auto"/>
              <w:left w:val="single" w:sz="4" w:space="0" w:color="auto"/>
              <w:bottom w:val="single" w:sz="4" w:space="0" w:color="auto"/>
              <w:right w:val="single" w:sz="4" w:space="0" w:color="auto"/>
            </w:tcBorders>
          </w:tcPr>
          <w:p w14:paraId="225548B7" w14:textId="1FD4CE72" w:rsidR="00264060" w:rsidDel="000C01E6" w:rsidRDefault="00264060" w:rsidP="00C6349F">
            <w:pPr>
              <w:pStyle w:val="Tabletext"/>
              <w:rPr>
                <w:del w:id="3099" w:author="LANDI Michele (C.C.)" w:date="2020-10-01T15:43:00Z"/>
              </w:rPr>
            </w:pPr>
            <w:del w:id="3100" w:author="LANDI Michele (C.C.)" w:date="2020-10-01T15:43:00Z">
              <w:r w:rsidRPr="00107549" w:rsidDel="000C01E6">
                <w:rPr>
                  <w:highlight w:val="yellow"/>
                  <w:rPrChange w:id="3101" w:author="LANDI Michele (C.C.)" w:date="2020-07-09T11:54:00Z">
                    <w:rPr/>
                  </w:rPrChange>
                </w:rPr>
                <w:delText>Information about a new berth.</w:delText>
              </w:r>
              <w:r w:rsidDel="000C01E6">
                <w:delText xml:space="preserve"> </w:delText>
              </w:r>
            </w:del>
          </w:p>
        </w:tc>
      </w:tr>
    </w:tbl>
    <w:p w14:paraId="11CCA48C" w14:textId="3912FA22" w:rsidR="00D148DF" w:rsidDel="006208E3" w:rsidRDefault="00D148DF" w:rsidP="00D148DF">
      <w:pPr>
        <w:rPr>
          <w:del w:id="3102" w:author="LANDI Michele (C.C.)" w:date="2020-10-01T15:48:00Z"/>
        </w:rPr>
      </w:pPr>
    </w:p>
    <w:p w14:paraId="72D15271" w14:textId="1E039014" w:rsidR="00D148DF" w:rsidRPr="00D148DF" w:rsidDel="006208E3" w:rsidRDefault="00D148DF" w:rsidP="00D148DF">
      <w:pPr>
        <w:pStyle w:val="Heading3"/>
        <w:rPr>
          <w:del w:id="3103" w:author="LANDI Michele (C.C.)" w:date="2020-10-01T15:44:00Z"/>
        </w:rPr>
      </w:pPr>
      <w:bookmarkStart w:id="3104" w:name="_Toc16165982"/>
      <w:bookmarkStart w:id="3105" w:name="_Toc40380959"/>
      <w:del w:id="3106" w:author="LANDI Michele (C.C.)" w:date="2020-10-01T15:44:00Z">
        <w:r w:rsidRPr="00D148DF" w:rsidDel="006208E3">
          <w:delText>Departure from berth</w:delText>
        </w:r>
        <w:bookmarkEnd w:id="3104"/>
        <w:bookmarkEnd w:id="3105"/>
      </w:del>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Change w:id="3107">
          <w:tblGrid>
            <w:gridCol w:w="3826"/>
            <w:gridCol w:w="7"/>
            <w:gridCol w:w="6358"/>
            <w:gridCol w:w="20"/>
          </w:tblGrid>
        </w:tblGridChange>
      </w:tblGrid>
      <w:tr w:rsidR="00D148DF" w:rsidRPr="00D148DF" w:rsidDel="006208E3" w14:paraId="0A12F2C0" w14:textId="1AD4C5A4" w:rsidTr="001741C0">
        <w:trPr>
          <w:trHeight w:val="360"/>
          <w:tblHeader/>
          <w:del w:id="3108" w:author="LANDI Michele (C.C.)" w:date="2020-10-01T15:44:00Z"/>
        </w:trPr>
        <w:tc>
          <w:tcPr>
            <w:tcW w:w="1877" w:type="pct"/>
            <w:shd w:val="clear" w:color="auto" w:fill="D9E2F3"/>
            <w:vAlign w:val="center"/>
          </w:tcPr>
          <w:p w14:paraId="6354B31B" w14:textId="09BB121B" w:rsidR="00D148DF" w:rsidRPr="00D148DF" w:rsidDel="006208E3" w:rsidRDefault="00D148DF" w:rsidP="00D148DF">
            <w:pPr>
              <w:pStyle w:val="Tableheading"/>
              <w:rPr>
                <w:del w:id="3109" w:author="LANDI Michele (C.C.)" w:date="2020-10-01T15:44:00Z"/>
              </w:rPr>
            </w:pPr>
            <w:del w:id="3110" w:author="LANDI Michele (C.C.)" w:date="2020-10-01T15:44:00Z">
              <w:r w:rsidRPr="00D148DF" w:rsidDel="006208E3">
                <w:delText>Message Element</w:delText>
              </w:r>
            </w:del>
          </w:p>
        </w:tc>
        <w:tc>
          <w:tcPr>
            <w:tcW w:w="3123" w:type="pct"/>
            <w:shd w:val="clear" w:color="auto" w:fill="D9E2F3"/>
            <w:vAlign w:val="center"/>
          </w:tcPr>
          <w:p w14:paraId="43680EF7" w14:textId="68B24A2E" w:rsidR="00D148DF" w:rsidRPr="00D148DF" w:rsidDel="006208E3" w:rsidRDefault="00D148DF" w:rsidP="00D148DF">
            <w:pPr>
              <w:pStyle w:val="Tableheading"/>
              <w:rPr>
                <w:del w:id="3111" w:author="LANDI Michele (C.C.)" w:date="2020-10-01T15:44:00Z"/>
              </w:rPr>
            </w:pPr>
            <w:del w:id="3112" w:author="LANDI Michele (C.C.)" w:date="2020-10-01T15:44:00Z">
              <w:r w:rsidRPr="00D148DF" w:rsidDel="006208E3">
                <w:delText>Message Intent</w:delText>
              </w:r>
            </w:del>
          </w:p>
        </w:tc>
      </w:tr>
      <w:tr w:rsidR="00D148DF" w:rsidDel="006208E3" w14:paraId="4BE49B39" w14:textId="56F22F1C" w:rsidTr="001741C0">
        <w:trPr>
          <w:trHeight w:val="64"/>
          <w:del w:id="3113" w:author="LANDI Michele (C.C.)" w:date="2020-10-01T15:44:00Z"/>
        </w:trPr>
        <w:tc>
          <w:tcPr>
            <w:tcW w:w="1877" w:type="pct"/>
            <w:tcBorders>
              <w:top w:val="single" w:sz="4" w:space="0" w:color="auto"/>
              <w:left w:val="single" w:sz="4" w:space="0" w:color="auto"/>
              <w:bottom w:val="single" w:sz="4" w:space="0" w:color="auto"/>
              <w:right w:val="single" w:sz="4" w:space="0" w:color="auto"/>
            </w:tcBorders>
          </w:tcPr>
          <w:p w14:paraId="13F75B23" w14:textId="4A889AB9" w:rsidR="00D148DF" w:rsidRPr="0063013F" w:rsidDel="006208E3" w:rsidRDefault="00D148DF" w:rsidP="00D148DF">
            <w:pPr>
              <w:pStyle w:val="Tabletext"/>
              <w:rPr>
                <w:del w:id="3114" w:author="LANDI Michele (C.C.)" w:date="2020-10-01T15:44:00Z"/>
              </w:rPr>
            </w:pPr>
            <w:del w:id="3115" w:author="LANDI Michele (C.C.)" w:date="2020-10-01T15:44:00Z">
              <w:r w:rsidDel="006208E3">
                <w:delText>REPORT WHEN SINGLED UP</w:delText>
              </w:r>
            </w:del>
          </w:p>
        </w:tc>
        <w:tc>
          <w:tcPr>
            <w:tcW w:w="3123" w:type="pct"/>
            <w:tcBorders>
              <w:top w:val="single" w:sz="4" w:space="0" w:color="auto"/>
              <w:left w:val="single" w:sz="4" w:space="0" w:color="auto"/>
              <w:bottom w:val="single" w:sz="4" w:space="0" w:color="auto"/>
              <w:right w:val="single" w:sz="4" w:space="0" w:color="auto"/>
            </w:tcBorders>
          </w:tcPr>
          <w:p w14:paraId="137007B6" w14:textId="06F3EDB0" w:rsidR="00D148DF" w:rsidRPr="0063013F" w:rsidDel="006208E3" w:rsidRDefault="00D148DF" w:rsidP="00D148DF">
            <w:pPr>
              <w:pStyle w:val="Tabletext"/>
              <w:rPr>
                <w:del w:id="3116" w:author="LANDI Michele (C.C.)" w:date="2020-10-01T15:44:00Z"/>
              </w:rPr>
            </w:pPr>
            <w:del w:id="3117" w:author="LANDI Michele (C.C.)" w:date="2020-10-01T15:44:00Z">
              <w:r w:rsidDel="006208E3">
                <w:delText xml:space="preserve">Request for the vessel to report when </w:delText>
              </w:r>
            </w:del>
            <w:ins w:id="3118" w:author="3070" w:date="2020-06-02T09:16:00Z">
              <w:del w:id="3119" w:author="LANDI Michele (C.C.)" w:date="2020-10-01T15:44:00Z">
                <w:r w:rsidR="005F79BE" w:rsidDel="006208E3">
                  <w:delText>it</w:delText>
                </w:r>
              </w:del>
            </w:ins>
            <w:del w:id="3120" w:author="LANDI Michele (C.C.)" w:date="2020-10-01T15:44:00Z">
              <w:r w:rsidDel="006208E3">
                <w:delText>they ha</w:delText>
              </w:r>
            </w:del>
            <w:ins w:id="3121" w:author="3070" w:date="2020-06-02T09:16:00Z">
              <w:del w:id="3122" w:author="LANDI Michele (C.C.)" w:date="2020-10-01T15:44:00Z">
                <w:r w:rsidR="005F79BE" w:rsidDel="006208E3">
                  <w:delText>s</w:delText>
                </w:r>
              </w:del>
            </w:ins>
            <w:del w:id="3123" w:author="LANDI Michele (C.C.)" w:date="2020-10-01T15:44:00Z">
              <w:r w:rsidDel="006208E3">
                <w:delText>ve singled up</w:delText>
              </w:r>
            </w:del>
          </w:p>
        </w:tc>
      </w:tr>
      <w:tr w:rsidR="00D148DF" w:rsidDel="006208E3" w14:paraId="26892FCE" w14:textId="1194F4BD" w:rsidTr="00DB5F0E">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3124" w:author="LANDI Michele (C.C.)" w:date="2020-10-01T15:28: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del w:id="3125" w:author="LANDI Michele (C.C.)" w:date="2020-10-01T15:44:00Z"/>
          <w:trPrChange w:id="3126" w:author="LANDI Michele (C.C.)" w:date="2020-10-01T15:28:00Z">
            <w:trPr>
              <w:trHeight w:val="64"/>
            </w:trPr>
          </w:trPrChange>
        </w:trPr>
        <w:tc>
          <w:tcPr>
            <w:tcW w:w="1877" w:type="pct"/>
            <w:tcBorders>
              <w:top w:val="single" w:sz="4" w:space="0" w:color="auto"/>
              <w:left w:val="single" w:sz="4" w:space="0" w:color="auto"/>
              <w:bottom w:val="single" w:sz="4" w:space="0" w:color="auto"/>
              <w:right w:val="single" w:sz="4" w:space="0" w:color="auto"/>
            </w:tcBorders>
            <w:shd w:val="clear" w:color="auto" w:fill="auto"/>
            <w:tcPrChange w:id="3127" w:author="LANDI Michele (C.C.)" w:date="2020-10-01T15:28:00Z">
              <w:tcPr>
                <w:tcW w:w="1877" w:type="pct"/>
                <w:gridSpan w:val="2"/>
                <w:tcBorders>
                  <w:top w:val="single" w:sz="4" w:space="0" w:color="auto"/>
                  <w:left w:val="single" w:sz="4" w:space="0" w:color="auto"/>
                  <w:bottom w:val="single" w:sz="4" w:space="0" w:color="auto"/>
                  <w:right w:val="single" w:sz="4" w:space="0" w:color="auto"/>
                </w:tcBorders>
              </w:tcPr>
            </w:tcPrChange>
          </w:tcPr>
          <w:p w14:paraId="1C23A5D6" w14:textId="2CC78086" w:rsidR="00D148DF" w:rsidRPr="005345CC" w:rsidDel="006208E3" w:rsidRDefault="00D148DF" w:rsidP="005345CC">
            <w:pPr>
              <w:pStyle w:val="Tabletext"/>
              <w:rPr>
                <w:del w:id="3128" w:author="LANDI Michele (C.C.)" w:date="2020-10-01T15:44:00Z"/>
              </w:rPr>
            </w:pPr>
            <w:del w:id="3129" w:author="LANDI Michele (C.C.)" w:date="2020-10-01T15:44:00Z">
              <w:r w:rsidRPr="005345CC" w:rsidDel="006208E3">
                <w:delText>C</w:delText>
              </w:r>
            </w:del>
            <w:ins w:id="3130" w:author="LANDI Michele (C.C.)" w:date="2020-07-09T11:57:00Z">
              <w:del w:id="3131" w:author="LANDI Michele (C.C.)" w:date="2020-10-01T15:44:00Z">
                <w:r w:rsidR="005345CC" w:rsidDel="006208E3">
                  <w:delText xml:space="preserve">REPORT WHEN READY TO DEPART </w:delText>
                </w:r>
              </w:del>
            </w:ins>
            <w:del w:id="3132" w:author="LANDI Michele (C.C.)" w:date="2020-10-01T15:44:00Z">
              <w:r w:rsidRPr="005345CC" w:rsidDel="006208E3">
                <w:delText>ALL ON LAST LINE</w:delText>
              </w:r>
            </w:del>
          </w:p>
        </w:tc>
        <w:tc>
          <w:tcPr>
            <w:tcW w:w="3123" w:type="pct"/>
            <w:tcBorders>
              <w:top w:val="single" w:sz="4" w:space="0" w:color="auto"/>
              <w:left w:val="single" w:sz="4" w:space="0" w:color="auto"/>
              <w:bottom w:val="single" w:sz="4" w:space="0" w:color="auto"/>
              <w:right w:val="single" w:sz="4" w:space="0" w:color="auto"/>
            </w:tcBorders>
            <w:shd w:val="clear" w:color="auto" w:fill="auto"/>
            <w:tcPrChange w:id="3133" w:author="LANDI Michele (C.C.)" w:date="2020-10-01T15:28:00Z">
              <w:tcPr>
                <w:tcW w:w="3123" w:type="pct"/>
                <w:gridSpan w:val="2"/>
                <w:tcBorders>
                  <w:top w:val="single" w:sz="4" w:space="0" w:color="auto"/>
                  <w:left w:val="single" w:sz="4" w:space="0" w:color="auto"/>
                  <w:bottom w:val="single" w:sz="4" w:space="0" w:color="auto"/>
                  <w:right w:val="single" w:sz="4" w:space="0" w:color="auto"/>
                </w:tcBorders>
              </w:tcPr>
            </w:tcPrChange>
          </w:tcPr>
          <w:p w14:paraId="1E9DCB33" w14:textId="37FA1F71" w:rsidR="00D148DF" w:rsidRPr="005345CC" w:rsidDel="006208E3" w:rsidRDefault="00D148DF" w:rsidP="00D148DF">
            <w:pPr>
              <w:pStyle w:val="Tabletext"/>
              <w:rPr>
                <w:del w:id="3134" w:author="LANDI Michele (C.C.)" w:date="2020-10-01T15:44:00Z"/>
              </w:rPr>
            </w:pPr>
            <w:del w:id="3135" w:author="LANDI Michele (C.C.)" w:date="2020-10-01T15:44:00Z">
              <w:r w:rsidRPr="005345CC" w:rsidDel="006208E3">
                <w:delText xml:space="preserve">Request for the vessel to report </w:delText>
              </w:r>
              <w:r w:rsidR="00C147A0" w:rsidRPr="005345CC" w:rsidDel="006208E3">
                <w:delText xml:space="preserve">when the </w:delText>
              </w:r>
              <w:r w:rsidRPr="005345CC" w:rsidDel="006208E3">
                <w:delText>last line</w:delText>
              </w:r>
              <w:r w:rsidR="00C147A0" w:rsidRPr="005345CC" w:rsidDel="006208E3">
                <w:delText xml:space="preserve"> has been let go.</w:delText>
              </w:r>
            </w:del>
          </w:p>
        </w:tc>
      </w:tr>
      <w:tr w:rsidR="00D148DF" w:rsidDel="006208E3" w14:paraId="765229BB" w14:textId="5F5188C1" w:rsidTr="001741C0">
        <w:trPr>
          <w:trHeight w:val="64"/>
          <w:del w:id="3136" w:author="LANDI Michele (C.C.)" w:date="2020-10-01T15:44:00Z"/>
        </w:trPr>
        <w:tc>
          <w:tcPr>
            <w:tcW w:w="1877" w:type="pct"/>
            <w:tcBorders>
              <w:top w:val="single" w:sz="4" w:space="0" w:color="auto"/>
              <w:left w:val="single" w:sz="4" w:space="0" w:color="auto"/>
              <w:bottom w:val="single" w:sz="4" w:space="0" w:color="auto"/>
              <w:right w:val="single" w:sz="4" w:space="0" w:color="auto"/>
            </w:tcBorders>
          </w:tcPr>
          <w:p w14:paraId="77FBC83A" w14:textId="25E9C9DF" w:rsidR="00D148DF" w:rsidDel="006208E3" w:rsidRDefault="00D148DF" w:rsidP="005345CC">
            <w:pPr>
              <w:pStyle w:val="Tabletext"/>
              <w:rPr>
                <w:del w:id="3137" w:author="LANDI Michele (C.C.)" w:date="2020-10-01T15:44:00Z"/>
              </w:rPr>
            </w:pPr>
            <w:del w:id="3138" w:author="LANDI Michele (C.C.)" w:date="2020-10-01T15:44:00Z">
              <w:r w:rsidDel="006208E3">
                <w:delText>CALL</w:delText>
              </w:r>
            </w:del>
            <w:ins w:id="3139" w:author="LANDI Michele (C.C.)" w:date="2020-07-09T11:57:00Z">
              <w:del w:id="3140" w:author="LANDI Michele (C.C.)" w:date="2020-10-01T15:44:00Z">
                <w:r w:rsidR="005345CC" w:rsidDel="006208E3">
                  <w:delText>REPORT</w:delText>
                </w:r>
              </w:del>
            </w:ins>
            <w:del w:id="3141" w:author="LANDI Michele (C.C.)" w:date="2020-10-01T15:44:00Z">
              <w:r w:rsidDel="006208E3">
                <w:delText xml:space="preserve"> (</w:delText>
              </w:r>
            </w:del>
            <w:ins w:id="3142" w:author="Windows 사용자" w:date="2020-06-02T13:52:00Z">
              <w:del w:id="3143" w:author="LANDI Michele (C.C.)" w:date="2020-10-01T15:44:00Z">
                <w:r w:rsidR="00024DAB" w:rsidDel="006208E3">
                  <w:rPr>
                    <w:rFonts w:hint="eastAsia"/>
                    <w:lang w:eastAsia="ko-KR"/>
                  </w:rPr>
                  <w:delText xml:space="preserve">XX </w:delText>
                </w:r>
              </w:del>
            </w:ins>
            <w:del w:id="3144" w:author="LANDI Michele (C.C.)" w:date="2020-10-01T15:44:00Z">
              <w:r w:rsidDel="006208E3">
                <w:delText>time</w:delText>
              </w:r>
            </w:del>
            <w:ins w:id="3145" w:author="Windows 사용자" w:date="2020-06-02T13:52:00Z">
              <w:del w:id="3146" w:author="LANDI Michele (C.C.)" w:date="2020-10-01T15:44:00Z">
                <w:r w:rsidR="00024DAB" w:rsidDel="006208E3">
                  <w:rPr>
                    <w:rFonts w:hint="eastAsia"/>
                    <w:lang w:eastAsia="ko-KR"/>
                  </w:rPr>
                  <w:delText>minutes</w:delText>
                </w:r>
              </w:del>
            </w:ins>
            <w:del w:id="3147" w:author="LANDI Michele (C.C.)" w:date="2020-10-01T15:44:00Z">
              <w:r w:rsidDel="006208E3">
                <w:delText>) BEFORE DEPARTURE</w:delText>
              </w:r>
            </w:del>
          </w:p>
        </w:tc>
        <w:tc>
          <w:tcPr>
            <w:tcW w:w="3123" w:type="pct"/>
            <w:tcBorders>
              <w:top w:val="single" w:sz="4" w:space="0" w:color="auto"/>
              <w:left w:val="single" w:sz="4" w:space="0" w:color="auto"/>
              <w:bottom w:val="single" w:sz="4" w:space="0" w:color="auto"/>
              <w:right w:val="single" w:sz="4" w:space="0" w:color="auto"/>
            </w:tcBorders>
          </w:tcPr>
          <w:p w14:paraId="113D4379" w14:textId="5BBF9204" w:rsidR="00D148DF" w:rsidRPr="0063013F" w:rsidDel="006208E3" w:rsidRDefault="00D148DF" w:rsidP="00D148DF">
            <w:pPr>
              <w:pStyle w:val="Tabletext"/>
              <w:rPr>
                <w:del w:id="3148" w:author="LANDI Michele (C.C.)" w:date="2020-10-01T15:44:00Z"/>
              </w:rPr>
            </w:pPr>
            <w:del w:id="3149" w:author="LANDI Michele (C.C.)" w:date="2020-10-01T15:44:00Z">
              <w:r w:rsidDel="006208E3">
                <w:delText xml:space="preserve">Request for the vessel to report </w:delText>
              </w:r>
              <w:r w:rsidR="003350C4" w:rsidDel="006208E3">
                <w:delText xml:space="preserve">a specified amount of time </w:delText>
              </w:r>
              <w:r w:rsidDel="006208E3">
                <w:delText>before depart</w:delText>
              </w:r>
              <w:r w:rsidR="003350C4" w:rsidDel="006208E3">
                <w:delText>ing</w:delText>
              </w:r>
            </w:del>
          </w:p>
        </w:tc>
      </w:tr>
    </w:tbl>
    <w:p w14:paraId="4917F4A7" w14:textId="55F84421" w:rsidR="00D148DF" w:rsidDel="006208E3" w:rsidRDefault="00D148DF" w:rsidP="00D148DF">
      <w:pPr>
        <w:pStyle w:val="BodyText"/>
        <w:rPr>
          <w:del w:id="3150" w:author="LANDI Michele (C.C.)" w:date="2020-10-01T15:44:00Z"/>
        </w:rPr>
      </w:pPr>
    </w:p>
    <w:p w14:paraId="37117F1D" w14:textId="64CF2CC0" w:rsidR="00D148DF" w:rsidDel="006208E3" w:rsidRDefault="00D148DF">
      <w:pPr>
        <w:pStyle w:val="Heading2"/>
        <w:rPr>
          <w:del w:id="3151" w:author="LANDI Michele (C.C.)" w:date="2020-10-01T15:47:00Z"/>
        </w:rPr>
      </w:pPr>
      <w:bookmarkStart w:id="3152" w:name="_Toc16165983"/>
      <w:bookmarkStart w:id="3153" w:name="_Toc40380960"/>
      <w:del w:id="3154" w:author="LANDI Michele (C.C.)" w:date="2020-10-01T15:47:00Z">
        <w:r w:rsidRPr="007806DB" w:rsidDel="006208E3">
          <w:delText>ANCHOR OPERATIONS</w:delText>
        </w:r>
        <w:bookmarkEnd w:id="3152"/>
        <w:bookmarkEnd w:id="3153"/>
      </w:del>
    </w:p>
    <w:p w14:paraId="35464A36" w14:textId="65763B83" w:rsidR="00D148DF" w:rsidRPr="00D148DF" w:rsidDel="006208E3" w:rsidRDefault="00D148DF" w:rsidP="00D148DF">
      <w:pPr>
        <w:pStyle w:val="Heading2separationline"/>
        <w:rPr>
          <w:del w:id="3155" w:author="LANDI Michele (C.C.)" w:date="2020-10-01T15:47:00Z"/>
        </w:rPr>
      </w:pPr>
    </w:p>
    <w:p w14:paraId="6499C8D1" w14:textId="03D5EC9B" w:rsidR="00D148DF" w:rsidRPr="00D148DF" w:rsidDel="006208E3" w:rsidRDefault="00D148DF" w:rsidP="00D148DF">
      <w:pPr>
        <w:pStyle w:val="Heading3"/>
        <w:rPr>
          <w:del w:id="3156" w:author="LANDI Michele (C.C.)" w:date="2020-10-01T15:47:00Z"/>
        </w:rPr>
      </w:pPr>
      <w:bookmarkStart w:id="3157" w:name="_Toc16165984"/>
      <w:bookmarkStart w:id="3158" w:name="_Toc40380961"/>
      <w:del w:id="3159" w:author="LANDI Michele (C.C.)" w:date="2020-10-01T15:47:00Z">
        <w:r w:rsidRPr="00D148DF" w:rsidDel="006208E3">
          <w:delText>Anchoring instructions</w:delText>
        </w:r>
        <w:bookmarkEnd w:id="3157"/>
        <w:bookmarkEnd w:id="3158"/>
      </w:del>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Change w:id="3160">
          <w:tblGrid>
            <w:gridCol w:w="3826"/>
            <w:gridCol w:w="7"/>
            <w:gridCol w:w="6358"/>
            <w:gridCol w:w="20"/>
          </w:tblGrid>
        </w:tblGridChange>
      </w:tblGrid>
      <w:tr w:rsidR="00D148DF" w:rsidRPr="00D148DF" w:rsidDel="006208E3" w14:paraId="6B7C482A" w14:textId="039AF15A" w:rsidTr="00F90514">
        <w:trPr>
          <w:trHeight w:val="360"/>
          <w:tblHeader/>
          <w:del w:id="3161" w:author="LANDI Michele (C.C.)" w:date="2020-10-01T15:47:00Z"/>
        </w:trPr>
        <w:tc>
          <w:tcPr>
            <w:tcW w:w="1877" w:type="pct"/>
            <w:shd w:val="clear" w:color="auto" w:fill="D9E2F3"/>
            <w:vAlign w:val="center"/>
          </w:tcPr>
          <w:p w14:paraId="7AB9D389" w14:textId="7AE85920" w:rsidR="00D148DF" w:rsidRPr="00D148DF" w:rsidDel="006208E3" w:rsidRDefault="00D148DF" w:rsidP="00D148DF">
            <w:pPr>
              <w:pStyle w:val="Tableheading"/>
              <w:rPr>
                <w:del w:id="3162" w:author="LANDI Michele (C.C.)" w:date="2020-10-01T15:47:00Z"/>
              </w:rPr>
            </w:pPr>
            <w:del w:id="3163" w:author="LANDI Michele (C.C.)" w:date="2020-10-01T15:47:00Z">
              <w:r w:rsidRPr="00D148DF" w:rsidDel="006208E3">
                <w:delText>Message Element</w:delText>
              </w:r>
            </w:del>
          </w:p>
        </w:tc>
        <w:tc>
          <w:tcPr>
            <w:tcW w:w="3123" w:type="pct"/>
            <w:shd w:val="clear" w:color="auto" w:fill="D9E2F3"/>
            <w:vAlign w:val="center"/>
          </w:tcPr>
          <w:p w14:paraId="45F53843" w14:textId="3EB01178" w:rsidR="00D148DF" w:rsidRPr="00D148DF" w:rsidDel="006208E3" w:rsidRDefault="00D148DF" w:rsidP="00D148DF">
            <w:pPr>
              <w:pStyle w:val="Tableheading"/>
              <w:rPr>
                <w:del w:id="3164" w:author="LANDI Michele (C.C.)" w:date="2020-10-01T15:47:00Z"/>
              </w:rPr>
            </w:pPr>
            <w:del w:id="3165" w:author="LANDI Michele (C.C.)" w:date="2020-10-01T15:47:00Z">
              <w:r w:rsidRPr="00D148DF" w:rsidDel="006208E3">
                <w:delText>Message Intent</w:delText>
              </w:r>
            </w:del>
          </w:p>
        </w:tc>
      </w:tr>
      <w:tr w:rsidR="00264060" w:rsidDel="006208E3" w14:paraId="504038AF" w14:textId="361BF0E3" w:rsidTr="00F90514">
        <w:trPr>
          <w:trHeight w:val="64"/>
          <w:del w:id="3166" w:author="LANDI Michele (C.C.)" w:date="2020-10-01T15:47:00Z"/>
        </w:trPr>
        <w:tc>
          <w:tcPr>
            <w:tcW w:w="1877" w:type="pct"/>
          </w:tcPr>
          <w:p w14:paraId="19E96DB1" w14:textId="65052319" w:rsidR="00264060" w:rsidRPr="0063013F" w:rsidDel="006208E3" w:rsidRDefault="00264060" w:rsidP="00C6349F">
            <w:pPr>
              <w:pStyle w:val="Tabletext"/>
              <w:rPr>
                <w:del w:id="3167" w:author="LANDI Michele (C.C.)" w:date="2020-10-01T15:47:00Z"/>
              </w:rPr>
            </w:pPr>
            <w:del w:id="3168" w:author="LANDI Michele (C.C.)" w:date="2020-10-01T15:47:00Z">
              <w:r w:rsidRPr="0063013F" w:rsidDel="006208E3">
                <w:delText>ANCHOR (</w:delText>
              </w:r>
              <w:r w:rsidDel="006208E3">
                <w:delText xml:space="preserve">in </w:delText>
              </w:r>
              <w:r w:rsidRPr="0063013F" w:rsidDel="006208E3">
                <w:delText>position</w:delText>
              </w:r>
              <w:r w:rsidDel="006208E3">
                <w:delText>/area</w:delText>
              </w:r>
              <w:r w:rsidRPr="0063013F" w:rsidDel="006208E3">
                <w:delText>)</w:delText>
              </w:r>
            </w:del>
          </w:p>
        </w:tc>
        <w:tc>
          <w:tcPr>
            <w:tcW w:w="3123" w:type="pct"/>
          </w:tcPr>
          <w:p w14:paraId="2B21F1A6" w14:textId="6FFC1E1B" w:rsidR="00264060" w:rsidRPr="0063013F" w:rsidDel="006208E3" w:rsidRDefault="00264060" w:rsidP="00C6349F">
            <w:pPr>
              <w:pStyle w:val="Tabletext"/>
              <w:rPr>
                <w:del w:id="3169" w:author="LANDI Michele (C.C.)" w:date="2020-10-01T15:47:00Z"/>
              </w:rPr>
            </w:pPr>
            <w:del w:id="3170" w:author="LANDI Michele (C.C.)" w:date="2020-10-01T15:47:00Z">
              <w:r w:rsidDel="006208E3">
                <w:delText>Instruction to a vessel to anchor in a nominated position/</w:delText>
              </w:r>
              <w:r w:rsidRPr="00290958" w:rsidDel="006208E3">
                <w:delText>specified location</w:delText>
              </w:r>
            </w:del>
          </w:p>
        </w:tc>
      </w:tr>
      <w:tr w:rsidR="00D148DF" w:rsidDel="006208E3" w14:paraId="01FA1031" w14:textId="2630DBE2" w:rsidTr="00AA6789">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3171" w:author="3070" w:date="2020-07-16T11:09: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del w:id="3172" w:author="LANDI Michele (C.C.)" w:date="2020-10-01T15:47:00Z"/>
          <w:trPrChange w:id="3173" w:author="3070" w:date="2020-07-16T11:09:00Z">
            <w:trPr>
              <w:trHeight w:val="64"/>
            </w:trPr>
          </w:trPrChange>
        </w:trPr>
        <w:tc>
          <w:tcPr>
            <w:tcW w:w="1877" w:type="pct"/>
            <w:shd w:val="clear" w:color="auto" w:fill="FFFFFF" w:themeFill="background1"/>
            <w:tcPrChange w:id="3174" w:author="3070" w:date="2020-07-16T11:09:00Z">
              <w:tcPr>
                <w:tcW w:w="1877" w:type="pct"/>
                <w:gridSpan w:val="2"/>
              </w:tcPr>
            </w:tcPrChange>
          </w:tcPr>
          <w:p w14:paraId="4ACB6113" w14:textId="1287D83A" w:rsidR="00D148DF" w:rsidRPr="00AA6789" w:rsidDel="006208E3" w:rsidRDefault="00D148DF" w:rsidP="00AA6789">
            <w:pPr>
              <w:pStyle w:val="Tabletext"/>
              <w:rPr>
                <w:del w:id="3175" w:author="LANDI Michele (C.C.)" w:date="2020-10-01T15:47:00Z"/>
              </w:rPr>
            </w:pPr>
            <w:del w:id="3176" w:author="LANDI Michele (C.C.)" w:date="2020-10-01T15:47:00Z">
              <w:r w:rsidRPr="00AA6789" w:rsidDel="006208E3">
                <w:delText xml:space="preserve">ANCHOR TO AWAIT </w:delText>
              </w:r>
            </w:del>
            <w:ins w:id="3177" w:author="3070" w:date="2020-07-16T11:10:00Z">
              <w:del w:id="3178" w:author="LANDI Michele (C.C.)" w:date="2020-10-01T15:47:00Z">
                <w:r w:rsidR="00AA6789" w:rsidDel="006208E3">
                  <w:delText xml:space="preserve">FOR </w:delText>
                </w:r>
              </w:del>
            </w:ins>
            <w:del w:id="3179" w:author="LANDI Michele (C.C.)" w:date="2020-10-01T15:47:00Z">
              <w:r w:rsidRPr="00AA6789" w:rsidDel="006208E3">
                <w:delText>(details)</w:delText>
              </w:r>
            </w:del>
          </w:p>
        </w:tc>
        <w:tc>
          <w:tcPr>
            <w:tcW w:w="3123" w:type="pct"/>
            <w:shd w:val="clear" w:color="auto" w:fill="FFFFFF" w:themeFill="background1"/>
            <w:tcPrChange w:id="3180" w:author="3070" w:date="2020-07-16T11:09:00Z">
              <w:tcPr>
                <w:tcW w:w="3123" w:type="pct"/>
                <w:gridSpan w:val="2"/>
              </w:tcPr>
            </w:tcPrChange>
          </w:tcPr>
          <w:p w14:paraId="7757E506" w14:textId="078220CC" w:rsidR="00D148DF" w:rsidRPr="00AA6789" w:rsidDel="006208E3" w:rsidRDefault="00D148DF" w:rsidP="00AA6789">
            <w:pPr>
              <w:pStyle w:val="Tabletext"/>
              <w:rPr>
                <w:del w:id="3181" w:author="LANDI Michele (C.C.)" w:date="2020-10-01T15:47:00Z"/>
              </w:rPr>
            </w:pPr>
            <w:del w:id="3182" w:author="LANDI Michele (C.C.)" w:date="2020-10-01T15:47:00Z">
              <w:r w:rsidRPr="00AA6789" w:rsidDel="006208E3">
                <w:delText xml:space="preserve">Request for the vessel to anchor until a specified time or event </w:delText>
              </w:r>
              <w:r w:rsidRPr="00AA6789" w:rsidDel="006208E3">
                <w:br/>
                <w:delText>(eg tug, berth, pilot)</w:delText>
              </w:r>
            </w:del>
          </w:p>
        </w:tc>
      </w:tr>
      <w:tr w:rsidR="00D148DF" w:rsidDel="006208E3" w14:paraId="51C2AE04" w14:textId="6B6BF7CA" w:rsidTr="00F90514">
        <w:trPr>
          <w:trHeight w:val="64"/>
          <w:del w:id="3183" w:author="LANDI Michele (C.C.)" w:date="2020-10-01T15:47:00Z"/>
        </w:trPr>
        <w:tc>
          <w:tcPr>
            <w:tcW w:w="1877" w:type="pct"/>
          </w:tcPr>
          <w:p w14:paraId="714BE8C3" w14:textId="2006553D" w:rsidR="00D148DF" w:rsidRPr="0063013F" w:rsidDel="006208E3" w:rsidRDefault="00D148DF" w:rsidP="002E5E36">
            <w:pPr>
              <w:pStyle w:val="Tabletext"/>
              <w:rPr>
                <w:del w:id="3184" w:author="LANDI Michele (C.C.)" w:date="2020-10-01T15:47:00Z"/>
              </w:rPr>
            </w:pPr>
            <w:del w:id="3185" w:author="LANDI Michele (C.C.)" w:date="2020-10-01T15:47:00Z">
              <w:r w:rsidRPr="0063013F" w:rsidDel="006208E3">
                <w:delText>ANCHORING PROHIBITED</w:delText>
              </w:r>
              <w:r w:rsidDel="006208E3">
                <w:delText xml:space="preserve"> (details)</w:delText>
              </w:r>
            </w:del>
          </w:p>
        </w:tc>
        <w:tc>
          <w:tcPr>
            <w:tcW w:w="3123" w:type="pct"/>
          </w:tcPr>
          <w:p w14:paraId="082D6D31" w14:textId="6C509B8A" w:rsidR="00D148DF" w:rsidRPr="0063013F" w:rsidDel="006208E3" w:rsidRDefault="00D148DF" w:rsidP="00D148DF">
            <w:pPr>
              <w:pStyle w:val="Tabletext"/>
              <w:rPr>
                <w:del w:id="3186" w:author="LANDI Michele (C.C.)" w:date="2020-10-01T15:47:00Z"/>
              </w:rPr>
            </w:pPr>
            <w:del w:id="3187" w:author="LANDI Michele (C.C.)" w:date="2020-10-01T15:47:00Z">
              <w:r w:rsidDel="006208E3">
                <w:delText>Advising that anchoring is prohibited.  Further details may be provided on specified areas or the entire VTS area.</w:delText>
              </w:r>
            </w:del>
          </w:p>
        </w:tc>
      </w:tr>
      <w:tr w:rsidR="00D148DF" w:rsidDel="006208E3" w14:paraId="6697A358" w14:textId="47EA347D" w:rsidTr="00F90514">
        <w:trPr>
          <w:trHeight w:val="64"/>
          <w:del w:id="3188" w:author="LANDI Michele (C.C.)" w:date="2020-10-01T15:47:00Z"/>
        </w:trPr>
        <w:tc>
          <w:tcPr>
            <w:tcW w:w="1877" w:type="pct"/>
          </w:tcPr>
          <w:p w14:paraId="349AB8A7" w14:textId="1D50790A" w:rsidR="00D148DF" w:rsidRPr="0063013F" w:rsidDel="006208E3" w:rsidRDefault="00D148DF" w:rsidP="00D148DF">
            <w:pPr>
              <w:pStyle w:val="Tabletext"/>
              <w:rPr>
                <w:del w:id="3189" w:author="LANDI Michele (C.C.)" w:date="2020-10-01T15:47:00Z"/>
              </w:rPr>
            </w:pPr>
            <w:del w:id="3190" w:author="LANDI Michele (C.C.)" w:date="2020-10-01T15:47:00Z">
              <w:r w:rsidRPr="0063013F" w:rsidDel="006208E3">
                <w:delText>ANCHORED IN WRONG POSITION</w:delText>
              </w:r>
            </w:del>
          </w:p>
        </w:tc>
        <w:tc>
          <w:tcPr>
            <w:tcW w:w="3123" w:type="pct"/>
          </w:tcPr>
          <w:p w14:paraId="2EAAB968" w14:textId="4132761E" w:rsidR="00D148DF" w:rsidRPr="0063013F" w:rsidDel="006208E3" w:rsidRDefault="00D148DF" w:rsidP="00D148DF">
            <w:pPr>
              <w:pStyle w:val="Tabletext"/>
              <w:rPr>
                <w:del w:id="3191" w:author="LANDI Michele (C.C.)" w:date="2020-10-01T15:47:00Z"/>
              </w:rPr>
            </w:pPr>
            <w:del w:id="3192" w:author="LANDI Michele (C.C.)" w:date="2020-10-01T15:47:00Z">
              <w:r w:rsidDel="006208E3">
                <w:delText>Information that the vessel has anchored in a not ideal or wrong location</w:delText>
              </w:r>
            </w:del>
          </w:p>
        </w:tc>
      </w:tr>
      <w:tr w:rsidR="00D148DF" w:rsidDel="006208E3" w14:paraId="3ABB5742" w14:textId="02ABDD1C" w:rsidTr="00F90514">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3193" w:author="Windows 사용자" w:date="2020-06-02T14:41: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del w:id="3194" w:author="LANDI Michele (C.C.)" w:date="2020-10-01T15:47:00Z"/>
          <w:trPrChange w:id="3195" w:author="Windows 사용자" w:date="2020-06-02T14:41:00Z">
            <w:trPr>
              <w:trHeight w:val="64"/>
            </w:trPr>
          </w:trPrChange>
        </w:trPr>
        <w:tc>
          <w:tcPr>
            <w:tcW w:w="1877" w:type="pct"/>
            <w:shd w:val="clear" w:color="auto" w:fill="FFFFFF" w:themeFill="background1"/>
            <w:tcPrChange w:id="3196" w:author="Windows 사용자" w:date="2020-06-02T14:41:00Z">
              <w:tcPr>
                <w:tcW w:w="1877" w:type="pct"/>
                <w:gridSpan w:val="2"/>
              </w:tcPr>
            </w:tcPrChange>
          </w:tcPr>
          <w:p w14:paraId="62625BA1" w14:textId="152400AD" w:rsidR="00D148DF" w:rsidRPr="00362D76" w:rsidDel="006208E3" w:rsidRDefault="008F307B" w:rsidP="008F307B">
            <w:pPr>
              <w:pStyle w:val="Tabletext"/>
              <w:rPr>
                <w:del w:id="3197" w:author="LANDI Michele (C.C.)" w:date="2020-10-01T15:47:00Z"/>
              </w:rPr>
            </w:pPr>
            <w:ins w:id="3198" w:author="3070" w:date="2020-07-16T11:18:00Z">
              <w:del w:id="3199" w:author="LANDI Michele (C.C.)" w:date="2020-10-01T15:47:00Z">
                <w:r w:rsidDel="006208E3">
                  <w:delText xml:space="preserve">DO </w:delText>
                </w:r>
              </w:del>
            </w:ins>
            <w:ins w:id="3200" w:author="3070" w:date="2020-07-16T11:16:00Z">
              <w:del w:id="3201" w:author="LANDI Michele (C.C.)" w:date="2020-10-01T15:47:00Z">
                <w:r w:rsidDel="006208E3">
                  <w:delText xml:space="preserve">NOT </w:delText>
                </w:r>
              </w:del>
            </w:ins>
            <w:del w:id="3202" w:author="LANDI Michele (C.C.)" w:date="2020-10-01T15:47:00Z">
              <w:r w:rsidR="00D148DF" w:rsidRPr="00362D76" w:rsidDel="006208E3">
                <w:delText>ANCHOR CLEAR OF (details)</w:delText>
              </w:r>
            </w:del>
          </w:p>
        </w:tc>
        <w:tc>
          <w:tcPr>
            <w:tcW w:w="3123" w:type="pct"/>
            <w:shd w:val="clear" w:color="auto" w:fill="FFFFFF" w:themeFill="background1"/>
            <w:tcPrChange w:id="3203" w:author="Windows 사용자" w:date="2020-06-02T14:41:00Z">
              <w:tcPr>
                <w:tcW w:w="3123" w:type="pct"/>
                <w:gridSpan w:val="2"/>
              </w:tcPr>
            </w:tcPrChange>
          </w:tcPr>
          <w:p w14:paraId="72622892" w14:textId="7D92C566" w:rsidR="00D148DF" w:rsidRPr="00362D76" w:rsidDel="006208E3" w:rsidRDefault="00D148DF" w:rsidP="008F307B">
            <w:pPr>
              <w:pStyle w:val="Tabletext"/>
              <w:rPr>
                <w:del w:id="3204" w:author="LANDI Michele (C.C.)" w:date="2020-10-01T15:47:00Z"/>
              </w:rPr>
            </w:pPr>
            <w:del w:id="3205" w:author="LANDI Michele (C.C.)" w:date="2020-10-01T15:47:00Z">
              <w:r w:rsidRPr="008F307B" w:rsidDel="006208E3">
                <w:delText xml:space="preserve">Request for a vessel </w:delText>
              </w:r>
            </w:del>
            <w:ins w:id="3206" w:author="3070" w:date="2020-07-16T11:18:00Z">
              <w:del w:id="3207" w:author="LANDI Michele (C.C.)" w:date="2020-10-01T15:47:00Z">
                <w:r w:rsidR="008F307B" w:rsidRPr="006A0556" w:rsidDel="006208E3">
                  <w:delText xml:space="preserve">do not </w:delText>
                </w:r>
              </w:del>
            </w:ins>
            <w:del w:id="3208" w:author="LANDI Michele (C.C.)" w:date="2020-10-01T15:47:00Z">
              <w:r w:rsidRPr="006A0556" w:rsidDel="006208E3">
                <w:delText xml:space="preserve">to anchor </w:delText>
              </w:r>
            </w:del>
            <w:ins w:id="3209" w:author="3070" w:date="2020-07-16T11:18:00Z">
              <w:del w:id="3210" w:author="LANDI Michele (C.C.)" w:date="2020-10-01T15:47:00Z">
                <w:r w:rsidR="008F307B" w:rsidRPr="006A0556" w:rsidDel="006208E3">
                  <w:delText xml:space="preserve">in a </w:delText>
                </w:r>
              </w:del>
            </w:ins>
            <w:del w:id="3211" w:author="LANDI Michele (C.C.)" w:date="2020-10-01T15:47:00Z">
              <w:r w:rsidRPr="006A0556" w:rsidDel="006208E3">
                <w:delText>clear of a specified location (eg fairway / outside port limits)</w:delText>
              </w:r>
            </w:del>
          </w:p>
        </w:tc>
      </w:tr>
      <w:tr w:rsidR="00D148DF" w:rsidDel="006208E3" w14:paraId="62E3F309" w14:textId="06409F60" w:rsidTr="006A0556">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3212" w:author="3070" w:date="2020-07-16T11:21: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del w:id="3213" w:author="LANDI Michele (C.C.)" w:date="2020-10-01T15:47:00Z"/>
          <w:trPrChange w:id="3214" w:author="3070" w:date="2020-07-16T11:21:00Z">
            <w:trPr>
              <w:trHeight w:val="64"/>
            </w:trPr>
          </w:trPrChange>
        </w:trPr>
        <w:tc>
          <w:tcPr>
            <w:tcW w:w="1877" w:type="pct"/>
            <w:shd w:val="clear" w:color="auto" w:fill="FFFFFF" w:themeFill="background1"/>
            <w:tcPrChange w:id="3215" w:author="3070" w:date="2020-07-16T11:21:00Z">
              <w:tcPr>
                <w:tcW w:w="1877" w:type="pct"/>
                <w:gridSpan w:val="2"/>
              </w:tcPr>
            </w:tcPrChange>
          </w:tcPr>
          <w:p w14:paraId="400F604F" w14:textId="53C3D802" w:rsidR="00872744" w:rsidRPr="006A0556" w:rsidDel="006208E3" w:rsidRDefault="00D148DF" w:rsidP="00D27546">
            <w:pPr>
              <w:pStyle w:val="Tabletext"/>
              <w:rPr>
                <w:del w:id="3216" w:author="LANDI Michele (C.C.)" w:date="2020-10-01T15:47:00Z"/>
              </w:rPr>
            </w:pPr>
            <w:del w:id="3217" w:author="LANDI Michele (C.C.)" w:date="2020-10-01T15:47:00Z">
              <w:r w:rsidRPr="006A0556" w:rsidDel="006208E3">
                <w:delText xml:space="preserve">REPORT </w:delText>
              </w:r>
              <w:r w:rsidR="00F945F0" w:rsidRPr="001436AB" w:rsidDel="006208E3">
                <w:delText xml:space="preserve">ON </w:delText>
              </w:r>
            </w:del>
            <w:ins w:id="3218" w:author="3070" w:date="2020-07-16T11:28:00Z">
              <w:del w:id="3219" w:author="LANDI Michele (C.C.)" w:date="2020-10-01T15:47:00Z">
                <w:r w:rsidR="00D27546" w:rsidDel="006208E3">
                  <w:delText xml:space="preserve">WHEN </w:delText>
                </w:r>
              </w:del>
            </w:ins>
            <w:ins w:id="3220" w:author="3070" w:date="2020-07-16T11:24:00Z">
              <w:del w:id="3221" w:author="LANDI Michele (C.C.)" w:date="2020-10-01T15:47:00Z">
                <w:r w:rsidR="006A0556" w:rsidDel="006208E3">
                  <w:delText xml:space="preserve">ANCHOR </w:delText>
                </w:r>
              </w:del>
            </w:ins>
            <w:ins w:id="3222" w:author="3070" w:date="2020-07-16T11:28:00Z">
              <w:del w:id="3223" w:author="LANDI Michele (C.C.)" w:date="2020-10-01T15:47:00Z">
                <w:r w:rsidR="00D27546" w:rsidDel="006208E3">
                  <w:delText>DROPPED</w:delText>
                </w:r>
              </w:del>
            </w:ins>
            <w:del w:id="3224" w:author="LANDI Michele (C.C.)" w:date="2020-10-01T15:47:00Z">
              <w:r w:rsidRPr="006A0556" w:rsidDel="006208E3">
                <w:delText>ANCHOR</w:delText>
              </w:r>
              <w:r w:rsidR="00F945F0" w:rsidRPr="006A0556" w:rsidDel="006208E3">
                <w:delText>ING</w:delText>
              </w:r>
              <w:r w:rsidR="00135B9C" w:rsidRPr="006A0556" w:rsidDel="006208E3">
                <w:delText xml:space="preserve"> </w:delText>
              </w:r>
            </w:del>
          </w:p>
        </w:tc>
        <w:tc>
          <w:tcPr>
            <w:tcW w:w="3123" w:type="pct"/>
            <w:shd w:val="clear" w:color="auto" w:fill="FFFFFF" w:themeFill="background1"/>
            <w:tcPrChange w:id="3225" w:author="3070" w:date="2020-07-16T11:21:00Z">
              <w:tcPr>
                <w:tcW w:w="3123" w:type="pct"/>
                <w:gridSpan w:val="2"/>
              </w:tcPr>
            </w:tcPrChange>
          </w:tcPr>
          <w:p w14:paraId="28EE8EAB" w14:textId="3265CB9A" w:rsidR="00D148DF" w:rsidRPr="00D27546" w:rsidDel="006208E3" w:rsidRDefault="00D148DF" w:rsidP="00D148DF">
            <w:pPr>
              <w:pStyle w:val="Tabletext"/>
              <w:rPr>
                <w:del w:id="3226" w:author="LANDI Michele (C.C.)" w:date="2020-10-01T15:47:00Z"/>
              </w:rPr>
            </w:pPr>
            <w:del w:id="3227" w:author="LANDI Michele (C.C.)" w:date="2020-10-01T15:47:00Z">
              <w:r w:rsidRPr="006A0556" w:rsidDel="006208E3">
                <w:delText>R</w:delText>
              </w:r>
              <w:r w:rsidRPr="001436AB" w:rsidDel="006208E3">
                <w:delText>equest for a vessel to report when t</w:delText>
              </w:r>
              <w:r w:rsidRPr="00D27546" w:rsidDel="006208E3">
                <w:delText xml:space="preserve">he anchor has been </w:delText>
              </w:r>
              <w:r w:rsidR="00F945F0" w:rsidRPr="00D27546" w:rsidDel="006208E3">
                <w:delText>let go</w:delText>
              </w:r>
            </w:del>
            <w:ins w:id="3228" w:author="3070" w:date="2020-07-16T11:28:00Z">
              <w:del w:id="3229" w:author="LANDI Michele (C.C.)" w:date="2020-10-01T15:47:00Z">
                <w:r w:rsidR="00D27546" w:rsidDel="006208E3">
                  <w:delText xml:space="preserve"> or dropped</w:delText>
                </w:r>
              </w:del>
            </w:ins>
          </w:p>
        </w:tc>
      </w:tr>
      <w:tr w:rsidR="00535528" w:rsidDel="006208E3" w14:paraId="27CACD24" w14:textId="1FB93D3A" w:rsidTr="00F90514">
        <w:trPr>
          <w:trHeight w:val="64"/>
          <w:del w:id="3230" w:author="LANDI Michele (C.C.)" w:date="2020-10-01T15:47:00Z"/>
        </w:trPr>
        <w:tc>
          <w:tcPr>
            <w:tcW w:w="1877" w:type="pct"/>
          </w:tcPr>
          <w:p w14:paraId="5DEF93F5" w14:textId="73D5667C" w:rsidR="00535528" w:rsidRPr="0063013F" w:rsidDel="006208E3" w:rsidRDefault="00535528" w:rsidP="002E5E36">
            <w:pPr>
              <w:pStyle w:val="Tabletext"/>
              <w:rPr>
                <w:del w:id="3231" w:author="LANDI Michele (C.C.)" w:date="2020-10-01T15:47:00Z"/>
              </w:rPr>
            </w:pPr>
            <w:del w:id="3232" w:author="LANDI Michele (C.C.)" w:date="2020-10-01T15:47:00Z">
              <w:r w:rsidDel="006208E3">
                <w:delText xml:space="preserve">REPORT WHEN </w:delText>
              </w:r>
              <w:r w:rsidR="00264060" w:rsidDel="006208E3">
                <w:delText xml:space="preserve">AT </w:delText>
              </w:r>
              <w:r w:rsidDel="006208E3">
                <w:delText>ANCHOR</w:delText>
              </w:r>
            </w:del>
          </w:p>
        </w:tc>
        <w:tc>
          <w:tcPr>
            <w:tcW w:w="3123" w:type="pct"/>
          </w:tcPr>
          <w:p w14:paraId="4B0C093A" w14:textId="3168E22A" w:rsidR="00D97190" w:rsidDel="006208E3" w:rsidRDefault="00535528" w:rsidP="002740C2">
            <w:pPr>
              <w:pStyle w:val="Tabletext"/>
              <w:rPr>
                <w:del w:id="3233" w:author="LANDI Michele (C.C.)" w:date="2020-10-01T15:47:00Z"/>
              </w:rPr>
            </w:pPr>
            <w:del w:id="3234" w:author="LANDI Michele (C.C.)" w:date="2020-10-01T15:47:00Z">
              <w:r w:rsidRPr="00535528" w:rsidDel="006208E3">
                <w:delText xml:space="preserve">Request </w:delText>
              </w:r>
              <w:r w:rsidR="00D97190" w:rsidDel="006208E3">
                <w:delText>for a vessel to report when the vessel</w:delText>
              </w:r>
              <w:r w:rsidRPr="00535528" w:rsidDel="006208E3">
                <w:delText xml:space="preserve"> </w:delText>
              </w:r>
            </w:del>
            <w:ins w:id="3235" w:author="3070" w:date="2020-07-16T11:30:00Z">
              <w:del w:id="3236" w:author="LANDI Michele (C.C.)" w:date="2020-10-01T15:47:00Z">
                <w:r w:rsidR="002740C2" w:rsidDel="006208E3">
                  <w:delText xml:space="preserve">has settled to </w:delText>
                </w:r>
              </w:del>
            </w:ins>
            <w:del w:id="3237" w:author="LANDI Michele (C.C.)" w:date="2020-10-01T15:47:00Z">
              <w:r w:rsidR="00C67D36" w:rsidDel="006208E3">
                <w:delText xml:space="preserve">is </w:delText>
              </w:r>
              <w:r w:rsidDel="006208E3">
                <w:delText>anchor</w:delText>
              </w:r>
            </w:del>
            <w:ins w:id="3238" w:author="3070" w:date="2020-07-16T11:30:00Z">
              <w:del w:id="3239" w:author="LANDI Michele (C.C.)" w:date="2020-10-01T15:47:00Z">
                <w:r w:rsidR="002740C2" w:rsidDel="006208E3">
                  <w:delText>its anchor</w:delText>
                </w:r>
              </w:del>
            </w:ins>
            <w:del w:id="3240" w:author="LANDI Michele (C.C.)" w:date="2020-10-01T15:47:00Z">
              <w:r w:rsidR="00C67D36" w:rsidDel="006208E3">
                <w:delText>ed</w:delText>
              </w:r>
              <w:r w:rsidDel="006208E3">
                <w:delText>.</w:delText>
              </w:r>
            </w:del>
          </w:p>
        </w:tc>
      </w:tr>
      <w:tr w:rsidR="00B83B47" w:rsidRPr="00BC4460" w:rsidDel="006208E3" w14:paraId="5E94BBA6" w14:textId="30DED8E2" w:rsidTr="00F90514">
        <w:trPr>
          <w:trHeight w:val="64"/>
          <w:del w:id="3241" w:author="LANDI Michele (C.C.)" w:date="2020-10-01T15:47:00Z"/>
        </w:trPr>
        <w:tc>
          <w:tcPr>
            <w:tcW w:w="1877" w:type="pct"/>
          </w:tcPr>
          <w:p w14:paraId="2A2C941A" w14:textId="206E96FD" w:rsidR="00B83B47" w:rsidRPr="00BC4460" w:rsidDel="006208E3" w:rsidRDefault="00B83B47" w:rsidP="00C6349F">
            <w:pPr>
              <w:pStyle w:val="Tabletext"/>
              <w:rPr>
                <w:del w:id="3242" w:author="LANDI Michele (C.C.)" w:date="2020-10-01T15:47:00Z"/>
                <w:moveFrom w:id="3243" w:author="3070" w:date="2020-07-16T11:31:00Z"/>
                <w:iCs/>
              </w:rPr>
            </w:pPr>
            <w:moveFromRangeStart w:id="3244" w:author="3070" w:date="2020-07-16T11:31:00Z" w:name="move45791512"/>
            <w:moveFrom w:id="3245" w:author="3070" w:date="2020-07-16T11:31:00Z">
              <w:del w:id="3246" w:author="LANDI Michele (C.C.)" w:date="2020-10-01T15:47:00Z">
                <w:r w:rsidRPr="00BC4460" w:rsidDel="006208E3">
                  <w:rPr>
                    <w:iCs/>
                  </w:rPr>
                  <w:delText>REPORT WHEN UNDERWAY</w:delText>
                </w:r>
              </w:del>
            </w:moveFrom>
          </w:p>
        </w:tc>
        <w:tc>
          <w:tcPr>
            <w:tcW w:w="3123" w:type="pct"/>
          </w:tcPr>
          <w:p w14:paraId="0B3A81DD" w14:textId="093E2A06" w:rsidR="00B83B47" w:rsidRPr="00BC4460" w:rsidDel="006208E3" w:rsidRDefault="00B83B47" w:rsidP="00C6349F">
            <w:pPr>
              <w:pStyle w:val="Tabletext"/>
              <w:rPr>
                <w:del w:id="3247" w:author="LANDI Michele (C.C.)" w:date="2020-10-01T15:47:00Z"/>
                <w:moveFrom w:id="3248" w:author="3070" w:date="2020-07-16T11:31:00Z"/>
                <w:iCs/>
              </w:rPr>
            </w:pPr>
            <w:moveFrom w:id="3249" w:author="3070" w:date="2020-07-16T11:31:00Z">
              <w:del w:id="3250" w:author="LANDI Michele (C.C.)" w:date="2020-10-01T15:47:00Z">
                <w:r w:rsidRPr="00BC4460" w:rsidDel="006208E3">
                  <w:rPr>
                    <w:iCs/>
                  </w:rPr>
                  <w:delText>Request for a vessel to report when the anchor is clear of the water and the vessel is underway.</w:delText>
                </w:r>
              </w:del>
            </w:moveFrom>
          </w:p>
        </w:tc>
      </w:tr>
      <w:moveFromRangeEnd w:id="3244"/>
    </w:tbl>
    <w:p w14:paraId="0AEFAA45" w14:textId="7033327C" w:rsidR="00D148DF" w:rsidDel="006208E3" w:rsidRDefault="00D148DF" w:rsidP="00D148DF">
      <w:pPr>
        <w:rPr>
          <w:del w:id="3251" w:author="LANDI Michele (C.C.)" w:date="2020-10-01T15:47:00Z"/>
        </w:rPr>
      </w:pPr>
    </w:p>
    <w:p w14:paraId="2763E02D" w14:textId="6A2449ED" w:rsidR="00D148DF" w:rsidRPr="00D148DF" w:rsidDel="006208E3" w:rsidRDefault="00D148DF" w:rsidP="00D148DF">
      <w:pPr>
        <w:pStyle w:val="Heading3"/>
        <w:rPr>
          <w:del w:id="3252" w:author="LANDI Michele (C.C.)" w:date="2020-10-01T15:47:00Z"/>
        </w:rPr>
      </w:pPr>
      <w:bookmarkStart w:id="3253" w:name="_Toc16165985"/>
      <w:bookmarkStart w:id="3254" w:name="_Toc40380962"/>
      <w:del w:id="3255" w:author="LANDI Michele (C.C.)" w:date="2020-10-01T15:47:00Z">
        <w:r w:rsidRPr="00D148DF" w:rsidDel="006208E3">
          <w:delText xml:space="preserve">Weigh </w:delText>
        </w:r>
      </w:del>
      <w:ins w:id="3256" w:author="3070" w:date="2020-07-16T11:33:00Z">
        <w:del w:id="3257" w:author="LANDI Michele (C.C.)" w:date="2020-10-01T15:47:00Z">
          <w:r w:rsidR="00CC66A0" w:rsidDel="006208E3">
            <w:delText>or heav</w:delText>
          </w:r>
        </w:del>
      </w:ins>
      <w:ins w:id="3258" w:author="3070" w:date="2020-07-16T11:34:00Z">
        <w:del w:id="3259" w:author="LANDI Michele (C.C.)" w:date="2020-10-01T15:47:00Z">
          <w:r w:rsidR="00CC66A0" w:rsidDel="006208E3">
            <w:delText>e</w:delText>
          </w:r>
        </w:del>
      </w:ins>
      <w:ins w:id="3260" w:author="3070" w:date="2020-07-16T11:33:00Z">
        <w:del w:id="3261" w:author="LANDI Michele (C.C.)" w:date="2020-10-01T15:47:00Z">
          <w:r w:rsidR="00CC66A0" w:rsidDel="006208E3">
            <w:delText xml:space="preserve"> up </w:delText>
          </w:r>
        </w:del>
      </w:ins>
      <w:del w:id="3262" w:author="LANDI Michele (C.C.)" w:date="2020-10-01T15:47:00Z">
        <w:r w:rsidRPr="00D148DF" w:rsidDel="006208E3">
          <w:delText>anchor</w:delText>
        </w:r>
        <w:bookmarkEnd w:id="3253"/>
        <w:bookmarkEnd w:id="3254"/>
      </w:del>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D148DF" w:rsidRPr="00D148DF" w:rsidDel="006208E3" w14:paraId="0D97E771" w14:textId="4D6DC451" w:rsidTr="001741C0">
        <w:trPr>
          <w:trHeight w:val="360"/>
          <w:tblHeader/>
          <w:del w:id="3263" w:author="LANDI Michele (C.C.)" w:date="2020-10-01T15:47:00Z"/>
        </w:trPr>
        <w:tc>
          <w:tcPr>
            <w:tcW w:w="1877" w:type="pct"/>
            <w:shd w:val="clear" w:color="auto" w:fill="D9E2F3"/>
            <w:vAlign w:val="center"/>
          </w:tcPr>
          <w:p w14:paraId="3D9BE049" w14:textId="5FF23B0C" w:rsidR="00D148DF" w:rsidRPr="00D148DF" w:rsidDel="006208E3" w:rsidRDefault="00D148DF" w:rsidP="00D148DF">
            <w:pPr>
              <w:pStyle w:val="Tableheading"/>
              <w:rPr>
                <w:del w:id="3264" w:author="LANDI Michele (C.C.)" w:date="2020-10-01T15:47:00Z"/>
              </w:rPr>
            </w:pPr>
            <w:del w:id="3265" w:author="LANDI Michele (C.C.)" w:date="2020-10-01T15:47:00Z">
              <w:r w:rsidRPr="00D148DF" w:rsidDel="006208E3">
                <w:delText>Message Element</w:delText>
              </w:r>
            </w:del>
          </w:p>
        </w:tc>
        <w:tc>
          <w:tcPr>
            <w:tcW w:w="3123" w:type="pct"/>
            <w:shd w:val="clear" w:color="auto" w:fill="D9E2F3"/>
            <w:vAlign w:val="center"/>
          </w:tcPr>
          <w:p w14:paraId="1FF8245E" w14:textId="6AD02023" w:rsidR="00D148DF" w:rsidRPr="00D148DF" w:rsidDel="006208E3" w:rsidRDefault="00D148DF" w:rsidP="00D148DF">
            <w:pPr>
              <w:pStyle w:val="Tableheading"/>
              <w:rPr>
                <w:del w:id="3266" w:author="LANDI Michele (C.C.)" w:date="2020-10-01T15:47:00Z"/>
              </w:rPr>
            </w:pPr>
            <w:del w:id="3267" w:author="LANDI Michele (C.C.)" w:date="2020-10-01T15:47:00Z">
              <w:r w:rsidRPr="00D148DF" w:rsidDel="006208E3">
                <w:delText>Message Intent</w:delText>
              </w:r>
            </w:del>
          </w:p>
        </w:tc>
      </w:tr>
      <w:tr w:rsidR="00D148DF" w:rsidDel="006208E3" w14:paraId="1A369A4A" w14:textId="58256D12" w:rsidTr="001741C0">
        <w:trPr>
          <w:trHeight w:val="64"/>
          <w:del w:id="3268" w:author="LANDI Michele (C.C.)" w:date="2020-10-01T15:47:00Z"/>
        </w:trPr>
        <w:tc>
          <w:tcPr>
            <w:tcW w:w="1877" w:type="pct"/>
          </w:tcPr>
          <w:p w14:paraId="1796A3DC" w14:textId="001A93FE" w:rsidR="00D148DF" w:rsidRPr="0063013F" w:rsidDel="006208E3" w:rsidRDefault="00D148DF" w:rsidP="00024DAB">
            <w:pPr>
              <w:pStyle w:val="Tabletext"/>
              <w:rPr>
                <w:del w:id="3269" w:author="LANDI Michele (C.C.)" w:date="2020-10-01T15:47:00Z"/>
              </w:rPr>
            </w:pPr>
            <w:del w:id="3270" w:author="LANDI Michele (C.C.)" w:date="2020-10-01T15:47:00Z">
              <w:r w:rsidRPr="0063013F" w:rsidDel="006208E3">
                <w:delText xml:space="preserve">WEIGH </w:delText>
              </w:r>
            </w:del>
            <w:ins w:id="3271" w:author="Windows 사용자" w:date="2020-06-02T13:56:00Z">
              <w:del w:id="3272" w:author="LANDI Michele (C.C.)" w:date="2020-10-01T15:47:00Z">
                <w:r w:rsidR="00024DAB" w:rsidDel="006208E3">
                  <w:rPr>
                    <w:rFonts w:hint="eastAsia"/>
                    <w:lang w:eastAsia="ko-KR"/>
                  </w:rPr>
                  <w:delText>HEAVE UP</w:delText>
                </w:r>
                <w:r w:rsidR="00024DAB" w:rsidRPr="0063013F" w:rsidDel="006208E3">
                  <w:delText xml:space="preserve"> </w:delText>
                </w:r>
              </w:del>
            </w:ins>
            <w:del w:id="3273" w:author="LANDI Michele (C.C.)" w:date="2020-10-01T15:47:00Z">
              <w:r w:rsidRPr="0063013F" w:rsidDel="006208E3">
                <w:delText>ANCHOR</w:delText>
              </w:r>
            </w:del>
            <w:ins w:id="3274" w:author="3070" w:date="2020-07-16T11:35:00Z">
              <w:del w:id="3275" w:author="LANDI Michele (C.C.)" w:date="2020-10-01T15:47:00Z">
                <w:r w:rsidR="00CC66A0" w:rsidDel="006208E3">
                  <w:delText xml:space="preserve"> (details)</w:delText>
                </w:r>
              </w:del>
            </w:ins>
            <w:del w:id="3276" w:author="LANDI Michele (C.C.)" w:date="2020-10-01T15:47:00Z">
              <w:r w:rsidRPr="0063013F" w:rsidDel="006208E3">
                <w:delText xml:space="preserve"> (immediately / at time)</w:delText>
              </w:r>
            </w:del>
          </w:p>
        </w:tc>
        <w:tc>
          <w:tcPr>
            <w:tcW w:w="3123" w:type="pct"/>
          </w:tcPr>
          <w:p w14:paraId="0918DF2E" w14:textId="7DCDB854" w:rsidR="00D148DF" w:rsidRPr="0063013F" w:rsidDel="006208E3" w:rsidRDefault="00D148DF" w:rsidP="00024DAB">
            <w:pPr>
              <w:pStyle w:val="Tabletext"/>
              <w:rPr>
                <w:del w:id="3277" w:author="LANDI Michele (C.C.)" w:date="2020-10-01T15:47:00Z"/>
              </w:rPr>
            </w:pPr>
            <w:del w:id="3278" w:author="LANDI Michele (C.C.)" w:date="2020-10-01T15:47:00Z">
              <w:r w:rsidDel="006208E3">
                <w:delText xml:space="preserve">Request for a vessel to weigh </w:delText>
              </w:r>
            </w:del>
            <w:ins w:id="3279" w:author="3070" w:date="2020-07-16T11:33:00Z">
              <w:del w:id="3280" w:author="LANDI Michele (C.C.)" w:date="2020-10-01T15:47:00Z">
                <w:r w:rsidR="00CC66A0" w:rsidDel="006208E3">
                  <w:delText>o</w:delText>
                </w:r>
              </w:del>
            </w:ins>
            <w:ins w:id="3281" w:author="3070" w:date="2020-07-16T11:34:00Z">
              <w:del w:id="3282" w:author="LANDI Michele (C.C.)" w:date="2020-10-01T15:47:00Z">
                <w:r w:rsidR="00CC66A0" w:rsidDel="006208E3">
                  <w:delText xml:space="preserve">r heave up </w:delText>
                </w:r>
              </w:del>
            </w:ins>
            <w:del w:id="3283" w:author="LANDI Michele (C.C.)" w:date="2020-10-01T15:47:00Z">
              <w:r w:rsidDel="006208E3">
                <w:delText xml:space="preserve">anchor </w:delText>
              </w:r>
            </w:del>
            <w:ins w:id="3284" w:author="3070" w:date="2020-07-16T11:35:00Z">
              <w:del w:id="3285" w:author="LANDI Michele (C.C.)" w:date="2020-10-01T15:47:00Z">
                <w:r w:rsidR="00CC66A0" w:rsidDel="006208E3">
                  <w:delText xml:space="preserve">(details such as a specified time) </w:delText>
                </w:r>
              </w:del>
            </w:ins>
            <w:del w:id="3286" w:author="LANDI Michele (C.C.)" w:date="2020-10-01T15:47:00Z">
              <w:r w:rsidDel="006208E3">
                <w:delText>now or at a specified time</w:delText>
              </w:r>
            </w:del>
          </w:p>
        </w:tc>
      </w:tr>
      <w:tr w:rsidR="00D148DF" w:rsidDel="006208E3" w14:paraId="0378011C" w14:textId="721906FA" w:rsidTr="001741C0">
        <w:trPr>
          <w:trHeight w:val="64"/>
          <w:del w:id="3287" w:author="LANDI Michele (C.C.)" w:date="2020-10-01T15:47:00Z"/>
        </w:trPr>
        <w:tc>
          <w:tcPr>
            <w:tcW w:w="1877" w:type="pct"/>
          </w:tcPr>
          <w:p w14:paraId="3BC9D3A9" w14:textId="6C0C9383" w:rsidR="00D148DF" w:rsidRPr="0063013F" w:rsidDel="006208E3" w:rsidRDefault="00D148DF" w:rsidP="00D148DF">
            <w:pPr>
              <w:pStyle w:val="Tabletext"/>
              <w:rPr>
                <w:del w:id="3288" w:author="LANDI Michele (C.C.)" w:date="2020-10-01T15:47:00Z"/>
              </w:rPr>
            </w:pPr>
            <w:del w:id="3289" w:author="LANDI Michele (C.C.)" w:date="2020-10-01T15:47:00Z">
              <w:r w:rsidDel="006208E3">
                <w:delText xml:space="preserve">CALL </w:delText>
              </w:r>
            </w:del>
            <w:ins w:id="3290" w:author="Windows 사용자" w:date="2020-06-02T13:57:00Z">
              <w:del w:id="3291" w:author="LANDI Michele (C.C.)" w:date="2020-10-01T15:47:00Z">
                <w:r w:rsidR="00024DAB" w:rsidDel="006208E3">
                  <w:delText xml:space="preserve">(XX minutes) </w:delText>
                </w:r>
              </w:del>
            </w:ins>
            <w:del w:id="3292" w:author="LANDI Michele (C.C.)" w:date="2020-10-01T15:47:00Z">
              <w:r w:rsidDel="006208E3">
                <w:delText xml:space="preserve">BEFORE </w:delText>
              </w:r>
            </w:del>
            <w:ins w:id="3293" w:author="Windows 사용자" w:date="2020-06-02T13:57:00Z">
              <w:del w:id="3294" w:author="LANDI Michele (C.C.)" w:date="2020-10-01T15:47:00Z">
                <w:r w:rsidR="00024DAB" w:rsidDel="006208E3">
                  <w:delText>HEAVING UP ANCHOR</w:delText>
                </w:r>
              </w:del>
            </w:ins>
            <w:del w:id="3295" w:author="LANDI Michele (C.C.)" w:date="2020-10-01T15:47:00Z">
              <w:r w:rsidDel="006208E3">
                <w:delText>WEIGH</w:delText>
              </w:r>
              <w:r w:rsidR="00F945F0" w:rsidDel="006208E3">
                <w:delText>ING</w:delText>
              </w:r>
              <w:r w:rsidDel="006208E3">
                <w:delText xml:space="preserve"> ANCHOR</w:delText>
              </w:r>
            </w:del>
          </w:p>
        </w:tc>
        <w:tc>
          <w:tcPr>
            <w:tcW w:w="3123" w:type="pct"/>
          </w:tcPr>
          <w:p w14:paraId="48C9DEE0" w14:textId="6B713C09" w:rsidR="00D148DF" w:rsidRPr="0063013F" w:rsidDel="006208E3" w:rsidRDefault="00D148DF" w:rsidP="00D148DF">
            <w:pPr>
              <w:pStyle w:val="Tabletext"/>
              <w:rPr>
                <w:del w:id="3296" w:author="LANDI Michele (C.C.)" w:date="2020-10-01T15:47:00Z"/>
              </w:rPr>
            </w:pPr>
            <w:del w:id="3297" w:author="LANDI Michele (C.C.)" w:date="2020-10-01T15:47:00Z">
              <w:r w:rsidDel="006208E3">
                <w:delText xml:space="preserve">Request for the vessel to report before they weigh </w:delText>
              </w:r>
            </w:del>
            <w:ins w:id="3298" w:author="3070" w:date="2020-07-16T11:36:00Z">
              <w:del w:id="3299" w:author="LANDI Michele (C.C.)" w:date="2020-10-01T15:47:00Z">
                <w:r w:rsidR="004B31C0" w:rsidDel="006208E3">
                  <w:delText xml:space="preserve">or heave up </w:delText>
                </w:r>
              </w:del>
            </w:ins>
            <w:del w:id="3300" w:author="LANDI Michele (C.C.)" w:date="2020-10-01T15:47:00Z">
              <w:r w:rsidDel="006208E3">
                <w:delText>anchor</w:delText>
              </w:r>
            </w:del>
          </w:p>
        </w:tc>
      </w:tr>
      <w:tr w:rsidR="00362D76" w:rsidDel="006208E3" w14:paraId="757CBA89" w14:textId="09A19E99" w:rsidTr="001741C0">
        <w:trPr>
          <w:trHeight w:val="64"/>
          <w:ins w:id="3301" w:author="Windows 사용자" w:date="2020-06-02T14:42:00Z"/>
          <w:del w:id="3302" w:author="LANDI Michele (C.C.)" w:date="2020-10-01T15:47:00Z"/>
        </w:trPr>
        <w:tc>
          <w:tcPr>
            <w:tcW w:w="1877" w:type="pct"/>
          </w:tcPr>
          <w:p w14:paraId="5D59D904" w14:textId="331342A2" w:rsidR="00362D76" w:rsidDel="006208E3" w:rsidRDefault="00362D76" w:rsidP="004B31C0">
            <w:pPr>
              <w:pStyle w:val="Tabletext"/>
              <w:rPr>
                <w:ins w:id="3303" w:author="Windows 사용자" w:date="2020-06-02T14:42:00Z"/>
                <w:del w:id="3304" w:author="LANDI Michele (C.C.)" w:date="2020-10-01T15:47:00Z"/>
              </w:rPr>
            </w:pPr>
            <w:ins w:id="3305" w:author="Windows 사용자" w:date="2020-06-02T14:42:00Z">
              <w:del w:id="3306" w:author="LANDI Michele (C.C.)" w:date="2020-10-01T15:47:00Z">
                <w:r w:rsidDel="006208E3">
                  <w:delText>CONFIRM ANCHOR UP/AWEIGH</w:delText>
                </w:r>
              </w:del>
            </w:ins>
          </w:p>
        </w:tc>
        <w:tc>
          <w:tcPr>
            <w:tcW w:w="3123" w:type="pct"/>
          </w:tcPr>
          <w:p w14:paraId="5AE74631" w14:textId="04F016A6" w:rsidR="00362D76" w:rsidDel="006208E3" w:rsidRDefault="00362D76" w:rsidP="00D148DF">
            <w:pPr>
              <w:pStyle w:val="Tabletext"/>
              <w:rPr>
                <w:ins w:id="3307" w:author="Windows 사용자" w:date="2020-06-02T14:42:00Z"/>
                <w:del w:id="3308" w:author="LANDI Michele (C.C.)" w:date="2020-10-01T15:47:00Z"/>
              </w:rPr>
            </w:pPr>
            <w:ins w:id="3309" w:author="Windows 사용자" w:date="2020-06-02T14:42:00Z">
              <w:del w:id="3310" w:author="LANDI Michele (C.C.)" w:date="2020-10-01T15:47:00Z">
                <w:r w:rsidDel="006208E3">
                  <w:delText>Asking for confirmation that the anchor is clear</w:delText>
                </w:r>
              </w:del>
            </w:ins>
          </w:p>
        </w:tc>
      </w:tr>
      <w:tr w:rsidR="00362D76" w:rsidDel="006208E3" w14:paraId="6CB13D6E" w14:textId="7421E7BB" w:rsidTr="001741C0">
        <w:trPr>
          <w:trHeight w:val="64"/>
          <w:ins w:id="3311" w:author="Windows 사용자" w:date="2020-06-02T14:42:00Z"/>
          <w:del w:id="3312" w:author="LANDI Michele (C.C.)" w:date="2020-10-01T15:47:00Z"/>
        </w:trPr>
        <w:tc>
          <w:tcPr>
            <w:tcW w:w="1877" w:type="pct"/>
          </w:tcPr>
          <w:p w14:paraId="26FD272C" w14:textId="03916636" w:rsidR="00362D76" w:rsidDel="006208E3" w:rsidRDefault="00362D76" w:rsidP="00D148DF">
            <w:pPr>
              <w:pStyle w:val="Tabletext"/>
              <w:rPr>
                <w:ins w:id="3313" w:author="Windows 사용자" w:date="2020-06-02T14:42:00Z"/>
                <w:del w:id="3314" w:author="LANDI Michele (C.C.)" w:date="2020-10-01T15:47:00Z"/>
              </w:rPr>
            </w:pPr>
            <w:ins w:id="3315" w:author="Windows 사용자" w:date="2020-06-02T14:42:00Z">
              <w:del w:id="3316" w:author="LANDI Michele (C.C.)" w:date="2020-10-01T15:47:00Z">
                <w:r w:rsidDel="006208E3">
                  <w:delText>REPORT WHEN AT ANCHOR</w:delText>
                </w:r>
              </w:del>
            </w:ins>
          </w:p>
        </w:tc>
        <w:tc>
          <w:tcPr>
            <w:tcW w:w="3123" w:type="pct"/>
          </w:tcPr>
          <w:p w14:paraId="58D489A4" w14:textId="733C875D" w:rsidR="00362D76" w:rsidDel="006208E3" w:rsidRDefault="00362D76" w:rsidP="00D148DF">
            <w:pPr>
              <w:pStyle w:val="Tabletext"/>
              <w:rPr>
                <w:ins w:id="3317" w:author="Windows 사용자" w:date="2020-06-02T14:42:00Z"/>
                <w:del w:id="3318" w:author="LANDI Michele (C.C.)" w:date="2020-10-01T15:47:00Z"/>
              </w:rPr>
            </w:pPr>
            <w:ins w:id="3319" w:author="Windows 사용자" w:date="2020-06-02T14:43:00Z">
              <w:del w:id="3320" w:author="LANDI Michele (C.C.)" w:date="2020-10-01T15:47:00Z">
                <w:r w:rsidRPr="00535528" w:rsidDel="006208E3">
                  <w:delText xml:space="preserve">Request </w:delText>
                </w:r>
                <w:r w:rsidDel="006208E3">
                  <w:delText>for a vessel to report when the vessel</w:delText>
                </w:r>
                <w:r w:rsidRPr="00535528" w:rsidDel="006208E3">
                  <w:delText xml:space="preserve"> </w:delText>
                </w:r>
                <w:r w:rsidDel="006208E3">
                  <w:delText>i</w:delText>
                </w:r>
                <w:r w:rsidRPr="00535528" w:rsidDel="006208E3">
                  <w:delText xml:space="preserve">s </w:delText>
                </w:r>
                <w:r w:rsidDel="006208E3">
                  <w:delText>anchored</w:delText>
                </w:r>
              </w:del>
            </w:ins>
          </w:p>
        </w:tc>
      </w:tr>
      <w:tr w:rsidR="001F741B" w:rsidRPr="00BC4460" w:rsidDel="006208E3" w14:paraId="4F6FBCFF" w14:textId="3E918CA0" w:rsidTr="001F741B">
        <w:trPr>
          <w:trHeight w:val="64"/>
          <w:del w:id="3321" w:author="LANDI Michele (C.C.)" w:date="2020-10-01T15:47:00Z"/>
        </w:trPr>
        <w:tc>
          <w:tcPr>
            <w:tcW w:w="1877" w:type="pct"/>
            <w:tcBorders>
              <w:top w:val="single" w:sz="4" w:space="0" w:color="auto"/>
              <w:left w:val="single" w:sz="4" w:space="0" w:color="auto"/>
              <w:bottom w:val="single" w:sz="4" w:space="0" w:color="auto"/>
              <w:right w:val="single" w:sz="4" w:space="0" w:color="auto"/>
            </w:tcBorders>
          </w:tcPr>
          <w:p w14:paraId="2F303F93" w14:textId="53C3E5E5" w:rsidR="001F741B" w:rsidRPr="001F741B" w:rsidDel="006208E3" w:rsidRDefault="001F741B" w:rsidP="00A73CCA">
            <w:pPr>
              <w:pStyle w:val="Tabletext"/>
              <w:rPr>
                <w:del w:id="3322" w:author="LANDI Michele (C.C.)" w:date="2020-10-01T15:47:00Z"/>
                <w:moveTo w:id="3323" w:author="3070" w:date="2020-07-16T11:31:00Z"/>
              </w:rPr>
            </w:pPr>
            <w:moveToRangeStart w:id="3324" w:author="3070" w:date="2020-07-16T11:31:00Z" w:name="move45791512"/>
            <w:moveTo w:id="3325" w:author="3070" w:date="2020-07-16T11:31:00Z">
              <w:del w:id="3326" w:author="LANDI Michele (C.C.)" w:date="2020-10-01T15:47:00Z">
                <w:r w:rsidRPr="001F741B" w:rsidDel="006208E3">
                  <w:delText>REPORT WHEN UNDERWAY</w:delText>
                </w:r>
              </w:del>
            </w:moveTo>
          </w:p>
        </w:tc>
        <w:tc>
          <w:tcPr>
            <w:tcW w:w="3123" w:type="pct"/>
            <w:tcBorders>
              <w:top w:val="single" w:sz="4" w:space="0" w:color="auto"/>
              <w:left w:val="single" w:sz="4" w:space="0" w:color="auto"/>
              <w:bottom w:val="single" w:sz="4" w:space="0" w:color="auto"/>
              <w:right w:val="single" w:sz="4" w:space="0" w:color="auto"/>
            </w:tcBorders>
          </w:tcPr>
          <w:p w14:paraId="6903BCD2" w14:textId="1D5770DD" w:rsidR="001F741B" w:rsidRPr="001F741B" w:rsidDel="006208E3" w:rsidRDefault="001F741B" w:rsidP="00A73CCA">
            <w:pPr>
              <w:pStyle w:val="Tabletext"/>
              <w:rPr>
                <w:del w:id="3327" w:author="LANDI Michele (C.C.)" w:date="2020-10-01T15:47:00Z"/>
                <w:moveTo w:id="3328" w:author="3070" w:date="2020-07-16T11:31:00Z"/>
              </w:rPr>
            </w:pPr>
            <w:moveTo w:id="3329" w:author="3070" w:date="2020-07-16T11:31:00Z">
              <w:del w:id="3330" w:author="LANDI Michele (C.C.)" w:date="2020-10-01T15:47:00Z">
                <w:r w:rsidRPr="001F741B" w:rsidDel="006208E3">
                  <w:delText>Request for a vessel to report when the anchor is clear of the water and the vessel is underway.</w:delText>
                </w:r>
              </w:del>
            </w:moveTo>
          </w:p>
        </w:tc>
      </w:tr>
      <w:moveToRangeEnd w:id="3324"/>
    </w:tbl>
    <w:p w14:paraId="2DCF3875" w14:textId="70CCB4C2" w:rsidR="00D148DF" w:rsidRPr="00362D76" w:rsidDel="006208E3" w:rsidRDefault="00D148DF" w:rsidP="00D148DF">
      <w:pPr>
        <w:rPr>
          <w:del w:id="3331" w:author="LANDI Michele (C.C.)" w:date="2020-10-01T15:47:00Z"/>
        </w:rPr>
      </w:pPr>
    </w:p>
    <w:p w14:paraId="01B5BD92" w14:textId="5A8F20B5" w:rsidR="00D148DF" w:rsidRPr="00D148DF" w:rsidDel="006208E3" w:rsidRDefault="00D148DF" w:rsidP="00D148DF">
      <w:pPr>
        <w:pStyle w:val="Heading3"/>
        <w:rPr>
          <w:del w:id="3332" w:author="LANDI Michele (C.C.)" w:date="2020-10-01T15:47:00Z"/>
        </w:rPr>
      </w:pPr>
      <w:bookmarkStart w:id="3333" w:name="_Toc16165986"/>
      <w:bookmarkStart w:id="3334" w:name="_Toc40380963"/>
      <w:del w:id="3335" w:author="LANDI Michele (C.C.)" w:date="2020-10-01T15:47:00Z">
        <w:r w:rsidRPr="00D148DF" w:rsidDel="006208E3">
          <w:delText>Dragging</w:delText>
        </w:r>
      </w:del>
      <w:bookmarkEnd w:id="3333"/>
      <w:bookmarkEnd w:id="3334"/>
      <w:ins w:id="3336" w:author="3070" w:date="2020-07-16T11:44:00Z">
        <w:del w:id="3337" w:author="LANDI Michele (C.C.)" w:date="2020-10-01T15:47:00Z">
          <w:r w:rsidR="003433C1" w:rsidDel="006208E3">
            <w:delText xml:space="preserve"> anchor</w:delText>
          </w:r>
        </w:del>
      </w:ins>
    </w:p>
    <w:p w14:paraId="34362E15" w14:textId="4F256A9E" w:rsidR="00D148DF" w:rsidDel="006208E3" w:rsidRDefault="00D148DF" w:rsidP="00D148DF">
      <w:pPr>
        <w:pStyle w:val="BodyText"/>
        <w:rPr>
          <w:del w:id="3338" w:author="LANDI Michele (C.C.)" w:date="2020-10-01T15:47:00Z"/>
        </w:rPr>
      </w:pPr>
      <w:del w:id="3339" w:author="LANDI Michele (C.C.)" w:date="2020-10-01T15:47:00Z">
        <w:r w:rsidRPr="0063013F" w:rsidDel="006208E3">
          <w:delText xml:space="preserve">Where a vessel has been identified to be dragging anchor, it may be appropriate, to issue an all ships broadcast to notify all </w:delText>
        </w:r>
        <w:r w:rsidR="00D97190" w:rsidDel="006208E3">
          <w:delText>vessel</w:delText>
        </w:r>
        <w:r w:rsidRPr="0063013F" w:rsidDel="006208E3">
          <w:delText>s in the area of the developing situation.</w:delText>
        </w:r>
      </w:del>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Change w:id="3340">
          <w:tblGrid>
            <w:gridCol w:w="3826"/>
            <w:gridCol w:w="7"/>
            <w:gridCol w:w="6358"/>
            <w:gridCol w:w="20"/>
          </w:tblGrid>
        </w:tblGridChange>
      </w:tblGrid>
      <w:tr w:rsidR="00D148DF" w:rsidRPr="00D148DF" w:rsidDel="006208E3" w14:paraId="7B217DB4" w14:textId="7AF51EEB" w:rsidTr="001741C0">
        <w:trPr>
          <w:trHeight w:val="360"/>
          <w:tblHeader/>
          <w:del w:id="3341" w:author="LANDI Michele (C.C.)" w:date="2020-10-01T15:47:00Z"/>
        </w:trPr>
        <w:tc>
          <w:tcPr>
            <w:tcW w:w="1877" w:type="pct"/>
            <w:shd w:val="clear" w:color="auto" w:fill="D9E2F3"/>
            <w:vAlign w:val="center"/>
          </w:tcPr>
          <w:p w14:paraId="1D929D45" w14:textId="69780663" w:rsidR="00D148DF" w:rsidRPr="00D148DF" w:rsidDel="006208E3" w:rsidRDefault="00D148DF" w:rsidP="00D148DF">
            <w:pPr>
              <w:pStyle w:val="Tableheading"/>
              <w:rPr>
                <w:del w:id="3342" w:author="LANDI Michele (C.C.)" w:date="2020-10-01T15:47:00Z"/>
              </w:rPr>
            </w:pPr>
            <w:del w:id="3343" w:author="LANDI Michele (C.C.)" w:date="2020-10-01T15:47:00Z">
              <w:r w:rsidRPr="00D148DF" w:rsidDel="006208E3">
                <w:delText>Message Element</w:delText>
              </w:r>
            </w:del>
          </w:p>
        </w:tc>
        <w:tc>
          <w:tcPr>
            <w:tcW w:w="3123" w:type="pct"/>
            <w:shd w:val="clear" w:color="auto" w:fill="D9E2F3"/>
            <w:vAlign w:val="center"/>
          </w:tcPr>
          <w:p w14:paraId="1CA82F0B" w14:textId="3C99FFBF" w:rsidR="00D148DF" w:rsidRPr="00D148DF" w:rsidDel="006208E3" w:rsidRDefault="00D148DF" w:rsidP="00D148DF">
            <w:pPr>
              <w:pStyle w:val="Tableheading"/>
              <w:rPr>
                <w:del w:id="3344" w:author="LANDI Michele (C.C.)" w:date="2020-10-01T15:47:00Z"/>
              </w:rPr>
            </w:pPr>
            <w:del w:id="3345" w:author="LANDI Michele (C.C.)" w:date="2020-10-01T15:47:00Z">
              <w:r w:rsidRPr="00D148DF" w:rsidDel="006208E3">
                <w:delText>Message Intent</w:delText>
              </w:r>
            </w:del>
          </w:p>
        </w:tc>
      </w:tr>
      <w:tr w:rsidR="00D148DF" w:rsidDel="006208E3" w14:paraId="64DDF099" w14:textId="12996C69" w:rsidTr="001741C0">
        <w:trPr>
          <w:trHeight w:val="64"/>
          <w:del w:id="3346" w:author="LANDI Michele (C.C.)" w:date="2020-10-01T15:47:00Z"/>
        </w:trPr>
        <w:tc>
          <w:tcPr>
            <w:tcW w:w="1877" w:type="pct"/>
          </w:tcPr>
          <w:p w14:paraId="4EE051E2" w14:textId="626512F6" w:rsidR="00D148DF" w:rsidRPr="0063013F" w:rsidDel="006208E3" w:rsidRDefault="00D148DF" w:rsidP="002E458A">
            <w:pPr>
              <w:pStyle w:val="Tabletext"/>
              <w:rPr>
                <w:del w:id="3347" w:author="LANDI Michele (C.C.)" w:date="2020-10-01T15:47:00Z"/>
                <w:lang w:eastAsia="ko-KR"/>
              </w:rPr>
            </w:pPr>
            <w:del w:id="3348" w:author="LANDI Michele (C.C.)" w:date="2020-10-01T15:47:00Z">
              <w:r w:rsidRPr="0063013F" w:rsidDel="006208E3">
                <w:delText>YOU ARE</w:delText>
              </w:r>
              <w:r w:rsidR="00F945F0" w:rsidDel="006208E3">
                <w:delText>/APPEAR TO BE</w:delText>
              </w:r>
            </w:del>
            <w:ins w:id="3349" w:author="Windows 사용자" w:date="2020-06-02T13:57:00Z">
              <w:del w:id="3350" w:author="LANDI Michele (C.C.)" w:date="2020-10-01T15:47:00Z">
                <w:r w:rsidR="00024DAB" w:rsidDel="006208E3">
                  <w:rPr>
                    <w:rFonts w:hint="eastAsia"/>
                    <w:lang w:eastAsia="ko-KR"/>
                  </w:rPr>
                  <w:delText xml:space="preserve"> </w:delText>
                </w:r>
              </w:del>
            </w:ins>
            <w:del w:id="3351" w:author="LANDI Michele (C.C.)" w:date="2020-10-01T15:47:00Z">
              <w:r w:rsidRPr="0063013F" w:rsidDel="006208E3">
                <w:delText xml:space="preserve"> DRAGGING ANCHOR</w:delText>
              </w:r>
            </w:del>
            <w:ins w:id="3352" w:author="Windows 사용자" w:date="2020-06-02T13:58:00Z">
              <w:del w:id="3353" w:author="LANDI Michele (C.C.)" w:date="2020-10-01T15:47:00Z">
                <w:r w:rsidR="00024DAB" w:rsidDel="006208E3">
                  <w:rPr>
                    <w:rFonts w:hint="eastAsia"/>
                    <w:lang w:eastAsia="ko-KR"/>
                  </w:rPr>
                  <w:delText>. CHECK YOUR ANCHOR POSITION.</w:delText>
                </w:r>
              </w:del>
            </w:ins>
          </w:p>
        </w:tc>
        <w:tc>
          <w:tcPr>
            <w:tcW w:w="3123" w:type="pct"/>
          </w:tcPr>
          <w:p w14:paraId="0EB22FBC" w14:textId="290A7E3B" w:rsidR="00D148DF" w:rsidRPr="0063013F" w:rsidDel="006208E3" w:rsidRDefault="00D148DF" w:rsidP="002E458A">
            <w:pPr>
              <w:pStyle w:val="Tabletext"/>
              <w:rPr>
                <w:del w:id="3354" w:author="LANDI Michele (C.C.)" w:date="2020-10-01T15:47:00Z"/>
                <w:lang w:eastAsia="ko-KR"/>
              </w:rPr>
            </w:pPr>
            <w:del w:id="3355" w:author="LANDI Michele (C.C.)" w:date="2020-10-01T15:47:00Z">
              <w:r w:rsidDel="006208E3">
                <w:delText>Sensor information indicates the vessel is dragging anchor</w:delText>
              </w:r>
            </w:del>
            <w:ins w:id="3356" w:author="Windows 사용자" w:date="2020-06-02T13:58:00Z">
              <w:del w:id="3357" w:author="LANDI Michele (C.C.)" w:date="2020-10-01T15:47:00Z">
                <w:r w:rsidR="00024DAB" w:rsidDel="006208E3">
                  <w:rPr>
                    <w:rFonts w:hint="eastAsia"/>
                    <w:lang w:eastAsia="ko-KR"/>
                  </w:rPr>
                  <w:delText>. The vessel is requested to check position</w:delText>
                </w:r>
              </w:del>
            </w:ins>
          </w:p>
        </w:tc>
      </w:tr>
      <w:tr w:rsidR="00D148DF" w:rsidDel="006208E3" w14:paraId="35BA9397" w14:textId="1EAEE361" w:rsidTr="002E458A">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3358" w:author="3070" w:date="2020-07-16T11:45: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del w:id="3359" w:author="LANDI Michele (C.C.)" w:date="2020-10-01T15:47:00Z"/>
          <w:trPrChange w:id="3360" w:author="3070" w:date="2020-07-16T11:45:00Z">
            <w:trPr>
              <w:trHeight w:val="64"/>
            </w:trPr>
          </w:trPrChange>
        </w:trPr>
        <w:tc>
          <w:tcPr>
            <w:tcW w:w="1877" w:type="pct"/>
            <w:shd w:val="clear" w:color="auto" w:fill="FFFFFF" w:themeFill="background1"/>
            <w:tcPrChange w:id="3361" w:author="3070" w:date="2020-07-16T11:45:00Z">
              <w:tcPr>
                <w:tcW w:w="1877" w:type="pct"/>
                <w:gridSpan w:val="2"/>
              </w:tcPr>
            </w:tcPrChange>
          </w:tcPr>
          <w:p w14:paraId="31640B5A" w14:textId="22B9E6B1" w:rsidR="00D148DF" w:rsidRPr="002E458A" w:rsidDel="006208E3" w:rsidRDefault="00D148DF" w:rsidP="00D148DF">
            <w:pPr>
              <w:pStyle w:val="Tabletext"/>
              <w:rPr>
                <w:del w:id="3362" w:author="LANDI Michele (C.C.)" w:date="2020-10-01T15:47:00Z"/>
              </w:rPr>
            </w:pPr>
            <w:del w:id="3363" w:author="LANDI Michele (C.C.)" w:date="2020-10-01T15:47:00Z">
              <w:r w:rsidRPr="002E458A" w:rsidDel="006208E3">
                <w:delText>ARE YOU DRAGGING ANCHOR</w:delText>
              </w:r>
            </w:del>
          </w:p>
        </w:tc>
        <w:tc>
          <w:tcPr>
            <w:tcW w:w="3123" w:type="pct"/>
            <w:shd w:val="clear" w:color="auto" w:fill="FFFFFF" w:themeFill="background1"/>
            <w:tcPrChange w:id="3364" w:author="3070" w:date="2020-07-16T11:45:00Z">
              <w:tcPr>
                <w:tcW w:w="3123" w:type="pct"/>
                <w:gridSpan w:val="2"/>
              </w:tcPr>
            </w:tcPrChange>
          </w:tcPr>
          <w:p w14:paraId="66145981" w14:textId="6941DC57" w:rsidR="00D148DF" w:rsidRPr="002E458A" w:rsidDel="006208E3" w:rsidRDefault="00D148DF" w:rsidP="002E458A">
            <w:pPr>
              <w:pStyle w:val="Tabletext"/>
              <w:rPr>
                <w:del w:id="3365" w:author="LANDI Michele (C.C.)" w:date="2020-10-01T15:47:00Z"/>
              </w:rPr>
            </w:pPr>
            <w:del w:id="3366" w:author="LANDI Michele (C.C.)" w:date="2020-10-01T15:47:00Z">
              <w:r w:rsidRPr="002E458A" w:rsidDel="006208E3">
                <w:delText>Question for the vessel to confirm if they are dragging anchor</w:delText>
              </w:r>
            </w:del>
          </w:p>
        </w:tc>
      </w:tr>
      <w:tr w:rsidR="00D148DF" w:rsidDel="006208E3" w14:paraId="5244D91A" w14:textId="7416079D" w:rsidTr="002E458A">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3367" w:author="3070" w:date="2020-07-16T11:45: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del w:id="3368" w:author="LANDI Michele (C.C.)" w:date="2020-10-01T15:47:00Z"/>
          <w:trPrChange w:id="3369" w:author="3070" w:date="2020-07-16T11:45:00Z">
            <w:trPr>
              <w:trHeight w:val="64"/>
            </w:trPr>
          </w:trPrChange>
        </w:trPr>
        <w:tc>
          <w:tcPr>
            <w:tcW w:w="1877" w:type="pct"/>
            <w:shd w:val="clear" w:color="auto" w:fill="FFFFFF" w:themeFill="background1"/>
            <w:tcPrChange w:id="3370" w:author="3070" w:date="2020-07-16T11:45:00Z">
              <w:tcPr>
                <w:tcW w:w="1877" w:type="pct"/>
                <w:gridSpan w:val="2"/>
              </w:tcPr>
            </w:tcPrChange>
          </w:tcPr>
          <w:p w14:paraId="51BCC6A5" w14:textId="41E9AEC3" w:rsidR="00D148DF" w:rsidRPr="002E458A" w:rsidDel="006208E3" w:rsidRDefault="00D148DF" w:rsidP="00D148DF">
            <w:pPr>
              <w:pStyle w:val="Tabletext"/>
              <w:rPr>
                <w:del w:id="3371" w:author="LANDI Michele (C.C.)" w:date="2020-10-01T15:47:00Z"/>
              </w:rPr>
            </w:pPr>
            <w:del w:id="3372" w:author="LANDI Michele (C.C.)" w:date="2020-10-01T15:47:00Z">
              <w:r w:rsidRPr="002E458A" w:rsidDel="006208E3">
                <w:delText xml:space="preserve">CHECK YOUR </w:delText>
              </w:r>
            </w:del>
            <w:ins w:id="3373" w:author="3070" w:date="2020-07-16T11:49:00Z">
              <w:del w:id="3374" w:author="LANDI Michele (C.C.)" w:date="2020-10-01T15:47:00Z">
                <w:r w:rsidR="002E458A" w:rsidDel="006208E3">
                  <w:delText xml:space="preserve">ANCHOR </w:delText>
                </w:r>
              </w:del>
            </w:ins>
            <w:del w:id="3375" w:author="LANDI Michele (C.C.)" w:date="2020-10-01T15:47:00Z">
              <w:r w:rsidRPr="002E458A" w:rsidDel="006208E3">
                <w:delText>POSITION</w:delText>
              </w:r>
            </w:del>
          </w:p>
        </w:tc>
        <w:tc>
          <w:tcPr>
            <w:tcW w:w="3123" w:type="pct"/>
            <w:shd w:val="clear" w:color="auto" w:fill="FFFFFF" w:themeFill="background1"/>
            <w:tcPrChange w:id="3376" w:author="3070" w:date="2020-07-16T11:45:00Z">
              <w:tcPr>
                <w:tcW w:w="3123" w:type="pct"/>
                <w:gridSpan w:val="2"/>
              </w:tcPr>
            </w:tcPrChange>
          </w:tcPr>
          <w:p w14:paraId="521D8A06" w14:textId="22AA2339" w:rsidR="00D148DF" w:rsidRPr="002E458A" w:rsidDel="006208E3" w:rsidRDefault="00D148DF" w:rsidP="002E458A">
            <w:pPr>
              <w:pStyle w:val="Tabletext"/>
              <w:rPr>
                <w:del w:id="3377" w:author="LANDI Michele (C.C.)" w:date="2020-10-01T15:47:00Z"/>
              </w:rPr>
            </w:pPr>
            <w:del w:id="3378" w:author="LANDI Michele (C.C.)" w:date="2020-10-01T15:47:00Z">
              <w:r w:rsidRPr="002E458A" w:rsidDel="006208E3">
                <w:delText xml:space="preserve">Request </w:delText>
              </w:r>
            </w:del>
            <w:ins w:id="3379" w:author="3070" w:date="2020-07-16T11:49:00Z">
              <w:del w:id="3380" w:author="LANDI Michele (C.C.)" w:date="2020-10-01T15:47:00Z">
                <w:r w:rsidR="002E458A" w:rsidDel="006208E3">
                  <w:delText xml:space="preserve">or </w:delText>
                </w:r>
              </w:del>
            </w:ins>
            <w:ins w:id="3381" w:author="3070" w:date="2020-07-16T11:50:00Z">
              <w:del w:id="3382" w:author="LANDI Michele (C.C.)" w:date="2020-10-01T15:47:00Z">
                <w:r w:rsidR="002E458A" w:rsidDel="006208E3">
                  <w:delText xml:space="preserve">advise </w:delText>
                </w:r>
              </w:del>
            </w:ins>
            <w:del w:id="3383" w:author="LANDI Michele (C.C.)" w:date="2020-10-01T15:47:00Z">
              <w:r w:rsidRPr="002E458A" w:rsidDel="006208E3">
                <w:delText>for the vessel to check their position</w:delText>
              </w:r>
            </w:del>
            <w:ins w:id="3384" w:author="3070" w:date="2020-07-16T11:51:00Z">
              <w:del w:id="3385" w:author="LANDI Michele (C.C.)" w:date="2020-10-01T15:47:00Z">
                <w:r w:rsidR="002E458A" w:rsidDel="006208E3">
                  <w:delText xml:space="preserve"> of its anchor</w:delText>
                </w:r>
              </w:del>
            </w:ins>
          </w:p>
        </w:tc>
      </w:tr>
    </w:tbl>
    <w:p w14:paraId="36499AE1" w14:textId="0C2EFDEF" w:rsidR="00D148DF" w:rsidDel="006208E3" w:rsidRDefault="00D148DF" w:rsidP="00D148DF">
      <w:pPr>
        <w:rPr>
          <w:del w:id="3386" w:author="LANDI Michele (C.C.)" w:date="2020-10-01T15:47:00Z"/>
        </w:rPr>
      </w:pPr>
    </w:p>
    <w:p w14:paraId="40C77AD0" w14:textId="6F1ACA38" w:rsidR="00870D51" w:rsidDel="006208E3" w:rsidRDefault="00870D51">
      <w:pPr>
        <w:spacing w:after="200" w:line="276" w:lineRule="auto"/>
        <w:rPr>
          <w:del w:id="3387" w:author="LANDI Michele (C.C.)" w:date="2020-10-01T15:48:00Z"/>
          <w:rFonts w:asciiTheme="majorHAnsi" w:eastAsiaTheme="majorEastAsia" w:hAnsiTheme="majorHAnsi" w:cstheme="majorBidi"/>
          <w:b/>
          <w:bCs/>
          <w:color w:val="026699"/>
          <w:sz w:val="24"/>
          <w:szCs w:val="24"/>
        </w:rPr>
      </w:pPr>
      <w:bookmarkStart w:id="3388" w:name="_Toc16165987"/>
      <w:del w:id="3389" w:author="LANDI Michele (C.C.)" w:date="2020-10-01T15:48:00Z">
        <w:r w:rsidDel="006208E3">
          <w:br w:type="page"/>
        </w:r>
      </w:del>
    </w:p>
    <w:p w14:paraId="3FBF4592" w14:textId="32F3177F" w:rsidR="00D148DF" w:rsidDel="00DB5F0E" w:rsidRDefault="00D148DF">
      <w:pPr>
        <w:pStyle w:val="Heading2"/>
        <w:rPr>
          <w:del w:id="3390" w:author="LANDI Michele (C.C.)" w:date="2020-10-01T15:33:00Z"/>
        </w:rPr>
      </w:pPr>
      <w:bookmarkStart w:id="3391" w:name="_Toc40380964"/>
      <w:del w:id="3392" w:author="LANDI Michele (C.C.)" w:date="2020-10-01T15:33:00Z">
        <w:r w:rsidRPr="00D148DF" w:rsidDel="00DB5F0E">
          <w:delText>V</w:delText>
        </w:r>
      </w:del>
      <w:ins w:id="3393" w:author="3070" w:date="2020-07-16T11:53:00Z">
        <w:del w:id="3394" w:author="LANDI Michele (C.C.)" w:date="2020-10-01T15:33:00Z">
          <w:r w:rsidR="002E458A" w:rsidDel="00DB5F0E">
            <w:delText xml:space="preserve">ENGINE </w:delText>
          </w:r>
        </w:del>
      </w:ins>
      <w:del w:id="3395" w:author="LANDI Michele (C.C.)" w:date="2020-10-01T15:33:00Z">
        <w:r w:rsidRPr="00D148DF" w:rsidDel="00DB5F0E">
          <w:delText>ESSEL OPERATIONS</w:delText>
        </w:r>
        <w:bookmarkEnd w:id="3388"/>
        <w:bookmarkEnd w:id="3391"/>
      </w:del>
    </w:p>
    <w:p w14:paraId="27DCBADF" w14:textId="72336FF9" w:rsidR="00D148DF" w:rsidRPr="00D148DF" w:rsidDel="00DB5F0E" w:rsidRDefault="00D148DF" w:rsidP="00D148DF">
      <w:pPr>
        <w:pStyle w:val="Heading2separationline"/>
        <w:rPr>
          <w:del w:id="3396" w:author="LANDI Michele (C.C.)" w:date="2020-10-01T15:33:00Z"/>
        </w:rPr>
      </w:pPr>
    </w:p>
    <w:p w14:paraId="59F9C5C4" w14:textId="6823E1D4" w:rsidR="00D148DF" w:rsidRPr="00D148DF" w:rsidDel="00DB5F0E" w:rsidRDefault="00D148DF">
      <w:pPr>
        <w:pStyle w:val="Heading3"/>
        <w:numPr>
          <w:ilvl w:val="0"/>
          <w:numId w:val="0"/>
        </w:numPr>
        <w:ind w:left="992" w:hanging="992"/>
        <w:rPr>
          <w:del w:id="3397" w:author="LANDI Michele (C.C.)" w:date="2020-10-01T15:33:00Z"/>
        </w:rPr>
        <w:pPrChange w:id="3398" w:author="3070" w:date="2020-08-07T16:06:00Z">
          <w:pPr>
            <w:pStyle w:val="Heading3"/>
          </w:pPr>
        </w:pPrChange>
      </w:pPr>
      <w:bookmarkStart w:id="3399" w:name="_Toc16165988"/>
      <w:bookmarkStart w:id="3400" w:name="_Toc40380965"/>
      <w:del w:id="3401" w:author="LANDI Michele (C.C.)" w:date="2020-10-01T15:33:00Z">
        <w:r w:rsidRPr="00D148DF" w:rsidDel="00DB5F0E">
          <w:delText>Engine</w:delText>
        </w:r>
        <w:bookmarkEnd w:id="3399"/>
        <w:bookmarkEnd w:id="3400"/>
      </w:del>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Change w:id="3402">
          <w:tblGrid>
            <w:gridCol w:w="3826"/>
            <w:gridCol w:w="7"/>
            <w:gridCol w:w="6358"/>
            <w:gridCol w:w="20"/>
          </w:tblGrid>
        </w:tblGridChange>
      </w:tblGrid>
      <w:tr w:rsidR="00D148DF" w:rsidRPr="00D148DF" w:rsidDel="00DB5F0E" w14:paraId="259F4FA1" w14:textId="318BF6D7" w:rsidTr="001741C0">
        <w:trPr>
          <w:trHeight w:val="360"/>
          <w:tblHeader/>
          <w:del w:id="3403" w:author="LANDI Michele (C.C.)" w:date="2020-10-01T15:33:00Z"/>
        </w:trPr>
        <w:tc>
          <w:tcPr>
            <w:tcW w:w="1877" w:type="pct"/>
            <w:shd w:val="clear" w:color="auto" w:fill="D9E2F3"/>
            <w:vAlign w:val="center"/>
          </w:tcPr>
          <w:p w14:paraId="5E24D85A" w14:textId="64D8C8F4" w:rsidR="00D148DF" w:rsidRPr="00D148DF" w:rsidDel="00DB5F0E" w:rsidRDefault="00D148DF" w:rsidP="00D148DF">
            <w:pPr>
              <w:pStyle w:val="Tableheading"/>
              <w:rPr>
                <w:del w:id="3404" w:author="LANDI Michele (C.C.)" w:date="2020-10-01T15:33:00Z"/>
              </w:rPr>
            </w:pPr>
            <w:del w:id="3405" w:author="LANDI Michele (C.C.)" w:date="2020-10-01T15:33:00Z">
              <w:r w:rsidRPr="00D148DF" w:rsidDel="00DB5F0E">
                <w:delText>Message Element</w:delText>
              </w:r>
            </w:del>
          </w:p>
        </w:tc>
        <w:tc>
          <w:tcPr>
            <w:tcW w:w="3123" w:type="pct"/>
            <w:shd w:val="clear" w:color="auto" w:fill="D9E2F3"/>
            <w:vAlign w:val="center"/>
          </w:tcPr>
          <w:p w14:paraId="468CE0F7" w14:textId="492F2ADB" w:rsidR="00D148DF" w:rsidRPr="00D148DF" w:rsidDel="00DB5F0E" w:rsidRDefault="00D148DF" w:rsidP="00D148DF">
            <w:pPr>
              <w:pStyle w:val="Tableheading"/>
              <w:rPr>
                <w:del w:id="3406" w:author="LANDI Michele (C.C.)" w:date="2020-10-01T15:33:00Z"/>
              </w:rPr>
            </w:pPr>
            <w:del w:id="3407" w:author="LANDI Michele (C.C.)" w:date="2020-10-01T15:33:00Z">
              <w:r w:rsidRPr="00D148DF" w:rsidDel="00DB5F0E">
                <w:delText>Message Intent</w:delText>
              </w:r>
            </w:del>
          </w:p>
        </w:tc>
      </w:tr>
      <w:tr w:rsidR="00D148DF" w:rsidDel="00DB5F0E" w14:paraId="2C910078" w14:textId="61EC5263" w:rsidTr="00362D76">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3408" w:author="Windows 사용자" w:date="2020-06-02T14:35: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del w:id="3409" w:author="LANDI Michele (C.C.)" w:date="2020-10-01T15:33:00Z"/>
          <w:trPrChange w:id="3410" w:author="Windows 사용자" w:date="2020-06-02T14:35:00Z">
            <w:trPr>
              <w:trHeight w:val="64"/>
            </w:trPr>
          </w:trPrChange>
        </w:trPr>
        <w:tc>
          <w:tcPr>
            <w:tcW w:w="1877" w:type="pct"/>
            <w:shd w:val="clear" w:color="auto" w:fill="FFFFFF" w:themeFill="background1"/>
            <w:tcPrChange w:id="3411" w:author="Windows 사용자" w:date="2020-06-02T14:35:00Z">
              <w:tcPr>
                <w:tcW w:w="1877" w:type="pct"/>
                <w:gridSpan w:val="2"/>
              </w:tcPr>
            </w:tcPrChange>
          </w:tcPr>
          <w:p w14:paraId="6BBE9C8B" w14:textId="6EB85E2E" w:rsidR="00D148DF" w:rsidRPr="00362D76" w:rsidDel="00DB5F0E" w:rsidRDefault="00D148DF" w:rsidP="00D148DF">
            <w:pPr>
              <w:pStyle w:val="Tabletext"/>
              <w:rPr>
                <w:del w:id="3412" w:author="LANDI Michele (C.C.)" w:date="2020-10-01T15:33:00Z"/>
              </w:rPr>
            </w:pPr>
            <w:del w:id="3413" w:author="LANDI Michele (C.C.)" w:date="2020-10-01T15:33:00Z">
              <w:r w:rsidRPr="00362D76" w:rsidDel="00DB5F0E">
                <w:delText>REPORT WHEN ENGINES READY</w:delText>
              </w:r>
            </w:del>
          </w:p>
        </w:tc>
        <w:tc>
          <w:tcPr>
            <w:tcW w:w="3123" w:type="pct"/>
            <w:shd w:val="clear" w:color="auto" w:fill="FFFFFF" w:themeFill="background1"/>
            <w:tcPrChange w:id="3414" w:author="Windows 사용자" w:date="2020-06-02T14:35:00Z">
              <w:tcPr>
                <w:tcW w:w="3123" w:type="pct"/>
                <w:gridSpan w:val="2"/>
              </w:tcPr>
            </w:tcPrChange>
          </w:tcPr>
          <w:p w14:paraId="0A885E29" w14:textId="12FF299E" w:rsidR="00D148DF" w:rsidRPr="00362D76" w:rsidDel="00DB5F0E" w:rsidRDefault="00D148DF" w:rsidP="00D148DF">
            <w:pPr>
              <w:pStyle w:val="Tabletext"/>
              <w:rPr>
                <w:del w:id="3415" w:author="LANDI Michele (C.C.)" w:date="2020-10-01T15:33:00Z"/>
              </w:rPr>
            </w:pPr>
            <w:del w:id="3416" w:author="LANDI Michele (C.C.)" w:date="2020-10-01T15:33:00Z">
              <w:r w:rsidRPr="00362D76" w:rsidDel="00DB5F0E">
                <w:delText>Request to report when the engines are ready</w:delText>
              </w:r>
            </w:del>
          </w:p>
        </w:tc>
      </w:tr>
      <w:tr w:rsidR="00D148DF" w:rsidDel="00DB5F0E" w14:paraId="74623121" w14:textId="4C9534EA" w:rsidTr="00362D76">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3417" w:author="Windows 사용자" w:date="2020-06-02T14:35: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del w:id="3418" w:author="LANDI Michele (C.C.)" w:date="2020-10-01T15:33:00Z"/>
          <w:trPrChange w:id="3419" w:author="Windows 사용자" w:date="2020-06-02T14:35:00Z">
            <w:trPr>
              <w:trHeight w:val="64"/>
            </w:trPr>
          </w:trPrChange>
        </w:trPr>
        <w:tc>
          <w:tcPr>
            <w:tcW w:w="1877" w:type="pct"/>
            <w:shd w:val="clear" w:color="auto" w:fill="FFFFFF" w:themeFill="background1"/>
            <w:tcPrChange w:id="3420" w:author="Windows 사용자" w:date="2020-06-02T14:35:00Z">
              <w:tcPr>
                <w:tcW w:w="1877" w:type="pct"/>
                <w:gridSpan w:val="2"/>
              </w:tcPr>
            </w:tcPrChange>
          </w:tcPr>
          <w:p w14:paraId="51CBD090" w14:textId="19FCDD7E" w:rsidR="00D148DF" w:rsidRPr="00362D76" w:rsidDel="00DB5F0E" w:rsidRDefault="00D148DF" w:rsidP="00D148DF">
            <w:pPr>
              <w:pStyle w:val="Tabletext"/>
              <w:rPr>
                <w:del w:id="3421" w:author="LANDI Michele (C.C.)" w:date="2020-10-01T15:33:00Z"/>
              </w:rPr>
            </w:pPr>
            <w:del w:id="3422" w:author="LANDI Michele (C.C.)" w:date="2020-10-01T15:33:00Z">
              <w:r w:rsidRPr="00362D76" w:rsidDel="00DB5F0E">
                <w:delText>KEEP YOUR ENGINES READY</w:delText>
              </w:r>
            </w:del>
          </w:p>
        </w:tc>
        <w:tc>
          <w:tcPr>
            <w:tcW w:w="3123" w:type="pct"/>
            <w:shd w:val="clear" w:color="auto" w:fill="FFFFFF" w:themeFill="background1"/>
            <w:tcPrChange w:id="3423" w:author="Windows 사용자" w:date="2020-06-02T14:35:00Z">
              <w:tcPr>
                <w:tcW w:w="3123" w:type="pct"/>
                <w:gridSpan w:val="2"/>
              </w:tcPr>
            </w:tcPrChange>
          </w:tcPr>
          <w:p w14:paraId="130CFD68" w14:textId="215ECAC2" w:rsidR="00D148DF" w:rsidRPr="00362D76" w:rsidDel="00DB5F0E" w:rsidRDefault="00D148DF" w:rsidP="00D148DF">
            <w:pPr>
              <w:pStyle w:val="Tabletext"/>
              <w:rPr>
                <w:del w:id="3424" w:author="LANDI Michele (C.C.)" w:date="2020-10-01T15:33:00Z"/>
              </w:rPr>
            </w:pPr>
            <w:del w:id="3425" w:author="LANDI Michele (C.C.)" w:date="2020-10-01T15:33:00Z">
              <w:r w:rsidRPr="00362D76" w:rsidDel="00DB5F0E">
                <w:delText>Request for the vessel to keep their engines ready</w:delText>
              </w:r>
            </w:del>
          </w:p>
        </w:tc>
      </w:tr>
      <w:tr w:rsidR="00D148DF" w:rsidDel="00DB5F0E" w14:paraId="264BF3CC" w14:textId="4F2B59BB" w:rsidTr="006E5521">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3426" w:author="3070" w:date="2020-06-02T09:43: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del w:id="3427" w:author="LANDI Michele (C.C.)" w:date="2020-10-01T15:28:00Z"/>
          <w:trPrChange w:id="3428" w:author="3070" w:date="2020-06-02T09:43:00Z">
            <w:trPr>
              <w:trHeight w:val="64"/>
            </w:trPr>
          </w:trPrChange>
        </w:trPr>
        <w:tc>
          <w:tcPr>
            <w:tcW w:w="1877" w:type="pct"/>
            <w:shd w:val="clear" w:color="auto" w:fill="D4F1D3" w:themeFill="text2" w:themeFillTint="33"/>
            <w:tcPrChange w:id="3429" w:author="3070" w:date="2020-06-02T09:43:00Z">
              <w:tcPr>
                <w:tcW w:w="1877" w:type="pct"/>
                <w:gridSpan w:val="2"/>
              </w:tcPr>
            </w:tcPrChange>
          </w:tcPr>
          <w:p w14:paraId="7603C196" w14:textId="50706EC9" w:rsidR="00D148DF" w:rsidRPr="00362D76" w:rsidDel="00DB5F0E" w:rsidRDefault="00D148DF" w:rsidP="00D148DF">
            <w:pPr>
              <w:pStyle w:val="Tabletext"/>
              <w:rPr>
                <w:del w:id="3430" w:author="LANDI Michele (C.C.)" w:date="2020-10-01T15:28:00Z"/>
              </w:rPr>
            </w:pPr>
            <w:del w:id="3431" w:author="LANDI Michele (C.C.)" w:date="2020-10-01T15:28:00Z">
              <w:r w:rsidRPr="00362D76" w:rsidDel="00DB5F0E">
                <w:delText>KEEP ENGINES ON STANDBY</w:delText>
              </w:r>
            </w:del>
          </w:p>
        </w:tc>
        <w:tc>
          <w:tcPr>
            <w:tcW w:w="3123" w:type="pct"/>
            <w:shd w:val="clear" w:color="auto" w:fill="D4F1D3" w:themeFill="text2" w:themeFillTint="33"/>
            <w:tcPrChange w:id="3432" w:author="3070" w:date="2020-06-02T09:43:00Z">
              <w:tcPr>
                <w:tcW w:w="3123" w:type="pct"/>
                <w:gridSpan w:val="2"/>
              </w:tcPr>
            </w:tcPrChange>
          </w:tcPr>
          <w:p w14:paraId="0926886A" w14:textId="157546D7" w:rsidR="00D148DF" w:rsidRPr="00362D76" w:rsidDel="00DB5F0E" w:rsidRDefault="00D148DF" w:rsidP="00D148DF">
            <w:pPr>
              <w:pStyle w:val="Tabletext"/>
              <w:rPr>
                <w:del w:id="3433" w:author="LANDI Michele (C.C.)" w:date="2020-10-01T15:28:00Z"/>
              </w:rPr>
            </w:pPr>
            <w:del w:id="3434" w:author="LANDI Michele (C.C.)" w:date="2020-10-01T15:28:00Z">
              <w:r w:rsidRPr="00362D76" w:rsidDel="00DB5F0E">
                <w:delText>Request for the vessel to keep their engines on standby</w:delText>
              </w:r>
            </w:del>
          </w:p>
        </w:tc>
      </w:tr>
      <w:tr w:rsidR="00D148DF" w:rsidDel="00DB5F0E" w14:paraId="5A3F75F2" w14:textId="4759D5C2" w:rsidTr="00362D76">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3435" w:author="Windows 사용자" w:date="2020-06-02T14:35: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del w:id="3436" w:author="LANDI Michele (C.C.)" w:date="2020-10-01T15:28:00Z"/>
          <w:trPrChange w:id="3437" w:author="Windows 사용자" w:date="2020-06-02T14:35:00Z">
            <w:trPr>
              <w:trHeight w:val="64"/>
            </w:trPr>
          </w:trPrChange>
        </w:trPr>
        <w:tc>
          <w:tcPr>
            <w:tcW w:w="1877" w:type="pct"/>
            <w:shd w:val="clear" w:color="auto" w:fill="FFFFFF" w:themeFill="background1"/>
            <w:tcPrChange w:id="3438" w:author="Windows 사용자" w:date="2020-06-02T14:35:00Z">
              <w:tcPr>
                <w:tcW w:w="1877" w:type="pct"/>
                <w:gridSpan w:val="2"/>
              </w:tcPr>
            </w:tcPrChange>
          </w:tcPr>
          <w:p w14:paraId="4AD48FCF" w14:textId="1BB8B7A5" w:rsidR="00D148DF" w:rsidRPr="00362D76" w:rsidDel="00DB5F0E" w:rsidRDefault="00D148DF" w:rsidP="00D148DF">
            <w:pPr>
              <w:pStyle w:val="Tabletext"/>
              <w:rPr>
                <w:del w:id="3439" w:author="LANDI Michele (C.C.)" w:date="2020-10-01T15:28:00Z"/>
              </w:rPr>
            </w:pPr>
            <w:del w:id="3440" w:author="LANDI Michele (C.C.)" w:date="2020-10-01T15:28:00Z">
              <w:r w:rsidRPr="00362D76" w:rsidDel="00DB5F0E">
                <w:delText>REPORT WHEN UNDERWAY</w:delText>
              </w:r>
            </w:del>
          </w:p>
        </w:tc>
        <w:tc>
          <w:tcPr>
            <w:tcW w:w="3123" w:type="pct"/>
            <w:shd w:val="clear" w:color="auto" w:fill="FFFFFF" w:themeFill="background1"/>
            <w:tcPrChange w:id="3441" w:author="Windows 사용자" w:date="2020-06-02T14:35:00Z">
              <w:tcPr>
                <w:tcW w:w="3123" w:type="pct"/>
                <w:gridSpan w:val="2"/>
              </w:tcPr>
            </w:tcPrChange>
          </w:tcPr>
          <w:p w14:paraId="579DC29A" w14:textId="36251315" w:rsidR="00D148DF" w:rsidRPr="00362D76" w:rsidDel="00DB5F0E" w:rsidRDefault="00D148DF" w:rsidP="00D148DF">
            <w:pPr>
              <w:pStyle w:val="Tabletext"/>
              <w:rPr>
                <w:del w:id="3442" w:author="LANDI Michele (C.C.)" w:date="2020-10-01T15:28:00Z"/>
              </w:rPr>
            </w:pPr>
            <w:del w:id="3443" w:author="LANDI Michele (C.C.)" w:date="2020-10-01T15:28:00Z">
              <w:r w:rsidRPr="00362D76" w:rsidDel="00DB5F0E">
                <w:delText>Request to report when the vessel is underway</w:delText>
              </w:r>
            </w:del>
          </w:p>
        </w:tc>
      </w:tr>
    </w:tbl>
    <w:p w14:paraId="4F9CA340" w14:textId="131BD6F1" w:rsidR="00706254" w:rsidDel="00DB5F0E" w:rsidRDefault="00706254" w:rsidP="00870D51">
      <w:pPr>
        <w:pStyle w:val="BodyText"/>
        <w:rPr>
          <w:del w:id="3444" w:author="LANDI Michele (C.C.)" w:date="2020-10-01T15:33:00Z"/>
        </w:rPr>
      </w:pPr>
      <w:bookmarkStart w:id="3445" w:name="_Toc16165990"/>
    </w:p>
    <w:p w14:paraId="472F9C07" w14:textId="62C3552C" w:rsidR="00D148DF" w:rsidDel="00415529" w:rsidRDefault="00D148DF">
      <w:pPr>
        <w:pStyle w:val="Heading2"/>
        <w:rPr>
          <w:del w:id="3446" w:author="3070" w:date="2020-08-07T15:59:00Z"/>
        </w:rPr>
      </w:pPr>
      <w:bookmarkStart w:id="3447" w:name="_Toc40380966"/>
      <w:commentRangeStart w:id="3448"/>
      <w:del w:id="3449" w:author="3070" w:date="2020-08-07T15:59:00Z">
        <w:r w:rsidRPr="00D148DF" w:rsidDel="00415529">
          <w:delText>PROVISION OF TRAFFIC INFORMATION</w:delText>
        </w:r>
        <w:bookmarkEnd w:id="3445"/>
        <w:bookmarkEnd w:id="3447"/>
        <w:commentRangeEnd w:id="3448"/>
        <w:r w:rsidR="00FB496C" w:rsidDel="00415529">
          <w:rPr>
            <w:rStyle w:val="CommentReference"/>
            <w:rFonts w:asciiTheme="minorHAnsi" w:eastAsiaTheme="minorEastAsia" w:hAnsiTheme="minorHAnsi" w:cstheme="minorBidi"/>
            <w:b w:val="0"/>
            <w:bCs w:val="0"/>
            <w:color w:val="auto"/>
          </w:rPr>
          <w:commentReference w:id="3448"/>
        </w:r>
      </w:del>
    </w:p>
    <w:p w14:paraId="088180DA" w14:textId="7AA76866" w:rsidR="00D148DF" w:rsidRPr="00D148DF" w:rsidDel="00415529" w:rsidRDefault="00D148DF">
      <w:pPr>
        <w:pStyle w:val="Heading2"/>
        <w:rPr>
          <w:del w:id="3450" w:author="3070" w:date="2020-08-07T15:59:00Z"/>
        </w:rPr>
        <w:pPrChange w:id="3451" w:author="3070" w:date="2020-08-07T16:06:00Z">
          <w:pPr>
            <w:pStyle w:val="Heading2separationline"/>
          </w:pPr>
        </w:pPrChange>
      </w:pPr>
    </w:p>
    <w:p w14:paraId="6B38E989" w14:textId="122D953E" w:rsidR="00D148DF" w:rsidRPr="0063013F" w:rsidDel="00FB496C" w:rsidRDefault="00D148DF">
      <w:pPr>
        <w:pStyle w:val="Heading2"/>
        <w:rPr>
          <w:del w:id="3452" w:author="3070" w:date="2020-07-16T11:59:00Z"/>
        </w:rPr>
        <w:pPrChange w:id="3453" w:author="3070" w:date="2020-08-07T16:06:00Z">
          <w:pPr>
            <w:pStyle w:val="BodyText"/>
          </w:pPr>
        </w:pPrChange>
      </w:pPr>
      <w:del w:id="3454" w:author="3070" w:date="2020-07-16T11:59:00Z">
        <w:r w:rsidRPr="0063013F" w:rsidDel="00FB496C">
          <w:delText xml:space="preserve">Any broadcast of traffic information should be preceded with the message marker of “Traffic Information”.  This leaves the receiving vessel in no doubt as to the message which will follow. </w:delText>
        </w:r>
      </w:del>
    </w:p>
    <w:p w14:paraId="01640B68" w14:textId="45E0E704" w:rsidR="00D148DF" w:rsidRPr="0063013F" w:rsidDel="002D6706" w:rsidRDefault="00D148DF">
      <w:pPr>
        <w:pStyle w:val="Heading2"/>
        <w:rPr>
          <w:del w:id="3455" w:author="3070" w:date="2020-07-23T11:36:00Z"/>
        </w:rPr>
        <w:pPrChange w:id="3456" w:author="3070" w:date="2020-08-07T16:06:00Z">
          <w:pPr>
            <w:pStyle w:val="BodyText"/>
          </w:pPr>
        </w:pPrChange>
      </w:pPr>
      <w:del w:id="3457" w:author="3070" w:date="2020-07-23T11:36:00Z">
        <w:r w:rsidRPr="0063013F" w:rsidDel="002D6706">
          <w:delText>To assist the on-board decision making process, it is necessary to pass</w:delText>
        </w:r>
        <w:r w:rsidDel="002D6706">
          <w:delText xml:space="preserve"> </w:delText>
        </w:r>
        <w:r w:rsidRPr="0063013F" w:rsidDel="002D6706">
          <w:delText xml:space="preserve">relevant information which may be of short to medium term navigational significance. </w:delText>
        </w:r>
      </w:del>
    </w:p>
    <w:p w14:paraId="76165824" w14:textId="035D1515" w:rsidR="00D148DF" w:rsidDel="00415529" w:rsidRDefault="00D148DF">
      <w:pPr>
        <w:pStyle w:val="Heading2"/>
        <w:rPr>
          <w:del w:id="3458" w:author="3070" w:date="2020-08-07T15:59:00Z"/>
        </w:rPr>
        <w:pPrChange w:id="3459" w:author="3070" w:date="2020-08-07T16:06:00Z">
          <w:pPr>
            <w:pStyle w:val="BodyText"/>
          </w:pPr>
        </w:pPrChange>
      </w:pPr>
      <w:del w:id="3460" w:author="3070" w:date="2020-07-23T11:36:00Z">
        <w:r w:rsidRPr="0063013F" w:rsidDel="002D6706">
          <w:delText>Consideration should also be given to including tailored information to vessels relevant to their immediate movements</w:delText>
        </w:r>
        <w:r w:rsidDel="002D6706">
          <w:delText>,</w:delText>
        </w:r>
        <w:r w:rsidRPr="0063013F" w:rsidDel="002D6706">
          <w:delText xml:space="preserve"> or to the planning of their intended passage. </w:delText>
        </w:r>
      </w:del>
      <w:del w:id="3461" w:author="3070" w:date="2020-07-23T11:34:00Z">
        <w:r w:rsidRPr="0063013F" w:rsidDel="002D6706">
          <w:delText xml:space="preserve"> </w:delText>
        </w:r>
      </w:del>
      <w:del w:id="3462" w:author="3070" w:date="2020-07-23T11:36:00Z">
        <w:r w:rsidR="00F945F0" w:rsidDel="002D6706">
          <w:delText>T</w:delText>
        </w:r>
        <w:r w:rsidRPr="0063013F" w:rsidDel="002D6706">
          <w:delText xml:space="preserve">he following </w:delText>
        </w:r>
        <w:r w:rsidR="00F945F0" w:rsidDel="002D6706">
          <w:delText>standard terms should be used as appropriate</w:delText>
        </w:r>
        <w:r w:rsidRPr="0063013F" w:rsidDel="002D6706">
          <w:delText>:</w:delText>
        </w:r>
      </w:del>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72"/>
        <w:gridCol w:w="6319"/>
        <w:tblGridChange w:id="3463">
          <w:tblGrid>
            <w:gridCol w:w="3833"/>
            <w:gridCol w:w="39"/>
            <w:gridCol w:w="6319"/>
            <w:gridCol w:w="20"/>
          </w:tblGrid>
        </w:tblGridChange>
      </w:tblGrid>
      <w:tr w:rsidR="00D148DF" w:rsidRPr="00D148DF" w:rsidDel="00415529" w14:paraId="70634BF5" w14:textId="49AE6A13" w:rsidTr="001741C0">
        <w:trPr>
          <w:trHeight w:val="360"/>
          <w:tblHeader/>
          <w:del w:id="3464" w:author="3070" w:date="2020-08-07T15:59:00Z"/>
        </w:trPr>
        <w:tc>
          <w:tcPr>
            <w:tcW w:w="1877" w:type="pct"/>
            <w:shd w:val="clear" w:color="auto" w:fill="D9E2F3"/>
            <w:vAlign w:val="center"/>
          </w:tcPr>
          <w:p w14:paraId="5240423B" w14:textId="51EFABDC" w:rsidR="00D148DF" w:rsidRPr="00D148DF" w:rsidDel="00415529" w:rsidRDefault="00D148DF">
            <w:pPr>
              <w:pStyle w:val="Heading2"/>
              <w:rPr>
                <w:del w:id="3465" w:author="3070" w:date="2020-08-07T15:59:00Z"/>
              </w:rPr>
              <w:pPrChange w:id="3466" w:author="3070" w:date="2020-08-07T16:06:00Z">
                <w:pPr>
                  <w:pStyle w:val="Tableheading"/>
                </w:pPr>
              </w:pPrChange>
            </w:pPr>
            <w:del w:id="3467" w:author="3070" w:date="2020-08-07T15:59:00Z">
              <w:r w:rsidRPr="00D148DF" w:rsidDel="00415529">
                <w:delText>Message Element</w:delText>
              </w:r>
            </w:del>
          </w:p>
        </w:tc>
        <w:tc>
          <w:tcPr>
            <w:tcW w:w="3123" w:type="pct"/>
            <w:shd w:val="clear" w:color="auto" w:fill="D9E2F3"/>
            <w:vAlign w:val="center"/>
          </w:tcPr>
          <w:p w14:paraId="0639BF0F" w14:textId="23247BCF" w:rsidR="00D148DF" w:rsidRPr="00D148DF" w:rsidDel="00415529" w:rsidRDefault="00D148DF">
            <w:pPr>
              <w:pStyle w:val="Heading2"/>
              <w:rPr>
                <w:del w:id="3468" w:author="3070" w:date="2020-08-07T15:59:00Z"/>
              </w:rPr>
              <w:pPrChange w:id="3469" w:author="3070" w:date="2020-08-07T16:06:00Z">
                <w:pPr>
                  <w:pStyle w:val="Tableheading"/>
                </w:pPr>
              </w:pPrChange>
            </w:pPr>
            <w:del w:id="3470" w:author="3070" w:date="2020-08-07T15:59:00Z">
              <w:r w:rsidRPr="00D148DF" w:rsidDel="00415529">
                <w:delText>Message Intent</w:delText>
              </w:r>
            </w:del>
          </w:p>
        </w:tc>
      </w:tr>
      <w:tr w:rsidR="00D148DF" w:rsidDel="00415529" w14:paraId="5AF34621" w14:textId="1600FD32" w:rsidTr="001741C0">
        <w:trPr>
          <w:trHeight w:val="64"/>
          <w:del w:id="3471" w:author="3070" w:date="2020-08-07T15:59:00Z"/>
        </w:trPr>
        <w:tc>
          <w:tcPr>
            <w:tcW w:w="1877" w:type="pct"/>
          </w:tcPr>
          <w:p w14:paraId="2C65E7F9" w14:textId="762EE934" w:rsidR="00D148DF" w:rsidRPr="002B534B" w:rsidDel="00415529" w:rsidRDefault="00D148DF">
            <w:pPr>
              <w:pStyle w:val="Heading2"/>
              <w:rPr>
                <w:del w:id="3472" w:author="3070" w:date="2020-08-07T15:59:00Z"/>
                <w:highlight w:val="yellow"/>
                <w:rPrChange w:id="3473" w:author="3070" w:date="2020-07-23T11:59:00Z">
                  <w:rPr>
                    <w:del w:id="3474" w:author="3070" w:date="2020-08-07T15:59:00Z"/>
                  </w:rPr>
                </w:rPrChange>
              </w:rPr>
              <w:pPrChange w:id="3475" w:author="3070" w:date="2020-08-07T16:06:00Z">
                <w:pPr>
                  <w:pStyle w:val="Tabletext"/>
                </w:pPr>
              </w:pPrChange>
            </w:pPr>
            <w:del w:id="3476" w:author="3070" w:date="2020-08-07T15:59:00Z">
              <w:r w:rsidRPr="002B534B" w:rsidDel="00415529">
                <w:rPr>
                  <w:highlight w:val="yellow"/>
                  <w:rPrChange w:id="3477" w:author="3070" w:date="2020-07-23T11:59:00Z">
                    <w:rPr/>
                  </w:rPrChange>
                </w:rPr>
                <w:delText>NO REPORTED TRAFFIC</w:delText>
              </w:r>
            </w:del>
          </w:p>
        </w:tc>
        <w:tc>
          <w:tcPr>
            <w:tcW w:w="3123" w:type="pct"/>
          </w:tcPr>
          <w:p w14:paraId="5C80F992" w14:textId="37D8DF72" w:rsidR="00D148DF" w:rsidRPr="0063013F" w:rsidDel="00415529" w:rsidRDefault="002E5E36">
            <w:pPr>
              <w:pStyle w:val="Heading2"/>
              <w:rPr>
                <w:del w:id="3478" w:author="3070" w:date="2020-08-07T15:59:00Z"/>
              </w:rPr>
              <w:pPrChange w:id="3479" w:author="3070" w:date="2020-08-07T16:06:00Z">
                <w:pPr>
                  <w:pStyle w:val="Tabletext"/>
                </w:pPr>
              </w:pPrChange>
            </w:pPr>
            <w:del w:id="3480" w:author="3070" w:date="2020-08-07T15:59:00Z">
              <w:r w:rsidRPr="002B534B" w:rsidDel="00415529">
                <w:rPr>
                  <w:highlight w:val="yellow"/>
                  <w:rPrChange w:id="3481" w:author="3070" w:date="2020-07-23T11:59:00Z">
                    <w:rPr/>
                  </w:rPrChange>
                </w:rPr>
                <w:delText>Inform traffic</w:delText>
              </w:r>
              <w:r w:rsidR="00C67D36" w:rsidRPr="002B534B" w:rsidDel="00415529">
                <w:rPr>
                  <w:highlight w:val="yellow"/>
                  <w:rPrChange w:id="3482" w:author="3070" w:date="2020-07-23T11:59:00Z">
                    <w:rPr/>
                  </w:rPrChange>
                </w:rPr>
                <w:delText xml:space="preserve"> </w:delText>
              </w:r>
            </w:del>
            <w:ins w:id="3483" w:author="Windows 사용자" w:date="2020-06-02T13:59:00Z">
              <w:del w:id="3484" w:author="3070" w:date="2020-08-07T15:59:00Z">
                <w:r w:rsidR="00024DAB" w:rsidRPr="002B534B" w:rsidDel="00415529">
                  <w:rPr>
                    <w:highlight w:val="yellow"/>
                    <w:lang w:eastAsia="ko-KR"/>
                    <w:rPrChange w:id="3485" w:author="3070" w:date="2020-07-23T11:59:00Z">
                      <w:rPr>
                        <w:lang w:eastAsia="ko-KR"/>
                      </w:rPr>
                    </w:rPrChange>
                  </w:rPr>
                  <w:delText>vessel</w:delText>
                </w:r>
                <w:r w:rsidR="00024DAB" w:rsidRPr="002B534B" w:rsidDel="00415529">
                  <w:rPr>
                    <w:highlight w:val="yellow"/>
                    <w:rPrChange w:id="3486" w:author="3070" w:date="2020-07-23T11:59:00Z">
                      <w:rPr/>
                    </w:rPrChange>
                  </w:rPr>
                  <w:delText xml:space="preserve"> </w:delText>
                </w:r>
              </w:del>
            </w:ins>
            <w:del w:id="3487" w:author="3070" w:date="2020-08-07T15:59:00Z">
              <w:r w:rsidR="00C67D36" w:rsidRPr="002B534B" w:rsidDel="00415529">
                <w:rPr>
                  <w:highlight w:val="yellow"/>
                  <w:rPrChange w:id="3488" w:author="3070" w:date="2020-07-23T11:59:00Z">
                    <w:rPr/>
                  </w:rPrChange>
                </w:rPr>
                <w:delText xml:space="preserve">that there is no traffic </w:delText>
              </w:r>
            </w:del>
            <w:del w:id="3489" w:author="3070" w:date="2020-07-23T11:46:00Z">
              <w:r w:rsidR="00C67D36" w:rsidRPr="002B534B" w:rsidDel="00796B77">
                <w:rPr>
                  <w:highlight w:val="yellow"/>
                  <w:rPrChange w:id="3490" w:author="3070" w:date="2020-07-23T11:59:00Z">
                    <w:rPr/>
                  </w:rPrChange>
                </w:rPr>
                <w:delText>to the knowledge of VTS</w:delText>
              </w:r>
            </w:del>
          </w:p>
        </w:tc>
      </w:tr>
      <w:tr w:rsidR="00D148DF" w:rsidDel="00415529" w14:paraId="7050FF37" w14:textId="019CECD3" w:rsidTr="00796B77">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3491" w:author="3070" w:date="2020-07-23T11:44: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del w:id="3492" w:author="3070" w:date="2020-08-07T15:59:00Z"/>
          <w:trPrChange w:id="3493" w:author="3070" w:date="2020-07-23T11:44:00Z">
            <w:trPr>
              <w:trHeight w:val="64"/>
            </w:trPr>
          </w:trPrChange>
        </w:trPr>
        <w:tc>
          <w:tcPr>
            <w:tcW w:w="1877" w:type="pct"/>
            <w:shd w:val="clear" w:color="auto" w:fill="auto"/>
            <w:tcPrChange w:id="3494" w:author="3070" w:date="2020-07-23T11:44:00Z">
              <w:tcPr>
                <w:tcW w:w="1877" w:type="pct"/>
              </w:tcPr>
            </w:tcPrChange>
          </w:tcPr>
          <w:p w14:paraId="41D65600" w14:textId="4B36BA83" w:rsidR="00D148DF" w:rsidRPr="002B534B" w:rsidDel="00415529" w:rsidRDefault="00D148DF">
            <w:pPr>
              <w:pStyle w:val="Heading2"/>
              <w:rPr>
                <w:del w:id="3495" w:author="3070" w:date="2020-08-07T15:59:00Z"/>
                <w:highlight w:val="yellow"/>
                <w:rPrChange w:id="3496" w:author="3070" w:date="2020-07-23T11:59:00Z">
                  <w:rPr>
                    <w:del w:id="3497" w:author="3070" w:date="2020-08-07T15:59:00Z"/>
                  </w:rPr>
                </w:rPrChange>
              </w:rPr>
              <w:pPrChange w:id="3498" w:author="3070" w:date="2020-08-07T16:06:00Z">
                <w:pPr>
                  <w:pStyle w:val="Tabletext"/>
                </w:pPr>
              </w:pPrChange>
            </w:pPr>
            <w:del w:id="3499" w:author="3070" w:date="2020-08-07T15:59:00Z">
              <w:r w:rsidRPr="002B534B" w:rsidDel="00415529">
                <w:rPr>
                  <w:highlight w:val="yellow"/>
                  <w:rPrChange w:id="3500" w:author="3070" w:date="2020-07-23T11:59:00Z">
                    <w:rPr/>
                  </w:rPrChange>
                </w:rPr>
                <w:delText xml:space="preserve">NO TRAFFIC </w:delText>
              </w:r>
            </w:del>
            <w:del w:id="3501" w:author="3070" w:date="2020-07-23T11:55:00Z">
              <w:r w:rsidRPr="002B534B" w:rsidDel="004E31A6">
                <w:rPr>
                  <w:highlight w:val="yellow"/>
                  <w:rPrChange w:id="3502" w:author="3070" w:date="2020-07-23T11:59:00Z">
                    <w:rPr/>
                  </w:rPrChange>
                </w:rPr>
                <w:delText>TO REPORT</w:delText>
              </w:r>
            </w:del>
          </w:p>
        </w:tc>
        <w:tc>
          <w:tcPr>
            <w:tcW w:w="3123" w:type="pct"/>
            <w:shd w:val="clear" w:color="auto" w:fill="auto"/>
            <w:tcPrChange w:id="3503" w:author="3070" w:date="2020-07-23T11:44:00Z">
              <w:tcPr>
                <w:tcW w:w="3123" w:type="pct"/>
                <w:gridSpan w:val="3"/>
              </w:tcPr>
            </w:tcPrChange>
          </w:tcPr>
          <w:p w14:paraId="56AE1B0F" w14:textId="64FAB920" w:rsidR="00D148DF" w:rsidRPr="00796B77" w:rsidDel="00415529" w:rsidRDefault="00D148DF">
            <w:pPr>
              <w:pStyle w:val="Heading2"/>
              <w:rPr>
                <w:del w:id="3504" w:author="3070" w:date="2020-08-07T15:59:00Z"/>
              </w:rPr>
              <w:pPrChange w:id="3505" w:author="3070" w:date="2020-08-07T16:06:00Z">
                <w:pPr>
                  <w:pStyle w:val="Tabletext"/>
                </w:pPr>
              </w:pPrChange>
            </w:pPr>
            <w:del w:id="3506" w:author="3070" w:date="2020-07-23T11:50:00Z">
              <w:r w:rsidRPr="002B534B" w:rsidDel="004E31A6">
                <w:rPr>
                  <w:highlight w:val="yellow"/>
                  <w:rPrChange w:id="3507" w:author="3070" w:date="2020-07-23T11:59:00Z">
                    <w:rPr/>
                  </w:rPrChange>
                </w:rPr>
                <w:delText>I</w:delText>
              </w:r>
            </w:del>
            <w:del w:id="3508" w:author="3070" w:date="2020-08-07T15:59:00Z">
              <w:r w:rsidRPr="002B534B" w:rsidDel="00415529">
                <w:rPr>
                  <w:highlight w:val="yellow"/>
                  <w:rPrChange w:id="3509" w:author="3070" w:date="2020-07-23T11:59:00Z">
                    <w:rPr/>
                  </w:rPrChange>
                </w:rPr>
                <w:delText>nform</w:delText>
              </w:r>
              <w:r w:rsidR="002E5E36" w:rsidRPr="002B534B" w:rsidDel="00415529">
                <w:rPr>
                  <w:highlight w:val="yellow"/>
                  <w:rPrChange w:id="3510" w:author="3070" w:date="2020-07-23T11:59:00Z">
                    <w:rPr/>
                  </w:rPrChange>
                </w:rPr>
                <w:delText xml:space="preserve"> </w:delText>
              </w:r>
            </w:del>
            <w:del w:id="3511" w:author="3070" w:date="2020-07-23T11:50:00Z">
              <w:r w:rsidR="002E5E36" w:rsidRPr="002B534B" w:rsidDel="004E31A6">
                <w:rPr>
                  <w:highlight w:val="yellow"/>
                  <w:rPrChange w:id="3512" w:author="3070" w:date="2020-07-23T11:59:00Z">
                    <w:rPr/>
                  </w:rPrChange>
                </w:rPr>
                <w:delText>traffic</w:delText>
              </w:r>
              <w:r w:rsidRPr="002B534B" w:rsidDel="004E31A6">
                <w:rPr>
                  <w:highlight w:val="yellow"/>
                  <w:rPrChange w:id="3513" w:author="3070" w:date="2020-07-23T11:59:00Z">
                    <w:rPr/>
                  </w:rPrChange>
                </w:rPr>
                <w:delText xml:space="preserve"> </w:delText>
              </w:r>
            </w:del>
            <w:del w:id="3514" w:author="3070" w:date="2020-08-07T15:59:00Z">
              <w:r w:rsidRPr="002B534B" w:rsidDel="00415529">
                <w:rPr>
                  <w:highlight w:val="yellow"/>
                  <w:rPrChange w:id="3515" w:author="3070" w:date="2020-07-23T11:59:00Z">
                    <w:rPr/>
                  </w:rPrChange>
                </w:rPr>
                <w:delText xml:space="preserve">that </w:delText>
              </w:r>
            </w:del>
            <w:del w:id="3516" w:author="3070" w:date="2020-07-23T11:51:00Z">
              <w:r w:rsidRPr="002B534B" w:rsidDel="004E31A6">
                <w:rPr>
                  <w:highlight w:val="yellow"/>
                  <w:rPrChange w:id="3517" w:author="3070" w:date="2020-07-23T11:59:00Z">
                    <w:rPr/>
                  </w:rPrChange>
                </w:rPr>
                <w:delText xml:space="preserve">there is no traffic </w:delText>
              </w:r>
            </w:del>
            <w:del w:id="3518" w:author="3070" w:date="2020-07-23T11:49:00Z">
              <w:r w:rsidRPr="002B534B" w:rsidDel="004E31A6">
                <w:rPr>
                  <w:highlight w:val="yellow"/>
                  <w:rPrChange w:id="3519" w:author="3070" w:date="2020-07-23T11:59:00Z">
                    <w:rPr/>
                  </w:rPrChange>
                </w:rPr>
                <w:delText>to report</w:delText>
              </w:r>
            </w:del>
          </w:p>
        </w:tc>
      </w:tr>
      <w:tr w:rsidR="00D148DF" w:rsidDel="00415529" w14:paraId="1B71732B" w14:textId="007ADF28" w:rsidTr="001741C0">
        <w:trPr>
          <w:trHeight w:val="64"/>
          <w:del w:id="3520" w:author="3070" w:date="2020-08-07T15:59:00Z"/>
        </w:trPr>
        <w:tc>
          <w:tcPr>
            <w:tcW w:w="1877" w:type="pct"/>
          </w:tcPr>
          <w:p w14:paraId="6E5BC8FA" w14:textId="42724685" w:rsidR="00D148DF" w:rsidRPr="0063013F" w:rsidDel="00415529" w:rsidRDefault="00D148DF">
            <w:pPr>
              <w:pStyle w:val="Heading2"/>
              <w:rPr>
                <w:del w:id="3521" w:author="3070" w:date="2020-08-07T15:59:00Z"/>
              </w:rPr>
              <w:pPrChange w:id="3522" w:author="3070" w:date="2020-08-07T16:06:00Z">
                <w:pPr>
                  <w:pStyle w:val="Tabletext"/>
                </w:pPr>
              </w:pPrChange>
            </w:pPr>
            <w:del w:id="3523" w:author="3070" w:date="2020-08-07T15:59:00Z">
              <w:r w:rsidRPr="0063013F" w:rsidDel="00415529">
                <w:delText>MEET</w:delText>
              </w:r>
            </w:del>
          </w:p>
        </w:tc>
        <w:tc>
          <w:tcPr>
            <w:tcW w:w="3123" w:type="pct"/>
          </w:tcPr>
          <w:p w14:paraId="523A2384" w14:textId="603C32EF" w:rsidR="00D148DF" w:rsidRPr="0063013F" w:rsidDel="00415529" w:rsidRDefault="00C67D36">
            <w:pPr>
              <w:pStyle w:val="Heading2"/>
              <w:rPr>
                <w:del w:id="3524" w:author="3070" w:date="2020-08-07T15:59:00Z"/>
              </w:rPr>
              <w:pPrChange w:id="3525" w:author="3070" w:date="2020-08-07T16:06:00Z">
                <w:pPr>
                  <w:pStyle w:val="Tabletext"/>
                </w:pPr>
              </w:pPrChange>
            </w:pPr>
            <w:del w:id="3526" w:author="3070" w:date="2020-08-07T15:59:00Z">
              <w:r w:rsidDel="00415529">
                <w:delText>E</w:delText>
              </w:r>
              <w:r w:rsidRPr="001A48EC" w:rsidDel="00415529">
                <w:delText>ncounter</w:delText>
              </w:r>
              <w:r w:rsidDel="00415529">
                <w:delText xml:space="preserve"> one or more vessels</w:delText>
              </w:r>
            </w:del>
          </w:p>
        </w:tc>
      </w:tr>
      <w:tr w:rsidR="00D148DF" w:rsidDel="00415529" w14:paraId="2901D6F1" w14:textId="05A890D1" w:rsidTr="001741C0">
        <w:trPr>
          <w:trHeight w:val="64"/>
          <w:del w:id="3527" w:author="3070" w:date="2020-08-07T15:59:00Z"/>
        </w:trPr>
        <w:tc>
          <w:tcPr>
            <w:tcW w:w="1877" w:type="pct"/>
          </w:tcPr>
          <w:p w14:paraId="6A5C07E5" w14:textId="309EF10C" w:rsidR="00D148DF" w:rsidRPr="0063013F" w:rsidDel="00415529" w:rsidRDefault="00D148DF">
            <w:pPr>
              <w:pStyle w:val="Heading2"/>
              <w:rPr>
                <w:del w:id="3528" w:author="3070" w:date="2020-08-07T15:59:00Z"/>
              </w:rPr>
              <w:pPrChange w:id="3529" w:author="3070" w:date="2020-08-07T16:06:00Z">
                <w:pPr>
                  <w:pStyle w:val="Tabletext"/>
                </w:pPr>
              </w:pPrChange>
            </w:pPr>
            <w:del w:id="3530" w:author="3070" w:date="2020-08-07T15:59:00Z">
              <w:r w:rsidRPr="0063013F" w:rsidDel="00415529">
                <w:delText>PASS</w:delText>
              </w:r>
            </w:del>
          </w:p>
        </w:tc>
        <w:tc>
          <w:tcPr>
            <w:tcW w:w="3123" w:type="pct"/>
          </w:tcPr>
          <w:p w14:paraId="67A7BCC6" w14:textId="690BD2F3" w:rsidR="00D148DF" w:rsidRPr="0063013F" w:rsidDel="00415529" w:rsidRDefault="00C67D36">
            <w:pPr>
              <w:pStyle w:val="Heading2"/>
              <w:rPr>
                <w:del w:id="3531" w:author="3070" w:date="2020-08-07T15:59:00Z"/>
              </w:rPr>
              <w:pPrChange w:id="3532" w:author="3070" w:date="2020-08-07T16:06:00Z">
                <w:pPr>
                  <w:pStyle w:val="Tabletext"/>
                </w:pPr>
              </w:pPrChange>
            </w:pPr>
            <w:del w:id="3533" w:author="3070" w:date="2020-08-07T15:59:00Z">
              <w:r w:rsidRPr="00836208" w:rsidDel="00415529">
                <w:delText>Move in a specified direction and leave behind or on one side in proceeding another vessel or object</w:delText>
              </w:r>
            </w:del>
          </w:p>
        </w:tc>
      </w:tr>
      <w:tr w:rsidR="00C67D36" w:rsidDel="00415529" w14:paraId="1408DA71" w14:textId="39424EBD" w:rsidTr="001741C0">
        <w:trPr>
          <w:trHeight w:val="64"/>
          <w:del w:id="3534" w:author="3070" w:date="2020-08-07T15:59:00Z"/>
        </w:trPr>
        <w:tc>
          <w:tcPr>
            <w:tcW w:w="1877" w:type="pct"/>
          </w:tcPr>
          <w:p w14:paraId="469F9B51" w14:textId="22F4B97D" w:rsidR="00C67D36" w:rsidRPr="00F63CB6" w:rsidDel="00415529" w:rsidRDefault="00C67D36">
            <w:pPr>
              <w:pStyle w:val="Heading2"/>
              <w:rPr>
                <w:del w:id="3535" w:author="3070" w:date="2020-08-07T15:59:00Z"/>
              </w:rPr>
              <w:pPrChange w:id="3536" w:author="3070" w:date="2020-08-07T16:06:00Z">
                <w:pPr>
                  <w:pStyle w:val="Tabletext"/>
                </w:pPr>
              </w:pPrChange>
            </w:pPr>
            <w:del w:id="3537" w:author="3070" w:date="2020-08-07T15:59:00Z">
              <w:r w:rsidRPr="00F63CB6" w:rsidDel="00415529">
                <w:delText>OVERTAK</w:delText>
              </w:r>
              <w:r w:rsidDel="00415529">
                <w:delText>E</w:delText>
              </w:r>
            </w:del>
          </w:p>
        </w:tc>
        <w:tc>
          <w:tcPr>
            <w:tcW w:w="3123" w:type="pct"/>
          </w:tcPr>
          <w:p w14:paraId="74163C01" w14:textId="478AF769" w:rsidR="00C67D36" w:rsidRPr="0063013F" w:rsidDel="00415529" w:rsidRDefault="00C67D36">
            <w:pPr>
              <w:pStyle w:val="Heading2"/>
              <w:rPr>
                <w:del w:id="3538" w:author="3070" w:date="2020-08-07T15:59:00Z"/>
              </w:rPr>
              <w:pPrChange w:id="3539" w:author="3070" w:date="2020-08-07T16:06:00Z">
                <w:pPr>
                  <w:pStyle w:val="Tabletext"/>
                </w:pPr>
              </w:pPrChange>
            </w:pPr>
            <w:del w:id="3540" w:author="3070" w:date="2020-08-07T15:59:00Z">
              <w:r w:rsidDel="00415529">
                <w:delText>Inform a vessel that it going to pass other vessel in the same direction</w:delText>
              </w:r>
            </w:del>
          </w:p>
        </w:tc>
      </w:tr>
      <w:tr w:rsidR="00C67D36" w:rsidDel="00415529" w14:paraId="39A7C908" w14:textId="1E862730" w:rsidTr="001741C0">
        <w:trPr>
          <w:trHeight w:val="64"/>
          <w:del w:id="3541" w:author="3070" w:date="2020-08-07T15:59:00Z"/>
        </w:trPr>
        <w:tc>
          <w:tcPr>
            <w:tcW w:w="1877" w:type="pct"/>
          </w:tcPr>
          <w:p w14:paraId="32B0E011" w14:textId="2C73C604" w:rsidR="00C67D36" w:rsidRPr="00F63CB6" w:rsidDel="00415529" w:rsidRDefault="00C67D36">
            <w:pPr>
              <w:pStyle w:val="Heading2"/>
              <w:rPr>
                <w:del w:id="3542" w:author="3070" w:date="2020-08-07T15:59:00Z"/>
              </w:rPr>
              <w:pPrChange w:id="3543" w:author="3070" w:date="2020-08-07T16:06:00Z">
                <w:pPr>
                  <w:pStyle w:val="Tabletext"/>
                </w:pPr>
              </w:pPrChange>
            </w:pPr>
            <w:del w:id="3544" w:author="3070" w:date="2020-08-07T15:59:00Z">
              <w:r w:rsidRPr="00F63CB6" w:rsidDel="00415529">
                <w:delText>INWARD</w:delText>
              </w:r>
            </w:del>
          </w:p>
        </w:tc>
        <w:tc>
          <w:tcPr>
            <w:tcW w:w="3123" w:type="pct"/>
          </w:tcPr>
          <w:p w14:paraId="4690BCCC" w14:textId="04B4935E" w:rsidR="00C67D36" w:rsidRPr="0063013F" w:rsidDel="00415529" w:rsidRDefault="00C67D36">
            <w:pPr>
              <w:pStyle w:val="Heading2"/>
              <w:rPr>
                <w:del w:id="3545" w:author="3070" w:date="2020-08-07T15:59:00Z"/>
              </w:rPr>
              <w:pPrChange w:id="3546" w:author="3070" w:date="2020-08-07T16:06:00Z">
                <w:pPr>
                  <w:pStyle w:val="Tabletext"/>
                </w:pPr>
              </w:pPrChange>
            </w:pPr>
            <w:del w:id="3547" w:author="3070" w:date="2020-08-07T15:59:00Z">
              <w:r w:rsidDel="00415529">
                <w:delText>Direction of a vessel into a port/fairway/channel/area</w:delText>
              </w:r>
            </w:del>
          </w:p>
        </w:tc>
      </w:tr>
      <w:tr w:rsidR="00C67D36" w:rsidDel="00415529" w14:paraId="6F6A19A6" w14:textId="39E60831" w:rsidTr="001741C0">
        <w:trPr>
          <w:trHeight w:val="64"/>
          <w:del w:id="3548" w:author="3070" w:date="2020-08-07T15:59:00Z"/>
        </w:trPr>
        <w:tc>
          <w:tcPr>
            <w:tcW w:w="1877" w:type="pct"/>
          </w:tcPr>
          <w:p w14:paraId="74D81976" w14:textId="7FCEBC46" w:rsidR="00C67D36" w:rsidRPr="00F63CB6" w:rsidDel="00415529" w:rsidRDefault="00C67D36">
            <w:pPr>
              <w:pStyle w:val="Heading2"/>
              <w:rPr>
                <w:del w:id="3549" w:author="3070" w:date="2020-08-07T15:59:00Z"/>
              </w:rPr>
              <w:pPrChange w:id="3550" w:author="3070" w:date="2020-08-07T16:06:00Z">
                <w:pPr>
                  <w:pStyle w:val="Tabletext"/>
                </w:pPr>
              </w:pPrChange>
            </w:pPr>
            <w:del w:id="3551" w:author="3070" w:date="2020-08-07T15:59:00Z">
              <w:r w:rsidRPr="00F63CB6" w:rsidDel="00415529">
                <w:delText>OUTWARD</w:delText>
              </w:r>
            </w:del>
          </w:p>
        </w:tc>
        <w:tc>
          <w:tcPr>
            <w:tcW w:w="3123" w:type="pct"/>
          </w:tcPr>
          <w:p w14:paraId="2155B0BD" w14:textId="35BD4AA9" w:rsidR="00C67D36" w:rsidRPr="0063013F" w:rsidDel="00415529" w:rsidRDefault="00C67D36">
            <w:pPr>
              <w:pStyle w:val="Heading2"/>
              <w:rPr>
                <w:del w:id="3552" w:author="3070" w:date="2020-08-07T15:59:00Z"/>
              </w:rPr>
              <w:pPrChange w:id="3553" w:author="3070" w:date="2020-08-07T16:06:00Z">
                <w:pPr>
                  <w:pStyle w:val="Tabletext"/>
                </w:pPr>
              </w:pPrChange>
            </w:pPr>
            <w:del w:id="3554" w:author="3070" w:date="2020-08-07T15:59:00Z">
              <w:r w:rsidDel="00415529">
                <w:delText>Direction of a vessel from a port/fairway/channel/area</w:delText>
              </w:r>
            </w:del>
          </w:p>
        </w:tc>
      </w:tr>
      <w:tr w:rsidR="00C67D36" w:rsidDel="00415529" w14:paraId="69AFE265" w14:textId="6BC38E58" w:rsidTr="001741C0">
        <w:trPr>
          <w:trHeight w:val="64"/>
          <w:del w:id="3555" w:author="3070" w:date="2020-08-07T15:59:00Z"/>
        </w:trPr>
        <w:tc>
          <w:tcPr>
            <w:tcW w:w="1877" w:type="pct"/>
          </w:tcPr>
          <w:p w14:paraId="5466F116" w14:textId="309EED43" w:rsidR="00C67D36" w:rsidRPr="00F63CB6" w:rsidDel="00415529" w:rsidRDefault="00C67D36">
            <w:pPr>
              <w:pStyle w:val="Heading2"/>
              <w:rPr>
                <w:del w:id="3556" w:author="3070" w:date="2020-08-07T15:59:00Z"/>
              </w:rPr>
              <w:pPrChange w:id="3557" w:author="3070" w:date="2020-08-07T16:06:00Z">
                <w:pPr>
                  <w:pStyle w:val="Tabletext"/>
                </w:pPr>
              </w:pPrChange>
            </w:pPr>
            <w:del w:id="3558" w:author="3070" w:date="2020-08-07T15:59:00Z">
              <w:r w:rsidRPr="00F63CB6" w:rsidDel="00415529">
                <w:delText>EASTBOUND/ WESTBOUND/ NORTHBOUND/ SOUTHBOUND</w:delText>
              </w:r>
            </w:del>
          </w:p>
        </w:tc>
        <w:tc>
          <w:tcPr>
            <w:tcW w:w="3123" w:type="pct"/>
          </w:tcPr>
          <w:p w14:paraId="0C3BB588" w14:textId="2BB8CE00" w:rsidR="00C67D36" w:rsidRPr="0063013F" w:rsidDel="00415529" w:rsidRDefault="00C67D36">
            <w:pPr>
              <w:pStyle w:val="Heading2"/>
              <w:rPr>
                <w:del w:id="3559" w:author="3070" w:date="2020-08-07T15:59:00Z"/>
              </w:rPr>
              <w:pPrChange w:id="3560" w:author="3070" w:date="2020-08-07T16:06:00Z">
                <w:pPr>
                  <w:pStyle w:val="Tabletext"/>
                </w:pPr>
              </w:pPrChange>
            </w:pPr>
            <w:del w:id="3561" w:author="3070" w:date="2020-08-07T15:59:00Z">
              <w:r w:rsidDel="00415529">
                <w:delText>Directional information about a vessels movements</w:delText>
              </w:r>
            </w:del>
          </w:p>
        </w:tc>
      </w:tr>
      <w:tr w:rsidR="00BD5A06" w:rsidDel="00415529" w14:paraId="4DC34AE0" w14:textId="4EEA324D" w:rsidTr="001741C0">
        <w:trPr>
          <w:trHeight w:val="64"/>
          <w:del w:id="3562" w:author="3070" w:date="2020-08-07T15:59:00Z"/>
        </w:trPr>
        <w:tc>
          <w:tcPr>
            <w:tcW w:w="1877" w:type="pct"/>
          </w:tcPr>
          <w:p w14:paraId="1B8D1B2E" w14:textId="0A872013" w:rsidR="00C67D36" w:rsidRPr="0063013F" w:rsidDel="00415529" w:rsidRDefault="00C67D36">
            <w:pPr>
              <w:pStyle w:val="Heading2"/>
              <w:rPr>
                <w:del w:id="3563" w:author="3070" w:date="2020-08-07T15:59:00Z"/>
              </w:rPr>
              <w:pPrChange w:id="3564" w:author="3070" w:date="2020-08-07T16:06:00Z">
                <w:pPr>
                  <w:pStyle w:val="Tabletext"/>
                </w:pPr>
              </w:pPrChange>
            </w:pPr>
            <w:del w:id="3565" w:author="3070" w:date="2020-08-07T15:59:00Z">
              <w:r w:rsidRPr="0063013F" w:rsidDel="00415529">
                <w:delText>TURNING</w:delText>
              </w:r>
            </w:del>
            <w:del w:id="3566" w:author="3070" w:date="2020-07-23T12:03:00Z">
              <w:r w:rsidDel="002B534B">
                <w:delText xml:space="preserve"> </w:delText>
              </w:r>
            </w:del>
            <w:del w:id="3567" w:author="3070" w:date="2020-08-07T15:59:00Z">
              <w:r w:rsidDel="00415529">
                <w:delText>/</w:delText>
              </w:r>
            </w:del>
            <w:del w:id="3568" w:author="3070" w:date="2020-07-23T12:03:00Z">
              <w:r w:rsidDel="002B534B">
                <w:delText xml:space="preserve"> </w:delText>
              </w:r>
            </w:del>
            <w:del w:id="3569" w:author="3070" w:date="2020-08-07T15:59:00Z">
              <w:r w:rsidDel="00415529">
                <w:delText>ALTER</w:delText>
              </w:r>
              <w:r w:rsidR="00B83B47" w:rsidDel="00415529">
                <w:delText>ING COURSE</w:delText>
              </w:r>
            </w:del>
          </w:p>
        </w:tc>
        <w:tc>
          <w:tcPr>
            <w:tcW w:w="3123" w:type="pct"/>
          </w:tcPr>
          <w:p w14:paraId="0F586910" w14:textId="6AB8CF00" w:rsidR="00C67D36" w:rsidRPr="0063013F" w:rsidDel="00415529" w:rsidRDefault="00C67D36">
            <w:pPr>
              <w:pStyle w:val="Heading2"/>
              <w:rPr>
                <w:del w:id="3570" w:author="3070" w:date="2020-08-07T15:59:00Z"/>
              </w:rPr>
              <w:pPrChange w:id="3571" w:author="3070" w:date="2020-08-07T16:06:00Z">
                <w:pPr>
                  <w:pStyle w:val="Tabletext"/>
                </w:pPr>
              </w:pPrChange>
            </w:pPr>
            <w:del w:id="3572" w:author="3070" w:date="2020-08-07T15:59:00Z">
              <w:r w:rsidDel="00415529">
                <w:delText>C</w:delText>
              </w:r>
              <w:r w:rsidRPr="00C67D36" w:rsidDel="00415529">
                <w:delText>hang</w:delText>
              </w:r>
            </w:del>
            <w:ins w:id="3573" w:author="Windows 사용자" w:date="2020-06-02T14:00:00Z">
              <w:del w:id="3574" w:author="3070" w:date="2020-07-23T12:02:00Z">
                <w:r w:rsidR="00024DAB" w:rsidDel="002B534B">
                  <w:rPr>
                    <w:rFonts w:hint="eastAsia"/>
                    <w:lang w:eastAsia="ko-KR"/>
                  </w:rPr>
                  <w:delText>e</w:delText>
                </w:r>
              </w:del>
            </w:ins>
            <w:del w:id="3575" w:author="3070" w:date="2020-08-07T15:59:00Z">
              <w:r w:rsidDel="00415529">
                <w:delText>ing</w:delText>
              </w:r>
              <w:r w:rsidRPr="00C67D36" w:rsidDel="00415529">
                <w:delText xml:space="preserve"> direction</w:delText>
              </w:r>
            </w:del>
          </w:p>
        </w:tc>
      </w:tr>
      <w:tr w:rsidR="00BD5A06" w:rsidDel="00415529" w14:paraId="5CB9E51C" w14:textId="06546946" w:rsidTr="001741C0">
        <w:trPr>
          <w:trHeight w:val="64"/>
          <w:del w:id="3576" w:author="3070" w:date="2020-08-07T15:59:00Z"/>
        </w:trPr>
        <w:tc>
          <w:tcPr>
            <w:tcW w:w="1877" w:type="pct"/>
          </w:tcPr>
          <w:p w14:paraId="581C58D4" w14:textId="40032E04" w:rsidR="00C67D36" w:rsidRPr="00F63CB6" w:rsidDel="00415529" w:rsidRDefault="00C67D36">
            <w:pPr>
              <w:pStyle w:val="Heading2"/>
              <w:rPr>
                <w:del w:id="3577" w:author="3070" w:date="2020-08-07T15:59:00Z"/>
              </w:rPr>
              <w:pPrChange w:id="3578" w:author="3070" w:date="2020-08-07T16:06:00Z">
                <w:pPr>
                  <w:pStyle w:val="Tabletext"/>
                </w:pPr>
              </w:pPrChange>
            </w:pPr>
            <w:del w:id="3579" w:author="3070" w:date="2020-08-07T15:59:00Z">
              <w:r w:rsidRPr="00F63CB6" w:rsidDel="00415529">
                <w:delText>ENTERING</w:delText>
              </w:r>
            </w:del>
          </w:p>
        </w:tc>
        <w:tc>
          <w:tcPr>
            <w:tcW w:w="3123" w:type="pct"/>
          </w:tcPr>
          <w:p w14:paraId="5288949B" w14:textId="5917EFB9" w:rsidR="00C67D36" w:rsidRPr="0063013F" w:rsidDel="00415529" w:rsidRDefault="00C67D36">
            <w:pPr>
              <w:pStyle w:val="Heading2"/>
              <w:rPr>
                <w:del w:id="3580" w:author="3070" w:date="2020-08-07T15:59:00Z"/>
              </w:rPr>
              <w:pPrChange w:id="3581" w:author="3070" w:date="2020-08-07T16:06:00Z">
                <w:pPr>
                  <w:pStyle w:val="Tabletext"/>
                </w:pPr>
              </w:pPrChange>
            </w:pPr>
            <w:del w:id="3582" w:author="3070" w:date="2020-08-07T15:59:00Z">
              <w:r w:rsidRPr="00C67D36" w:rsidDel="00415529">
                <w:delText>Proceeding into a port/fairway/channel/area</w:delText>
              </w:r>
            </w:del>
          </w:p>
        </w:tc>
      </w:tr>
      <w:tr w:rsidR="00BD5A06" w:rsidDel="00415529" w14:paraId="0090576D" w14:textId="21257E5C" w:rsidTr="001741C0">
        <w:trPr>
          <w:trHeight w:val="64"/>
          <w:del w:id="3583" w:author="3070" w:date="2020-08-07T15:59:00Z"/>
        </w:trPr>
        <w:tc>
          <w:tcPr>
            <w:tcW w:w="1877" w:type="pct"/>
          </w:tcPr>
          <w:p w14:paraId="6297451A" w14:textId="02375199" w:rsidR="00C67D36" w:rsidRPr="00F63CB6" w:rsidDel="00415529" w:rsidRDefault="00C67D36">
            <w:pPr>
              <w:pStyle w:val="Heading2"/>
              <w:rPr>
                <w:del w:id="3584" w:author="3070" w:date="2020-08-07T15:59:00Z"/>
              </w:rPr>
              <w:pPrChange w:id="3585" w:author="3070" w:date="2020-08-07T16:06:00Z">
                <w:pPr>
                  <w:pStyle w:val="Tabletext"/>
                </w:pPr>
              </w:pPrChange>
            </w:pPr>
            <w:del w:id="3586" w:author="3070" w:date="2020-08-07T15:59:00Z">
              <w:r w:rsidRPr="00F63CB6" w:rsidDel="00415529">
                <w:delText>LEAVING</w:delText>
              </w:r>
            </w:del>
          </w:p>
        </w:tc>
        <w:tc>
          <w:tcPr>
            <w:tcW w:w="3123" w:type="pct"/>
          </w:tcPr>
          <w:p w14:paraId="6042DFCB" w14:textId="45C49218" w:rsidR="00C67D36" w:rsidRPr="0063013F" w:rsidDel="00415529" w:rsidRDefault="00C67D36">
            <w:pPr>
              <w:pStyle w:val="Heading2"/>
              <w:rPr>
                <w:del w:id="3587" w:author="3070" w:date="2020-08-07T15:59:00Z"/>
              </w:rPr>
              <w:pPrChange w:id="3588" w:author="3070" w:date="2020-08-07T16:06:00Z">
                <w:pPr>
                  <w:pStyle w:val="Tabletext"/>
                </w:pPr>
              </w:pPrChange>
            </w:pPr>
            <w:del w:id="3589" w:author="3070" w:date="2020-08-07T15:59:00Z">
              <w:r w:rsidDel="00415529">
                <w:delText>Outgoing from port/fairway/channel/area</w:delText>
              </w:r>
            </w:del>
          </w:p>
        </w:tc>
      </w:tr>
      <w:tr w:rsidR="00BD5A06" w:rsidDel="00415529" w14:paraId="7A5BEA23" w14:textId="56518F38" w:rsidTr="001741C0">
        <w:trPr>
          <w:trHeight w:val="64"/>
          <w:del w:id="3590" w:author="3070" w:date="2020-08-07T15:59:00Z"/>
        </w:trPr>
        <w:tc>
          <w:tcPr>
            <w:tcW w:w="1877" w:type="pct"/>
          </w:tcPr>
          <w:p w14:paraId="3C769A8F" w14:textId="1983D988" w:rsidR="00C67D36" w:rsidRPr="00F63CB6" w:rsidDel="00415529" w:rsidRDefault="00C67D36">
            <w:pPr>
              <w:pStyle w:val="Heading2"/>
              <w:rPr>
                <w:del w:id="3591" w:author="3070" w:date="2020-08-07T15:59:00Z"/>
              </w:rPr>
              <w:pPrChange w:id="3592" w:author="3070" w:date="2020-08-07T16:06:00Z">
                <w:pPr>
                  <w:pStyle w:val="Tabletext"/>
                </w:pPr>
              </w:pPrChange>
            </w:pPr>
            <w:del w:id="3593" w:author="3070" w:date="2020-08-07T15:59:00Z">
              <w:r w:rsidRPr="00F63CB6" w:rsidDel="00415529">
                <w:delText>GETTING UNDERWAY</w:delText>
              </w:r>
            </w:del>
          </w:p>
        </w:tc>
        <w:tc>
          <w:tcPr>
            <w:tcW w:w="3123" w:type="pct"/>
          </w:tcPr>
          <w:p w14:paraId="2D142F00" w14:textId="2580B94D" w:rsidR="00C67D36" w:rsidRPr="0063013F" w:rsidDel="00415529" w:rsidRDefault="00C67D36">
            <w:pPr>
              <w:pStyle w:val="Heading2"/>
              <w:rPr>
                <w:del w:id="3594" w:author="3070" w:date="2020-08-07T15:59:00Z"/>
              </w:rPr>
              <w:pPrChange w:id="3595" w:author="3070" w:date="2020-08-07T16:06:00Z">
                <w:pPr>
                  <w:pStyle w:val="Tabletext"/>
                </w:pPr>
              </w:pPrChange>
            </w:pPr>
            <w:del w:id="3596" w:author="3070" w:date="2020-08-07T15:59:00Z">
              <w:r w:rsidDel="00415529">
                <w:delText>Inform traffic that a vessel is getting underway</w:delText>
              </w:r>
            </w:del>
          </w:p>
        </w:tc>
      </w:tr>
      <w:tr w:rsidR="00BD5A06" w:rsidDel="00415529" w14:paraId="5D804C3D" w14:textId="2D5DB98B" w:rsidTr="001741C0">
        <w:trPr>
          <w:trHeight w:val="64"/>
          <w:del w:id="3597" w:author="3070" w:date="2020-08-07T15:59:00Z"/>
        </w:trPr>
        <w:tc>
          <w:tcPr>
            <w:tcW w:w="1877" w:type="pct"/>
          </w:tcPr>
          <w:p w14:paraId="33324A6F" w14:textId="49B2262E" w:rsidR="00C67D36" w:rsidRPr="00F63CB6" w:rsidDel="00415529" w:rsidRDefault="00C67D36">
            <w:pPr>
              <w:pStyle w:val="Heading2"/>
              <w:rPr>
                <w:del w:id="3598" w:author="3070" w:date="2020-08-07T15:59:00Z"/>
              </w:rPr>
              <w:pPrChange w:id="3599" w:author="3070" w:date="2020-08-07T16:06:00Z">
                <w:pPr>
                  <w:pStyle w:val="Tabletext"/>
                </w:pPr>
              </w:pPrChange>
            </w:pPr>
            <w:del w:id="3600" w:author="3070" w:date="2020-08-07T15:59:00Z">
              <w:r w:rsidRPr="00F63CB6" w:rsidDel="00415529">
                <w:delText>DEPARTING</w:delText>
              </w:r>
            </w:del>
          </w:p>
        </w:tc>
        <w:tc>
          <w:tcPr>
            <w:tcW w:w="3123" w:type="pct"/>
          </w:tcPr>
          <w:p w14:paraId="2B5E58C5" w14:textId="1F021148" w:rsidR="00C67D36" w:rsidRPr="0063013F" w:rsidDel="00415529" w:rsidRDefault="00C67D36">
            <w:pPr>
              <w:pStyle w:val="Heading2"/>
              <w:rPr>
                <w:del w:id="3601" w:author="3070" w:date="2020-08-07T15:59:00Z"/>
              </w:rPr>
              <w:pPrChange w:id="3602" w:author="3070" w:date="2020-08-07T16:06:00Z">
                <w:pPr>
                  <w:pStyle w:val="Tabletext"/>
                </w:pPr>
              </w:pPrChange>
            </w:pPr>
            <w:del w:id="3603" w:author="3070" w:date="2020-08-07T15:59:00Z">
              <w:r w:rsidDel="00415529">
                <w:delText>Inform traffic that a vessel is departing an area or starting a journey</w:delText>
              </w:r>
            </w:del>
          </w:p>
        </w:tc>
      </w:tr>
      <w:tr w:rsidR="00BD5A06" w:rsidDel="00415529" w14:paraId="6D45826B" w14:textId="1FE7B0CE" w:rsidTr="001741C0">
        <w:trPr>
          <w:trHeight w:val="64"/>
          <w:del w:id="3604" w:author="3070" w:date="2020-08-07T15:59:00Z"/>
        </w:trPr>
        <w:tc>
          <w:tcPr>
            <w:tcW w:w="1877" w:type="pct"/>
          </w:tcPr>
          <w:p w14:paraId="1DF9B5BA" w14:textId="4CF37050" w:rsidR="00C67D36" w:rsidRPr="00F63CB6" w:rsidDel="00415529" w:rsidRDefault="00C67D36">
            <w:pPr>
              <w:pStyle w:val="Heading2"/>
              <w:rPr>
                <w:del w:id="3605" w:author="3070" w:date="2020-08-07T15:59:00Z"/>
              </w:rPr>
              <w:pPrChange w:id="3606" w:author="3070" w:date="2020-08-07T16:06:00Z">
                <w:pPr>
                  <w:pStyle w:val="Tabletext"/>
                </w:pPr>
              </w:pPrChange>
            </w:pPr>
            <w:del w:id="3607" w:author="3070" w:date="2020-08-07T15:59:00Z">
              <w:r w:rsidRPr="00F63CB6" w:rsidDel="00415529">
                <w:delText>ANCHORING</w:delText>
              </w:r>
            </w:del>
          </w:p>
        </w:tc>
        <w:tc>
          <w:tcPr>
            <w:tcW w:w="3123" w:type="pct"/>
          </w:tcPr>
          <w:p w14:paraId="0FBD53D3" w14:textId="09FBE75E" w:rsidR="00C67D36" w:rsidRPr="0063013F" w:rsidDel="00415529" w:rsidRDefault="00C67D36">
            <w:pPr>
              <w:pStyle w:val="Heading2"/>
              <w:rPr>
                <w:del w:id="3608" w:author="3070" w:date="2020-08-07T15:59:00Z"/>
              </w:rPr>
              <w:pPrChange w:id="3609" w:author="3070" w:date="2020-08-07T16:06:00Z">
                <w:pPr>
                  <w:pStyle w:val="Tabletext"/>
                </w:pPr>
              </w:pPrChange>
            </w:pPr>
            <w:del w:id="3610" w:author="3070" w:date="2020-08-07T15:59:00Z">
              <w:r w:rsidDel="00415529">
                <w:delText>Inform traffic that a vessel is getting ready to anchor or has recently anchored</w:delText>
              </w:r>
            </w:del>
          </w:p>
        </w:tc>
      </w:tr>
      <w:tr w:rsidR="00BD5A06" w:rsidDel="00415529" w14:paraId="3A59FA21" w14:textId="7492CB52" w:rsidTr="001741C0">
        <w:trPr>
          <w:trHeight w:val="64"/>
          <w:del w:id="3611" w:author="3070" w:date="2020-08-07T15:59:00Z"/>
        </w:trPr>
        <w:tc>
          <w:tcPr>
            <w:tcW w:w="1877" w:type="pct"/>
          </w:tcPr>
          <w:p w14:paraId="1EA928A0" w14:textId="5E746613" w:rsidR="00C67D36" w:rsidRPr="00F63CB6" w:rsidDel="00415529" w:rsidRDefault="00C67D36">
            <w:pPr>
              <w:pStyle w:val="Heading2"/>
              <w:rPr>
                <w:del w:id="3612" w:author="3070" w:date="2020-08-07T15:59:00Z"/>
              </w:rPr>
              <w:pPrChange w:id="3613" w:author="3070" w:date="2020-08-07T16:06:00Z">
                <w:pPr>
                  <w:pStyle w:val="Tabletext"/>
                </w:pPr>
              </w:pPrChange>
            </w:pPr>
            <w:del w:id="3614" w:author="3070" w:date="2020-08-07T15:59:00Z">
              <w:r w:rsidRPr="00F63CB6" w:rsidDel="00415529">
                <w:delText>CROSSING</w:delText>
              </w:r>
            </w:del>
          </w:p>
        </w:tc>
        <w:tc>
          <w:tcPr>
            <w:tcW w:w="3123" w:type="pct"/>
          </w:tcPr>
          <w:p w14:paraId="5A884F60" w14:textId="5E336411" w:rsidR="00C67D36" w:rsidRPr="0063013F" w:rsidDel="00415529" w:rsidRDefault="00C67D36">
            <w:pPr>
              <w:pStyle w:val="Heading2"/>
              <w:rPr>
                <w:del w:id="3615" w:author="3070" w:date="2020-08-07T15:59:00Z"/>
              </w:rPr>
              <w:pPrChange w:id="3616" w:author="3070" w:date="2020-08-07T16:06:00Z">
                <w:pPr>
                  <w:pStyle w:val="Tabletext"/>
                </w:pPr>
              </w:pPrChange>
            </w:pPr>
            <w:del w:id="3617" w:author="3070" w:date="2020-08-07T15:59:00Z">
              <w:r w:rsidDel="00415529">
                <w:delText>Inform</w:delText>
              </w:r>
              <w:r w:rsidR="002E5E36" w:rsidDel="00415529">
                <w:delText xml:space="preserve"> traffic </w:delText>
              </w:r>
              <w:r w:rsidDel="00415529">
                <w:delText>that a vessel is proceeding in a direction near right angle with traffic flow or route.  Alternatively the vessel is proceeding through an area/fairway (one side to another).</w:delText>
              </w:r>
            </w:del>
          </w:p>
        </w:tc>
      </w:tr>
      <w:tr w:rsidR="00BD5A06" w:rsidDel="00415529" w14:paraId="2F7A6E5C" w14:textId="2FB8ADB0" w:rsidTr="001741C0">
        <w:trPr>
          <w:trHeight w:val="64"/>
          <w:del w:id="3618" w:author="3070" w:date="2020-08-07T15:59:00Z"/>
        </w:trPr>
        <w:tc>
          <w:tcPr>
            <w:tcW w:w="1877" w:type="pct"/>
          </w:tcPr>
          <w:p w14:paraId="28DD9F2E" w14:textId="0EE31AD6" w:rsidR="00C67D36" w:rsidRPr="00F63CB6" w:rsidDel="00415529" w:rsidRDefault="00C67D36">
            <w:pPr>
              <w:pStyle w:val="Heading2"/>
              <w:rPr>
                <w:del w:id="3619" w:author="3070" w:date="2020-08-07T15:59:00Z"/>
              </w:rPr>
              <w:pPrChange w:id="3620" w:author="3070" w:date="2020-08-07T16:06:00Z">
                <w:pPr>
                  <w:pStyle w:val="Tabletext"/>
                </w:pPr>
              </w:pPrChange>
            </w:pPr>
            <w:del w:id="3621" w:author="3070" w:date="2020-08-07T15:59:00Z">
              <w:r w:rsidRPr="00F63CB6" w:rsidDel="00415529">
                <w:delText>NOT UNDER COMMAND</w:delText>
              </w:r>
            </w:del>
          </w:p>
        </w:tc>
        <w:tc>
          <w:tcPr>
            <w:tcW w:w="3123" w:type="pct"/>
          </w:tcPr>
          <w:p w14:paraId="59305D5C" w14:textId="5417CA4C" w:rsidR="00C67D36" w:rsidRPr="0063013F" w:rsidDel="00415529" w:rsidRDefault="00C67D36">
            <w:pPr>
              <w:pStyle w:val="Heading2"/>
              <w:rPr>
                <w:del w:id="3622" w:author="3070" w:date="2020-08-07T15:59:00Z"/>
              </w:rPr>
              <w:pPrChange w:id="3623" w:author="3070" w:date="2020-08-07T16:06:00Z">
                <w:pPr>
                  <w:pStyle w:val="Tabletext"/>
                </w:pPr>
              </w:pPrChange>
            </w:pPr>
            <w:del w:id="3624" w:author="3070" w:date="2020-08-07T15:59:00Z">
              <w:r w:rsidRPr="00C67D36" w:rsidDel="00415529">
                <w:delText>Inform traffic that a vessel is not able to manoeuvre in accordance to the COLREG</w:delText>
              </w:r>
            </w:del>
          </w:p>
        </w:tc>
      </w:tr>
      <w:tr w:rsidR="00BD5A06" w:rsidDel="00415529" w14:paraId="23B77697" w14:textId="28A08135" w:rsidTr="001741C0">
        <w:trPr>
          <w:trHeight w:val="64"/>
          <w:del w:id="3625" w:author="3070" w:date="2020-08-07T15:59:00Z"/>
        </w:trPr>
        <w:tc>
          <w:tcPr>
            <w:tcW w:w="1877" w:type="pct"/>
          </w:tcPr>
          <w:p w14:paraId="06E89465" w14:textId="43C6B75F" w:rsidR="00C67D36" w:rsidRPr="00F63CB6" w:rsidDel="00415529" w:rsidRDefault="00C67D36">
            <w:pPr>
              <w:pStyle w:val="Heading2"/>
              <w:rPr>
                <w:del w:id="3626" w:author="3070" w:date="2020-08-07T15:59:00Z"/>
              </w:rPr>
              <w:pPrChange w:id="3627" w:author="3070" w:date="2020-08-07T16:06:00Z">
                <w:pPr>
                  <w:pStyle w:val="Tabletext"/>
                </w:pPr>
              </w:pPrChange>
            </w:pPr>
            <w:del w:id="3628" w:author="3070" w:date="2020-08-07T15:59:00Z">
              <w:r w:rsidRPr="00F63CB6" w:rsidDel="00415529">
                <w:delText>CONSTRAINED BY</w:delText>
              </w:r>
              <w:r w:rsidDel="00415529">
                <w:delText xml:space="preserve"> (details)</w:delText>
              </w:r>
            </w:del>
          </w:p>
        </w:tc>
        <w:tc>
          <w:tcPr>
            <w:tcW w:w="3123" w:type="pct"/>
          </w:tcPr>
          <w:p w14:paraId="2391996C" w14:textId="176C164F" w:rsidR="00C67D36" w:rsidRPr="0063013F" w:rsidDel="00415529" w:rsidRDefault="00C67D36">
            <w:pPr>
              <w:pStyle w:val="Heading2"/>
              <w:rPr>
                <w:del w:id="3629" w:author="3070" w:date="2020-08-07T15:59:00Z"/>
              </w:rPr>
              <w:pPrChange w:id="3630" w:author="3070" w:date="2020-08-07T16:06:00Z">
                <w:pPr>
                  <w:pStyle w:val="Tabletext"/>
                </w:pPr>
              </w:pPrChange>
            </w:pPr>
            <w:del w:id="3631" w:author="3070" w:date="2020-08-07T15:59:00Z">
              <w:r w:rsidRPr="00C67D36" w:rsidDel="00415529">
                <w:delText xml:space="preserve">Inform traffic that a vessel is not able to manoeuvre due to </w:delText>
              </w:r>
              <w:r w:rsidR="002E5E36" w:rsidDel="00415529">
                <w:delText>a</w:delText>
              </w:r>
              <w:r w:rsidDel="00415529">
                <w:delText xml:space="preserve"> specified conditions (eg draft)</w:delText>
              </w:r>
            </w:del>
          </w:p>
        </w:tc>
      </w:tr>
      <w:tr w:rsidR="00BD5A06" w:rsidDel="00415529" w14:paraId="5FD20F1D" w14:textId="00EC970F" w:rsidTr="001741C0">
        <w:trPr>
          <w:trHeight w:val="64"/>
          <w:del w:id="3632" w:author="3070" w:date="2020-08-07T15:59:00Z"/>
        </w:trPr>
        <w:tc>
          <w:tcPr>
            <w:tcW w:w="1877" w:type="pct"/>
          </w:tcPr>
          <w:p w14:paraId="504D34BA" w14:textId="3210E99F" w:rsidR="00C67D36" w:rsidRPr="0063013F" w:rsidDel="00415529" w:rsidRDefault="00C67D36">
            <w:pPr>
              <w:pStyle w:val="Heading2"/>
              <w:rPr>
                <w:del w:id="3633" w:author="3070" w:date="2020-08-07T15:59:00Z"/>
              </w:rPr>
              <w:pPrChange w:id="3634" w:author="3070" w:date="2020-08-07T16:06:00Z">
                <w:pPr>
                  <w:pStyle w:val="Tabletext"/>
                </w:pPr>
              </w:pPrChange>
            </w:pPr>
            <w:del w:id="3635" w:author="3070" w:date="2020-08-07T15:59:00Z">
              <w:r w:rsidDel="00415529">
                <w:delText>DUE TO TRAFFIC</w:delText>
              </w:r>
            </w:del>
          </w:p>
        </w:tc>
        <w:tc>
          <w:tcPr>
            <w:tcW w:w="3123" w:type="pct"/>
          </w:tcPr>
          <w:p w14:paraId="3CECB46A" w14:textId="245F8E8E" w:rsidR="00C67D36" w:rsidRPr="0063013F" w:rsidDel="00415529" w:rsidRDefault="00C67D36">
            <w:pPr>
              <w:pStyle w:val="Heading2"/>
              <w:rPr>
                <w:del w:id="3636" w:author="3070" w:date="2020-08-07T15:59:00Z"/>
                <w:lang w:eastAsia="ko-KR"/>
              </w:rPr>
              <w:pPrChange w:id="3637" w:author="3070" w:date="2020-08-07T16:06:00Z">
                <w:pPr>
                  <w:pStyle w:val="Tabletext"/>
                </w:pPr>
              </w:pPrChange>
            </w:pPr>
            <w:del w:id="3638" w:author="3070" w:date="2020-08-07T15:59:00Z">
              <w:r w:rsidDel="00415529">
                <w:delText>Information that other traffic considerations need to be taken into account</w:delText>
              </w:r>
            </w:del>
            <w:ins w:id="3639" w:author="Windows 사용자" w:date="2020-06-02T14:01:00Z">
              <w:del w:id="3640" w:author="3070" w:date="2020-08-07T15:59:00Z">
                <w:r w:rsidR="00024DAB" w:rsidDel="00415529">
                  <w:rPr>
                    <w:rFonts w:hint="eastAsia"/>
                    <w:lang w:eastAsia="ko-KR"/>
                  </w:rPr>
                  <w:delText>because of negative connotation</w:delText>
                </w:r>
                <w:r w:rsidR="00024DAB" w:rsidDel="00415529">
                  <w:rPr>
                    <w:lang w:eastAsia="ko-KR"/>
                  </w:rPr>
                  <w:delText>…</w:delText>
                </w:r>
              </w:del>
            </w:ins>
          </w:p>
        </w:tc>
      </w:tr>
      <w:tr w:rsidR="00BD5A06" w:rsidDel="00415529" w14:paraId="3D5856B4" w14:textId="5AF1F79D" w:rsidTr="001741C0">
        <w:trPr>
          <w:trHeight w:val="64"/>
          <w:del w:id="3641" w:author="3070" w:date="2020-08-07T15:59:00Z"/>
        </w:trPr>
        <w:tc>
          <w:tcPr>
            <w:tcW w:w="1877" w:type="pct"/>
          </w:tcPr>
          <w:p w14:paraId="189AA5C0" w14:textId="379C59B1" w:rsidR="00C67D36" w:rsidDel="00415529" w:rsidRDefault="00C67D36">
            <w:pPr>
              <w:pStyle w:val="Heading2"/>
              <w:rPr>
                <w:del w:id="3642" w:author="3070" w:date="2020-08-07T15:59:00Z"/>
              </w:rPr>
              <w:pPrChange w:id="3643" w:author="3070" w:date="2020-08-07T16:06:00Z">
                <w:pPr>
                  <w:pStyle w:val="Tabletext"/>
                </w:pPr>
              </w:pPrChange>
            </w:pPr>
            <w:del w:id="3644" w:author="3070" w:date="2020-08-07T15:59:00Z">
              <w:r w:rsidRPr="00C235FD" w:rsidDel="00415529">
                <w:delText>INCIDENT IN (location/area)</w:delText>
              </w:r>
            </w:del>
          </w:p>
        </w:tc>
        <w:tc>
          <w:tcPr>
            <w:tcW w:w="3123" w:type="pct"/>
          </w:tcPr>
          <w:p w14:paraId="7FD584E6" w14:textId="4DD0B664" w:rsidR="00C67D36" w:rsidDel="00415529" w:rsidRDefault="00C67D36">
            <w:pPr>
              <w:pStyle w:val="Heading2"/>
              <w:rPr>
                <w:del w:id="3645" w:author="3070" w:date="2020-08-07T15:59:00Z"/>
              </w:rPr>
              <w:pPrChange w:id="3646" w:author="3070" w:date="2020-08-07T16:06:00Z">
                <w:pPr>
                  <w:pStyle w:val="Tabletext"/>
                </w:pPr>
              </w:pPrChange>
            </w:pPr>
            <w:del w:id="3647" w:author="3070" w:date="2020-08-07T15:59:00Z">
              <w:r w:rsidRPr="00C235FD" w:rsidDel="00415529">
                <w:delText>Advising of an incident in an area/location</w:delText>
              </w:r>
            </w:del>
          </w:p>
        </w:tc>
      </w:tr>
      <w:tr w:rsidR="00BD5A06" w:rsidDel="00415529" w14:paraId="43C5B132" w14:textId="5FEB376B" w:rsidTr="001741C0">
        <w:trPr>
          <w:trHeight w:val="64"/>
          <w:del w:id="3648" w:author="3070" w:date="2020-08-07T15:59:00Z"/>
        </w:trPr>
        <w:tc>
          <w:tcPr>
            <w:tcW w:w="1877" w:type="pct"/>
          </w:tcPr>
          <w:p w14:paraId="010307A5" w14:textId="32CD089B" w:rsidR="00C67D36" w:rsidDel="00415529" w:rsidRDefault="00C67D36">
            <w:pPr>
              <w:pStyle w:val="Heading2"/>
              <w:rPr>
                <w:del w:id="3649" w:author="3070" w:date="2020-08-07T15:59:00Z"/>
              </w:rPr>
              <w:pPrChange w:id="3650" w:author="3070" w:date="2020-08-07T16:06:00Z">
                <w:pPr>
                  <w:pStyle w:val="Tabletext"/>
                </w:pPr>
              </w:pPrChange>
            </w:pPr>
            <w:del w:id="3651" w:author="3070" w:date="2020-08-07T15:59:00Z">
              <w:r w:rsidRPr="00C235FD" w:rsidDel="00415529">
                <w:delText>NAVIGATIONAL HAZARD (details)</w:delText>
              </w:r>
            </w:del>
          </w:p>
        </w:tc>
        <w:tc>
          <w:tcPr>
            <w:tcW w:w="3123" w:type="pct"/>
          </w:tcPr>
          <w:p w14:paraId="6C48E6A8" w14:textId="21449A96" w:rsidR="00C67D36" w:rsidDel="00415529" w:rsidRDefault="00C67D36">
            <w:pPr>
              <w:pStyle w:val="Heading2"/>
              <w:rPr>
                <w:del w:id="3652" w:author="3070" w:date="2020-08-07T15:59:00Z"/>
              </w:rPr>
              <w:pPrChange w:id="3653" w:author="3070" w:date="2020-08-07T16:06:00Z">
                <w:pPr>
                  <w:pStyle w:val="Tabletext"/>
                </w:pPr>
              </w:pPrChange>
            </w:pPr>
            <w:del w:id="3654" w:author="3070" w:date="2020-08-07T15:59:00Z">
              <w:r w:rsidRPr="00C235FD" w:rsidDel="00415529">
                <w:delText>Advising of a specific navigational hazard (eg derelict vessel, uncharted rock, pipeline leaking gas)</w:delText>
              </w:r>
            </w:del>
          </w:p>
        </w:tc>
      </w:tr>
      <w:tr w:rsidR="00BD5A06" w:rsidDel="00415529" w14:paraId="5074E5A7" w14:textId="556CD24F" w:rsidTr="001741C0">
        <w:trPr>
          <w:trHeight w:val="64"/>
          <w:del w:id="3655" w:author="3070" w:date="2020-08-07T15:59:00Z"/>
        </w:trPr>
        <w:tc>
          <w:tcPr>
            <w:tcW w:w="1877" w:type="pct"/>
          </w:tcPr>
          <w:p w14:paraId="122B9B6A" w14:textId="615F30B8" w:rsidR="00C67D36" w:rsidDel="00415529" w:rsidRDefault="00C67D36">
            <w:pPr>
              <w:pStyle w:val="Heading2"/>
              <w:rPr>
                <w:del w:id="3656" w:author="3070" w:date="2020-08-07T15:59:00Z"/>
              </w:rPr>
              <w:pPrChange w:id="3657" w:author="3070" w:date="2020-08-07T16:06:00Z">
                <w:pPr>
                  <w:pStyle w:val="Tabletext"/>
                </w:pPr>
              </w:pPrChange>
            </w:pPr>
            <w:del w:id="3658" w:author="3070" w:date="2020-08-07T15:59:00Z">
              <w:r w:rsidRPr="00C235FD" w:rsidDel="00415529">
                <w:delText>DREDGING</w:delText>
              </w:r>
            </w:del>
            <w:ins w:id="3659" w:author="Windows 사용자" w:date="2020-06-02T14:03:00Z">
              <w:del w:id="3660" w:author="3070" w:date="2020-08-07T15:59:00Z">
                <w:r w:rsidR="00247B0A" w:rsidDel="00415529">
                  <w:delText>/DIVING/SURVEY)</w:delText>
                </w:r>
                <w:r w:rsidR="00247B0A" w:rsidRPr="00C235FD" w:rsidDel="00415529">
                  <w:delText xml:space="preserve"> </w:delText>
                </w:r>
                <w:r w:rsidR="00247B0A" w:rsidDel="00415529">
                  <w:delText>OPERATION</w:delText>
                </w:r>
                <w:r w:rsidR="00247B0A" w:rsidRPr="00C235FD" w:rsidDel="00415529">
                  <w:delText xml:space="preserve"> </w:delText>
                </w:r>
                <w:r w:rsidR="00247B0A" w:rsidDel="00415529">
                  <w:delText xml:space="preserve">IN </w:delText>
                </w:r>
                <w:r w:rsidR="00247B0A" w:rsidRPr="00C235FD" w:rsidDel="00415529">
                  <w:delText>(</w:delText>
                </w:r>
                <w:r w:rsidR="00247B0A" w:rsidDel="00415529">
                  <w:delText>position</w:delText>
                </w:r>
              </w:del>
            </w:ins>
            <w:del w:id="3661" w:author="3070" w:date="2020-08-07T15:59:00Z">
              <w:r w:rsidRPr="00C235FD" w:rsidDel="00415529">
                <w:delText xml:space="preserve"> IN (</w:delText>
              </w:r>
            </w:del>
            <w:ins w:id="3662" w:author="Windows 사용자" w:date="2020-06-02T14:04:00Z">
              <w:del w:id="3663" w:author="3070" w:date="2020-08-07T15:59:00Z">
                <w:r w:rsidR="00247B0A" w:rsidDel="00415529">
                  <w:rPr>
                    <w:rFonts w:hint="eastAsia"/>
                    <w:lang w:eastAsia="ko-KR"/>
                  </w:rPr>
                  <w:delText>/</w:delText>
                </w:r>
              </w:del>
            </w:ins>
            <w:del w:id="3664" w:author="3070" w:date="2020-08-07T15:59:00Z">
              <w:r w:rsidRPr="00C235FD" w:rsidDel="00415529">
                <w:delText>area)</w:delText>
              </w:r>
            </w:del>
          </w:p>
        </w:tc>
        <w:tc>
          <w:tcPr>
            <w:tcW w:w="3123" w:type="pct"/>
          </w:tcPr>
          <w:p w14:paraId="2DF5F997" w14:textId="0A64BB29" w:rsidR="00C67D36" w:rsidDel="00415529" w:rsidRDefault="00C67D36">
            <w:pPr>
              <w:pStyle w:val="Heading2"/>
              <w:rPr>
                <w:del w:id="3665" w:author="3070" w:date="2020-08-07T15:59:00Z"/>
              </w:rPr>
              <w:pPrChange w:id="3666" w:author="3070" w:date="2020-08-07T16:06:00Z">
                <w:pPr>
                  <w:pStyle w:val="Tabletext"/>
                </w:pPr>
              </w:pPrChange>
            </w:pPr>
            <w:del w:id="3667" w:author="3070" w:date="2020-08-07T15:59:00Z">
              <w:r w:rsidRPr="00C235FD" w:rsidDel="00415529">
                <w:delText xml:space="preserve">Advising of dredging operations in a specified </w:delText>
              </w:r>
            </w:del>
            <w:ins w:id="3668" w:author="Windows 사용자" w:date="2020-06-02T14:04:00Z">
              <w:del w:id="3669" w:author="3070" w:date="2020-08-07T15:59:00Z">
                <w:r w:rsidR="00247B0A" w:rsidDel="00415529">
                  <w:rPr>
                    <w:rFonts w:hint="eastAsia"/>
                    <w:lang w:eastAsia="ko-KR"/>
                  </w:rPr>
                  <w:delText>position/</w:delText>
                </w:r>
              </w:del>
            </w:ins>
            <w:del w:id="3670" w:author="3070" w:date="2020-08-07T15:59:00Z">
              <w:r w:rsidRPr="00C235FD" w:rsidDel="00415529">
                <w:delText>area</w:delText>
              </w:r>
            </w:del>
          </w:p>
        </w:tc>
      </w:tr>
      <w:tr w:rsidR="00DB7D3D" w:rsidDel="00415529" w14:paraId="38797CB3" w14:textId="77777777" w:rsidTr="00247B0A">
        <w:trPr>
          <w:trHeight w:val="64"/>
          <w:del w:id="3671" w:author="3070" w:date="2020-08-07T15:59:00Z"/>
        </w:trPr>
        <w:tc>
          <w:tcPr>
            <w:tcW w:w="1877" w:type="pct"/>
            <w:shd w:val="clear" w:color="auto" w:fill="B5E1FF" w:themeFill="accent1" w:themeFillTint="33"/>
          </w:tcPr>
          <w:p w14:paraId="2F9B22AB" w14:textId="36779D80" w:rsidR="00C67D36" w:rsidRPr="00300D36" w:rsidDel="00415529" w:rsidRDefault="00C67D36">
            <w:pPr>
              <w:pStyle w:val="Heading2"/>
              <w:rPr>
                <w:del w:id="3672" w:author="3070" w:date="2020-08-07T15:59:00Z"/>
              </w:rPr>
              <w:pPrChange w:id="3673" w:author="3070" w:date="2020-08-07T16:06:00Z">
                <w:pPr>
                  <w:pStyle w:val="Tabletext"/>
                </w:pPr>
              </w:pPrChange>
            </w:pPr>
            <w:del w:id="3674" w:author="3070" w:date="2020-08-07T15:59:00Z">
              <w:r w:rsidRPr="006C2348" w:rsidDel="00415529">
                <w:delText>DIVING OPERATIONS</w:delText>
              </w:r>
            </w:del>
          </w:p>
        </w:tc>
        <w:tc>
          <w:tcPr>
            <w:tcW w:w="3123" w:type="pct"/>
            <w:shd w:val="clear" w:color="auto" w:fill="B5E1FF" w:themeFill="accent1" w:themeFillTint="33"/>
          </w:tcPr>
          <w:p w14:paraId="6D8DBC48" w14:textId="6D752021" w:rsidR="00C67D36" w:rsidRPr="005D4301" w:rsidDel="00415529" w:rsidRDefault="00C67D36">
            <w:pPr>
              <w:pStyle w:val="Heading2"/>
              <w:rPr>
                <w:del w:id="3675" w:author="3070" w:date="2020-08-07T15:59:00Z"/>
              </w:rPr>
              <w:pPrChange w:id="3676" w:author="3070" w:date="2020-08-07T16:06:00Z">
                <w:pPr>
                  <w:pStyle w:val="Tabletext"/>
                </w:pPr>
              </w:pPrChange>
            </w:pPr>
            <w:del w:id="3677" w:author="3070" w:date="2020-08-07T15:59:00Z">
              <w:r w:rsidRPr="005D4301" w:rsidDel="00415529">
                <w:delText>Advising of diving operations in a specific area</w:delText>
              </w:r>
            </w:del>
          </w:p>
        </w:tc>
      </w:tr>
      <w:tr w:rsidR="00DB7D3D" w:rsidDel="00415529" w14:paraId="27B1C24F" w14:textId="77777777" w:rsidTr="001741C0">
        <w:trPr>
          <w:trHeight w:val="64"/>
          <w:del w:id="3678" w:author="3070" w:date="2020-08-07T15:59:00Z"/>
        </w:trPr>
        <w:tc>
          <w:tcPr>
            <w:tcW w:w="1877" w:type="pct"/>
          </w:tcPr>
          <w:p w14:paraId="634BE1B9" w14:textId="32601CEA" w:rsidR="00C67D36" w:rsidDel="00415529" w:rsidRDefault="00247B0A">
            <w:pPr>
              <w:pStyle w:val="Heading2"/>
              <w:rPr>
                <w:del w:id="3679" w:author="3070" w:date="2020-08-07T15:59:00Z"/>
              </w:rPr>
              <w:pPrChange w:id="3680" w:author="3070" w:date="2020-08-07T16:06:00Z">
                <w:pPr>
                  <w:pStyle w:val="Tabletext"/>
                </w:pPr>
              </w:pPrChange>
            </w:pPr>
            <w:ins w:id="3681" w:author="Windows 사용자" w:date="2020-06-02T14:04:00Z">
              <w:del w:id="3682" w:author="3070" w:date="2020-08-07T15:59:00Z">
                <w:r w:rsidDel="00415529">
                  <w:rPr>
                    <w:rFonts w:hint="eastAsia"/>
                    <w:lang w:eastAsia="ko-KR"/>
                  </w:rPr>
                  <w:delText>(</w:delText>
                </w:r>
              </w:del>
            </w:ins>
            <w:del w:id="3683" w:author="3070" w:date="2020-08-07T15:59:00Z">
              <w:r w:rsidR="00C67D36" w:rsidDel="00415529">
                <w:delText>FISHING</w:delText>
              </w:r>
            </w:del>
            <w:ins w:id="3684" w:author="Windows 사용자" w:date="2020-06-02T14:04:00Z">
              <w:del w:id="3685" w:author="3070" w:date="2020-08-07T15:59:00Z">
                <w:r w:rsidDel="00415529">
                  <w:delText>/PLEASURE)</w:delText>
                </w:r>
              </w:del>
            </w:ins>
            <w:del w:id="3686" w:author="3070" w:date="2020-08-07T15:59:00Z">
              <w:r w:rsidR="00C67D36" w:rsidDel="00415529">
                <w:delText xml:space="preserve"> BOATS IN </w:delText>
              </w:r>
            </w:del>
            <w:ins w:id="3687" w:author="Windows 사용자" w:date="2020-06-02T14:04:00Z">
              <w:del w:id="3688" w:author="3070" w:date="2020-08-07T15:59:00Z">
                <w:r w:rsidRPr="00C235FD" w:rsidDel="00415529">
                  <w:delText>(</w:delText>
                </w:r>
                <w:r w:rsidDel="00415529">
                  <w:delText>position/</w:delText>
                </w:r>
                <w:r w:rsidRPr="00C235FD" w:rsidDel="00415529">
                  <w:delText>area)</w:delText>
                </w:r>
              </w:del>
            </w:ins>
            <w:del w:id="3689" w:author="3070" w:date="2020-08-07T15:59:00Z">
              <w:r w:rsidR="00C67D36" w:rsidDel="00415529">
                <w:delText>(area/location)</w:delText>
              </w:r>
            </w:del>
          </w:p>
        </w:tc>
        <w:tc>
          <w:tcPr>
            <w:tcW w:w="3123" w:type="pct"/>
          </w:tcPr>
          <w:p w14:paraId="711F4F25" w14:textId="7C9909D7" w:rsidR="00C67D36" w:rsidDel="00415529" w:rsidRDefault="002E5E36">
            <w:pPr>
              <w:pStyle w:val="Heading2"/>
              <w:rPr>
                <w:del w:id="3690" w:author="3070" w:date="2020-08-07T15:59:00Z"/>
              </w:rPr>
              <w:pPrChange w:id="3691" w:author="3070" w:date="2020-08-07T16:06:00Z">
                <w:pPr>
                  <w:pStyle w:val="Tabletext"/>
                </w:pPr>
              </w:pPrChange>
            </w:pPr>
            <w:del w:id="3692" w:author="3070" w:date="2020-08-07T15:59:00Z">
              <w:r w:rsidRPr="002E5E36" w:rsidDel="00415529">
                <w:delText>Inform vessel that traffic, with unknown intentions, is in the area</w:delText>
              </w:r>
            </w:del>
          </w:p>
        </w:tc>
      </w:tr>
      <w:tr w:rsidR="00DB7D3D" w:rsidDel="00415529" w14:paraId="69781E06" w14:textId="77777777" w:rsidTr="00247B0A">
        <w:trPr>
          <w:trHeight w:val="64"/>
          <w:del w:id="3693" w:author="3070" w:date="2020-08-07T15:59:00Z"/>
        </w:trPr>
        <w:tc>
          <w:tcPr>
            <w:tcW w:w="1877" w:type="pct"/>
            <w:shd w:val="clear" w:color="auto" w:fill="B5E1FF" w:themeFill="accent1" w:themeFillTint="33"/>
          </w:tcPr>
          <w:p w14:paraId="0F2A4BC3" w14:textId="336F74FA" w:rsidR="00C67D36" w:rsidRPr="00300D36" w:rsidDel="00415529" w:rsidRDefault="00C67D36">
            <w:pPr>
              <w:pStyle w:val="Heading2"/>
              <w:rPr>
                <w:del w:id="3694" w:author="3070" w:date="2020-08-07T15:59:00Z"/>
              </w:rPr>
              <w:pPrChange w:id="3695" w:author="3070" w:date="2020-08-07T16:06:00Z">
                <w:pPr>
                  <w:pStyle w:val="Tabletext"/>
                </w:pPr>
              </w:pPrChange>
            </w:pPr>
            <w:del w:id="3696" w:author="3070" w:date="2020-08-07T15:59:00Z">
              <w:r w:rsidRPr="006C2348" w:rsidDel="00415529">
                <w:delText>SURVEY OPERATIONS</w:delText>
              </w:r>
            </w:del>
          </w:p>
        </w:tc>
        <w:tc>
          <w:tcPr>
            <w:tcW w:w="3123" w:type="pct"/>
            <w:shd w:val="clear" w:color="auto" w:fill="B5E1FF" w:themeFill="accent1" w:themeFillTint="33"/>
          </w:tcPr>
          <w:p w14:paraId="64A92924" w14:textId="2734B9F4" w:rsidR="00C67D36" w:rsidRPr="005D4301" w:rsidDel="00415529" w:rsidRDefault="00C67D36">
            <w:pPr>
              <w:pStyle w:val="Heading2"/>
              <w:rPr>
                <w:del w:id="3697" w:author="3070" w:date="2020-08-07T15:59:00Z"/>
              </w:rPr>
              <w:pPrChange w:id="3698" w:author="3070" w:date="2020-08-07T16:06:00Z">
                <w:pPr>
                  <w:pStyle w:val="Tabletext"/>
                </w:pPr>
              </w:pPrChange>
            </w:pPr>
            <w:del w:id="3699" w:author="3070" w:date="2020-08-07T15:59:00Z">
              <w:r w:rsidRPr="005D4301" w:rsidDel="00415529">
                <w:delText>Advising of survey operations in a specific area</w:delText>
              </w:r>
            </w:del>
          </w:p>
        </w:tc>
      </w:tr>
    </w:tbl>
    <w:p w14:paraId="2C175DA5" w14:textId="0B731E42" w:rsidR="00D148DF" w:rsidDel="00415529" w:rsidRDefault="00D148DF">
      <w:pPr>
        <w:pStyle w:val="Heading2"/>
        <w:rPr>
          <w:del w:id="3700" w:author="3070" w:date="2020-08-07T15:59:00Z"/>
        </w:rPr>
        <w:pPrChange w:id="3701" w:author="3070" w:date="2020-08-07T16:06:00Z">
          <w:pPr/>
        </w:pPrChange>
      </w:pPr>
    </w:p>
    <w:p w14:paraId="1770464E" w14:textId="74A618D9" w:rsidR="00D148DF" w:rsidRPr="0063013F" w:rsidDel="00415529" w:rsidRDefault="00D148DF">
      <w:pPr>
        <w:pStyle w:val="Heading2"/>
        <w:rPr>
          <w:del w:id="3702" w:author="3070" w:date="2020-08-07T15:59:00Z"/>
        </w:rPr>
        <w:pPrChange w:id="3703" w:author="3070" w:date="2020-08-07T16:06:00Z">
          <w:pPr>
            <w:pStyle w:val="BodyText"/>
          </w:pPr>
        </w:pPrChange>
      </w:pPr>
      <w:del w:id="3704" w:author="3070" w:date="2020-08-07T15:59:00Z">
        <w:r w:rsidRPr="0063013F" w:rsidDel="00415529">
          <w:delText xml:space="preserve">It is necessary to identify the vessel by name. Occasionally it </w:delText>
        </w:r>
        <w:r w:rsidDel="00415529">
          <w:delText>may</w:delText>
        </w:r>
        <w:r w:rsidRPr="0063013F" w:rsidDel="00415529">
          <w:delText xml:space="preserve"> be beneficial to identify the vessel by type, for example </w:delText>
        </w:r>
        <w:r w:rsidRPr="0063013F" w:rsidDel="00415529">
          <w:rPr>
            <w:i/>
          </w:rPr>
          <w:delText>‘container vessel Maersk Rotterdam’</w:delText>
        </w:r>
        <w:r w:rsidRPr="0063013F" w:rsidDel="00415529">
          <w:delText>.</w:delText>
        </w:r>
      </w:del>
    </w:p>
    <w:p w14:paraId="4945DD20" w14:textId="158E5DC1" w:rsidR="00D148DF" w:rsidRPr="0063013F" w:rsidDel="00415529" w:rsidRDefault="00D148DF">
      <w:pPr>
        <w:pStyle w:val="Heading2"/>
        <w:rPr>
          <w:del w:id="3705" w:author="3070" w:date="2020-08-07T15:59:00Z"/>
        </w:rPr>
        <w:pPrChange w:id="3706" w:author="3070" w:date="2020-08-07T16:06:00Z">
          <w:pPr>
            <w:pStyle w:val="BodyText"/>
          </w:pPr>
        </w:pPrChange>
      </w:pPr>
      <w:del w:id="3707" w:author="3070" w:date="2020-08-07T15:59:00Z">
        <w:r w:rsidRPr="0063013F" w:rsidDel="00415529">
          <w:delText xml:space="preserve">Traffic information may also include other general </w:delText>
        </w:r>
        <w:r w:rsidDel="00415529">
          <w:delText xml:space="preserve">maritime safety information </w:delText>
        </w:r>
        <w:r w:rsidRPr="0063013F" w:rsidDel="00415529">
          <w:delText>to facilitate the safe navigation</w:delText>
        </w:r>
        <w:r w:rsidDel="00415529">
          <w:delText xml:space="preserve"> and awareness of activities in the VTS area. F</w:delText>
        </w:r>
        <w:r w:rsidRPr="0063013F" w:rsidDel="00415529">
          <w:delText xml:space="preserve">or example, to advise that AtoN equipment not available. </w:delText>
        </w:r>
        <w:r w:rsidDel="00415529">
          <w:delText xml:space="preserve">  </w:delText>
        </w:r>
      </w:del>
    </w:p>
    <w:p w14:paraId="1840F6B5" w14:textId="6F7C3CF6" w:rsidR="00D148DF" w:rsidDel="00415529" w:rsidRDefault="00D148DF">
      <w:pPr>
        <w:pStyle w:val="Heading2"/>
        <w:rPr>
          <w:del w:id="3708" w:author="3070" w:date="2020-08-07T15:59:00Z"/>
        </w:rPr>
        <w:pPrChange w:id="3709" w:author="3070" w:date="2020-08-07T16:06:00Z">
          <w:pPr>
            <w:pStyle w:val="BodyText"/>
          </w:pPr>
        </w:pPrChange>
      </w:pPr>
      <w:del w:id="3710" w:author="3070" w:date="2020-08-07T15:59:00Z">
        <w:r w:rsidRPr="0063013F" w:rsidDel="00415529">
          <w:delText xml:space="preserve">Further, a </w:delText>
        </w:r>
        <w:r w:rsidDel="00415529">
          <w:delText>vessel</w:delText>
        </w:r>
        <w:r w:rsidRPr="0063013F" w:rsidDel="00415529">
          <w:delText xml:space="preserve"> may request traffic information from VTS as required.</w:delText>
        </w:r>
      </w:del>
    </w:p>
    <w:p w14:paraId="0F454EAE" w14:textId="671BE0D6" w:rsidR="00D148DF" w:rsidRPr="0063013F" w:rsidDel="00415529" w:rsidRDefault="00D148DF">
      <w:pPr>
        <w:pStyle w:val="Heading2"/>
        <w:rPr>
          <w:del w:id="3711" w:author="3070" w:date="2020-08-07T15:59:00Z"/>
        </w:rPr>
        <w:pPrChange w:id="3712" w:author="3070" w:date="2020-08-07T16:06:00Z">
          <w:pPr>
            <w:pStyle w:val="BodyText"/>
          </w:pPr>
        </w:pPrChange>
      </w:pPr>
      <w:del w:id="3713" w:author="3070" w:date="2020-08-07T15:59:00Z">
        <w:r w:rsidDel="00415529">
          <w:delText>An example of traffic information:</w:delText>
        </w:r>
      </w:del>
    </w:p>
    <w:tbl>
      <w:tblPr>
        <w:tblStyle w:val="TableGrid"/>
        <w:tblW w:w="0" w:type="auto"/>
        <w:jc w:val="center"/>
        <w:tblLook w:val="04A0" w:firstRow="1" w:lastRow="0" w:firstColumn="1" w:lastColumn="0" w:noHBand="0" w:noVBand="1"/>
      </w:tblPr>
      <w:tblGrid>
        <w:gridCol w:w="2541"/>
        <w:gridCol w:w="6701"/>
      </w:tblGrid>
      <w:tr w:rsidR="00DB7D3D" w:rsidRPr="00F55AD7" w:rsidDel="00415529" w14:paraId="4024B767" w14:textId="77777777" w:rsidTr="001741C0">
        <w:trPr>
          <w:tblHeader/>
          <w:jc w:val="center"/>
          <w:del w:id="3714" w:author="3070" w:date="2020-08-07T15:59:00Z"/>
        </w:trPr>
        <w:tc>
          <w:tcPr>
            <w:tcW w:w="2541" w:type="dxa"/>
            <w:shd w:val="clear" w:color="auto" w:fill="FADBD1" w:themeFill="background2" w:themeFillTint="33"/>
          </w:tcPr>
          <w:p w14:paraId="70E82347" w14:textId="52901726" w:rsidR="00D148DF" w:rsidRPr="00C1400A" w:rsidDel="00415529" w:rsidRDefault="00D148DF">
            <w:pPr>
              <w:pStyle w:val="Heading2"/>
              <w:rPr>
                <w:del w:id="3715" w:author="3070" w:date="2020-08-07T15:59:00Z"/>
              </w:rPr>
              <w:pPrChange w:id="3716" w:author="3070" w:date="2020-08-07T16:06:00Z">
                <w:pPr>
                  <w:pStyle w:val="Tableheading"/>
                </w:pPr>
              </w:pPrChange>
            </w:pPr>
            <w:del w:id="3717" w:author="3070" w:date="2020-08-07T15:59:00Z">
              <w:r w:rsidDel="00415529">
                <w:delText>VTS</w:delText>
              </w:r>
            </w:del>
          </w:p>
        </w:tc>
        <w:tc>
          <w:tcPr>
            <w:tcW w:w="6701" w:type="dxa"/>
            <w:shd w:val="clear" w:color="auto" w:fill="FADBD1" w:themeFill="background2" w:themeFillTint="33"/>
          </w:tcPr>
          <w:p w14:paraId="149E523B" w14:textId="0F05B517" w:rsidR="00D148DF" w:rsidDel="00415529" w:rsidRDefault="00D148DF">
            <w:pPr>
              <w:pStyle w:val="Heading2"/>
              <w:rPr>
                <w:del w:id="3718" w:author="3070" w:date="2020-08-07T15:59:00Z"/>
              </w:rPr>
              <w:pPrChange w:id="3719" w:author="3070" w:date="2020-08-07T16:06:00Z">
                <w:pPr>
                  <w:pStyle w:val="Tabletext"/>
                </w:pPr>
              </w:pPrChange>
            </w:pPr>
            <w:del w:id="3720" w:author="3070" w:date="2020-08-07T15:59:00Z">
              <w:r w:rsidDel="00415529">
                <w:delText xml:space="preserve">Traffic Information </w:delText>
              </w:r>
            </w:del>
          </w:p>
          <w:p w14:paraId="18C56998" w14:textId="5A441DAF" w:rsidR="00D148DF" w:rsidDel="00415529" w:rsidRDefault="00D148DF">
            <w:pPr>
              <w:pStyle w:val="Heading2"/>
              <w:rPr>
                <w:del w:id="3721" w:author="3070" w:date="2020-08-07T15:59:00Z"/>
              </w:rPr>
              <w:pPrChange w:id="3722" w:author="3070" w:date="2020-08-07T16:06:00Z">
                <w:pPr>
                  <w:pStyle w:val="Tabletext"/>
                  <w:ind w:left="708"/>
                </w:pPr>
              </w:pPrChange>
            </w:pPr>
            <w:del w:id="3723" w:author="3070" w:date="2020-08-07T15:59:00Z">
              <w:r w:rsidDel="00415529">
                <w:delText>(</w:delText>
              </w:r>
              <w:r w:rsidR="00D97190" w:rsidDel="00415529">
                <w:delText>Vessel</w:delText>
              </w:r>
              <w:r w:rsidDel="00415529">
                <w:delText>) is ahead of you</w:delText>
              </w:r>
            </w:del>
          </w:p>
          <w:p w14:paraId="68709C9F" w14:textId="5EF8A3CE" w:rsidR="00D148DF" w:rsidDel="00415529" w:rsidRDefault="00D148DF">
            <w:pPr>
              <w:pStyle w:val="Heading2"/>
              <w:rPr>
                <w:del w:id="3724" w:author="3070" w:date="2020-08-07T15:59:00Z"/>
              </w:rPr>
              <w:pPrChange w:id="3725" w:author="3070" w:date="2020-08-07T16:06:00Z">
                <w:pPr>
                  <w:pStyle w:val="Tabletext"/>
                  <w:ind w:left="708"/>
                </w:pPr>
              </w:pPrChange>
            </w:pPr>
            <w:del w:id="3726" w:author="3070" w:date="2020-08-07T15:59:00Z">
              <w:r w:rsidDel="00415529">
                <w:delText>(</w:delText>
              </w:r>
              <w:r w:rsidR="00D97190" w:rsidDel="00415529">
                <w:delText>Vessel</w:delText>
              </w:r>
              <w:r w:rsidDel="00415529">
                <w:delText>) is leaving (VTS/Area)</w:delText>
              </w:r>
            </w:del>
          </w:p>
          <w:p w14:paraId="433566A3" w14:textId="4E6DF0DB" w:rsidR="00D148DF" w:rsidDel="00415529" w:rsidRDefault="00D148DF">
            <w:pPr>
              <w:pStyle w:val="Heading2"/>
              <w:rPr>
                <w:del w:id="3727" w:author="3070" w:date="2020-08-07T15:59:00Z"/>
              </w:rPr>
              <w:pPrChange w:id="3728" w:author="3070" w:date="2020-08-07T16:06:00Z">
                <w:pPr>
                  <w:pStyle w:val="Tabletext"/>
                  <w:ind w:left="708"/>
                </w:pPr>
              </w:pPrChange>
            </w:pPr>
            <w:del w:id="3729" w:author="3070" w:date="2020-08-07T15:59:00Z">
              <w:r w:rsidDel="00415529">
                <w:delText>(</w:delText>
              </w:r>
              <w:r w:rsidR="00D97190" w:rsidDel="00415529">
                <w:delText>Vessel</w:delText>
              </w:r>
              <w:r w:rsidDel="00415529">
                <w:delText>) is entering (VTS/Area)</w:delText>
              </w:r>
            </w:del>
          </w:p>
          <w:p w14:paraId="72AF641D" w14:textId="10268EC6" w:rsidR="00D148DF" w:rsidDel="00415529" w:rsidRDefault="00D148DF">
            <w:pPr>
              <w:pStyle w:val="Heading2"/>
              <w:rPr>
                <w:del w:id="3730" w:author="3070" w:date="2020-08-07T15:59:00Z"/>
              </w:rPr>
              <w:pPrChange w:id="3731" w:author="3070" w:date="2020-08-07T16:06:00Z">
                <w:pPr>
                  <w:pStyle w:val="Tabletext"/>
                  <w:ind w:left="708"/>
                </w:pPr>
              </w:pPrChange>
            </w:pPr>
            <w:del w:id="3732" w:author="3070" w:date="2020-08-07T15:59:00Z">
              <w:r w:rsidDel="00415529">
                <w:delText>No reported traffic in your area</w:delText>
              </w:r>
            </w:del>
          </w:p>
          <w:p w14:paraId="4DA091C3" w14:textId="323FFC3A" w:rsidR="00D148DF" w:rsidDel="00415529" w:rsidRDefault="00D148DF">
            <w:pPr>
              <w:pStyle w:val="Heading2"/>
              <w:rPr>
                <w:del w:id="3733" w:author="3070" w:date="2020-08-07T15:59:00Z"/>
              </w:rPr>
              <w:pPrChange w:id="3734" w:author="3070" w:date="2020-08-07T16:06:00Z">
                <w:pPr>
                  <w:pStyle w:val="Tabletext"/>
                </w:pPr>
              </w:pPrChange>
            </w:pPr>
          </w:p>
          <w:p w14:paraId="2404CEF7" w14:textId="55D9A794" w:rsidR="00D148DF" w:rsidDel="00415529" w:rsidRDefault="00D148DF">
            <w:pPr>
              <w:pStyle w:val="Heading2"/>
              <w:rPr>
                <w:del w:id="3735" w:author="3070" w:date="2020-08-07T15:59:00Z"/>
              </w:rPr>
              <w:pPrChange w:id="3736" w:author="3070" w:date="2020-08-07T16:06:00Z">
                <w:pPr>
                  <w:pStyle w:val="Tabletext"/>
                </w:pPr>
              </w:pPrChange>
            </w:pPr>
            <w:del w:id="3737" w:author="3070" w:date="2020-08-07T15:59:00Z">
              <w:r w:rsidDel="00415529">
                <w:delText>Additional Maritime Safety Information</w:delText>
              </w:r>
            </w:del>
          </w:p>
          <w:p w14:paraId="6784AD80" w14:textId="4BD44EC6" w:rsidR="00D148DF" w:rsidDel="00415529" w:rsidRDefault="00D148DF">
            <w:pPr>
              <w:pStyle w:val="Heading2"/>
              <w:rPr>
                <w:del w:id="3738" w:author="3070" w:date="2020-08-07T15:59:00Z"/>
              </w:rPr>
              <w:pPrChange w:id="3739" w:author="3070" w:date="2020-08-07T16:06:00Z">
                <w:pPr>
                  <w:pStyle w:val="Tabletext"/>
                  <w:ind w:left="708"/>
                </w:pPr>
              </w:pPrChange>
            </w:pPr>
            <w:del w:id="3740" w:author="3070" w:date="2020-08-07T15:59:00Z">
              <w:r w:rsidDel="00415529">
                <w:delText>(MSI event eg light, incident, type of operation) in (location/areas/lat,long)</w:delText>
              </w:r>
            </w:del>
          </w:p>
          <w:p w14:paraId="6800E42F" w14:textId="407CDEF1" w:rsidR="00D148DF" w:rsidDel="00415529" w:rsidRDefault="00D148DF">
            <w:pPr>
              <w:pStyle w:val="Heading2"/>
              <w:rPr>
                <w:del w:id="3741" w:author="3070" w:date="2020-08-07T15:59:00Z"/>
              </w:rPr>
              <w:pPrChange w:id="3742" w:author="3070" w:date="2020-08-07T16:06:00Z">
                <w:pPr>
                  <w:pStyle w:val="Tabletext"/>
                  <w:ind w:left="708"/>
                </w:pPr>
              </w:pPrChange>
            </w:pPr>
            <w:del w:id="3743" w:author="3070" w:date="2020-08-07T15:59:00Z">
              <w:r w:rsidDel="00415529">
                <w:delText>Fishing vessels in (Area)</w:delText>
              </w:r>
            </w:del>
          </w:p>
          <w:p w14:paraId="053ED35E" w14:textId="31A897B8" w:rsidR="00D148DF" w:rsidRPr="00F55AD7" w:rsidDel="00415529" w:rsidRDefault="00D148DF">
            <w:pPr>
              <w:pStyle w:val="Heading2"/>
              <w:rPr>
                <w:del w:id="3744" w:author="3070" w:date="2020-08-07T15:59:00Z"/>
              </w:rPr>
              <w:pPrChange w:id="3745" w:author="3070" w:date="2020-08-07T16:06:00Z">
                <w:pPr>
                  <w:pStyle w:val="Tabletext"/>
                  <w:ind w:left="708"/>
                </w:pPr>
              </w:pPrChange>
            </w:pPr>
            <w:del w:id="3746" w:author="3070" w:date="2020-08-07T15:59:00Z">
              <w:r w:rsidDel="00415529">
                <w:delText>Proceed at slow speed/caution when passing (location/details eg diving operations)</w:delText>
              </w:r>
            </w:del>
          </w:p>
        </w:tc>
      </w:tr>
    </w:tbl>
    <w:p w14:paraId="12E33B4D" w14:textId="2F7E798F" w:rsidR="00552BB7" w:rsidRPr="00AA1B8D" w:rsidDel="000C01E6" w:rsidRDefault="00552BB7">
      <w:pPr>
        <w:pStyle w:val="Heading2"/>
        <w:rPr>
          <w:ins w:id="3747" w:author="3070" w:date="2020-08-07T15:59:00Z"/>
          <w:del w:id="3748" w:author="LANDI Michele (C.C.)" w:date="2020-10-01T15:36:00Z"/>
          <w:b w:val="0"/>
          <w:bCs w:val="0"/>
          <w:rPrChange w:id="3749" w:author="3070" w:date="2020-08-07T16:00:00Z">
            <w:rPr>
              <w:ins w:id="3750" w:author="3070" w:date="2020-08-07T15:59:00Z"/>
              <w:del w:id="3751" w:author="LANDI Michele (C.C.)" w:date="2020-10-01T15:36:00Z"/>
              <w:rFonts w:ascii="Calibri" w:eastAsia="Dotum" w:hAnsi="Calibri"/>
              <w:b/>
              <w:bCs/>
              <w:color w:val="026699"/>
            </w:rPr>
          </w:rPrChange>
        </w:rPr>
        <w:pPrChange w:id="3752" w:author="3070" w:date="2020-08-07T16:06:00Z">
          <w:pPr>
            <w:numPr>
              <w:ilvl w:val="1"/>
            </w:numPr>
            <w:tabs>
              <w:tab w:val="num" w:pos="0"/>
            </w:tabs>
            <w:spacing w:before="240" w:after="120"/>
            <w:ind w:left="851" w:hanging="851"/>
            <w:outlineLvl w:val="1"/>
          </w:pPr>
        </w:pPrChange>
      </w:pPr>
      <w:ins w:id="3753" w:author="3070" w:date="2020-08-07T15:59:00Z">
        <w:del w:id="3754" w:author="LANDI Michele (C.C.)" w:date="2020-10-01T15:36:00Z">
          <w:r w:rsidRPr="00AA1B8D" w:rsidDel="000C01E6">
            <w:rPr>
              <w:rPrChange w:id="3755" w:author="3070" w:date="2020-08-07T16:00:00Z">
                <w:rPr>
                  <w:rFonts w:ascii="Calibri" w:eastAsia="Dotum" w:hAnsi="Calibri"/>
                </w:rPr>
              </w:rPrChange>
            </w:rPr>
            <w:delText>PROVISION OF INFORMATION</w:delText>
          </w:r>
        </w:del>
      </w:ins>
    </w:p>
    <w:p w14:paraId="3266B7EA" w14:textId="7CFBEC5D" w:rsidR="00552BB7" w:rsidRPr="00AA1B8D" w:rsidDel="000C01E6" w:rsidRDefault="00552BB7">
      <w:pPr>
        <w:pStyle w:val="Heading3"/>
        <w:rPr>
          <w:ins w:id="3756" w:author="3070" w:date="2020-08-07T15:59:00Z"/>
          <w:del w:id="3757" w:author="LANDI Michele (C.C.)" w:date="2020-10-01T15:36:00Z"/>
          <w:smallCaps w:val="0"/>
          <w:rPrChange w:id="3758" w:author="3070" w:date="2020-08-07T16:00:00Z">
            <w:rPr>
              <w:ins w:id="3759" w:author="3070" w:date="2020-08-07T15:59:00Z"/>
              <w:del w:id="3760" w:author="LANDI Michele (C.C.)" w:date="2020-10-01T15:36:00Z"/>
              <w:b w:val="0"/>
              <w:bCs w:val="0"/>
              <w:smallCaps/>
              <w:sz w:val="22"/>
              <w:szCs w:val="22"/>
            </w:rPr>
          </w:rPrChange>
        </w:rPr>
        <w:pPrChange w:id="3761" w:author="3070" w:date="2020-08-07T16:00:00Z">
          <w:pPr>
            <w:pStyle w:val="Heading1"/>
            <w:ind w:left="851" w:hanging="851"/>
          </w:pPr>
        </w:pPrChange>
      </w:pPr>
      <w:ins w:id="3762" w:author="3070" w:date="2020-08-07T15:59:00Z">
        <w:del w:id="3763" w:author="LANDI Michele (C.C.)" w:date="2020-10-01T15:36:00Z">
          <w:r w:rsidDel="000C01E6">
            <w:delText>traffic information</w:delText>
          </w:r>
        </w:del>
      </w:ins>
    </w:p>
    <w:p w14:paraId="29AA55AA" w14:textId="67A7A158" w:rsidR="00552BB7" w:rsidDel="000C01E6" w:rsidRDefault="00552BB7" w:rsidP="00552BB7">
      <w:pPr>
        <w:rPr>
          <w:ins w:id="3764" w:author="3070" w:date="2020-08-07T15:59:00Z"/>
          <w:del w:id="3765" w:author="LANDI Michele (C.C.)" w:date="2020-10-01T15:36:00Z"/>
          <w:rFonts w:ascii="Arial" w:hAnsi="Arial" w:cs="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097"/>
        <w:gridCol w:w="5098"/>
      </w:tblGrid>
      <w:tr w:rsidR="00552BB7" w:rsidRPr="00541D5E" w:rsidDel="000C01E6" w14:paraId="1B8A150B" w14:textId="124A2CA4" w:rsidTr="000221D5">
        <w:trPr>
          <w:trHeight w:val="360"/>
          <w:tblHeader/>
          <w:ins w:id="3766" w:author="3070" w:date="2020-08-07T15:59:00Z"/>
          <w:del w:id="3767" w:author="LANDI Michele (C.C.)" w:date="2020-10-01T15:36:00Z"/>
        </w:trPr>
        <w:tc>
          <w:tcPr>
            <w:tcW w:w="2500" w:type="pct"/>
            <w:shd w:val="clear" w:color="auto" w:fill="D9E2F3"/>
            <w:vAlign w:val="center"/>
          </w:tcPr>
          <w:p w14:paraId="06A52371" w14:textId="24E5AD06" w:rsidR="00552BB7" w:rsidRPr="00541D5E" w:rsidDel="000C01E6" w:rsidRDefault="00552BB7" w:rsidP="000221D5">
            <w:pPr>
              <w:spacing w:before="60" w:after="60"/>
              <w:ind w:left="113" w:right="113"/>
              <w:rPr>
                <w:ins w:id="3768" w:author="3070" w:date="2020-08-07T15:59:00Z"/>
                <w:del w:id="3769" w:author="LANDI Michele (C.C.)" w:date="2020-10-01T15:36:00Z"/>
                <w:rFonts w:ascii="Calibri" w:hAnsi="Calibri"/>
                <w:b/>
                <w:color w:val="026699"/>
                <w:sz w:val="20"/>
              </w:rPr>
            </w:pPr>
            <w:ins w:id="3770" w:author="3070" w:date="2020-08-07T15:59:00Z">
              <w:del w:id="3771" w:author="LANDI Michele (C.C.)" w:date="2020-10-01T15:36:00Z">
                <w:r w:rsidRPr="00541D5E" w:rsidDel="000C01E6">
                  <w:rPr>
                    <w:rFonts w:ascii="Calibri" w:hAnsi="Calibri"/>
                    <w:b/>
                    <w:color w:val="026699"/>
                    <w:sz w:val="20"/>
                  </w:rPr>
                  <w:delText>Message Element</w:delText>
                </w:r>
              </w:del>
            </w:ins>
          </w:p>
        </w:tc>
        <w:tc>
          <w:tcPr>
            <w:tcW w:w="2500" w:type="pct"/>
            <w:shd w:val="clear" w:color="auto" w:fill="D9E2F3"/>
            <w:vAlign w:val="center"/>
          </w:tcPr>
          <w:p w14:paraId="084D60E0" w14:textId="1A2B82EB" w:rsidR="00552BB7" w:rsidRPr="00541D5E" w:rsidDel="000C01E6" w:rsidRDefault="00552BB7" w:rsidP="000221D5">
            <w:pPr>
              <w:spacing w:before="60" w:after="60"/>
              <w:ind w:left="113" w:right="113"/>
              <w:rPr>
                <w:ins w:id="3772" w:author="3070" w:date="2020-08-07T15:59:00Z"/>
                <w:del w:id="3773" w:author="LANDI Michele (C.C.)" w:date="2020-10-01T15:36:00Z"/>
                <w:rFonts w:ascii="Calibri" w:hAnsi="Calibri"/>
                <w:b/>
                <w:color w:val="026699"/>
                <w:sz w:val="20"/>
              </w:rPr>
            </w:pPr>
            <w:ins w:id="3774" w:author="3070" w:date="2020-08-07T15:59:00Z">
              <w:del w:id="3775" w:author="LANDI Michele (C.C.)" w:date="2020-10-01T15:36:00Z">
                <w:r w:rsidRPr="00541D5E" w:rsidDel="000C01E6">
                  <w:rPr>
                    <w:rFonts w:ascii="Calibri" w:hAnsi="Calibri"/>
                    <w:b/>
                    <w:color w:val="026699"/>
                    <w:sz w:val="20"/>
                  </w:rPr>
                  <w:delText>Message Intent</w:delText>
                </w:r>
              </w:del>
            </w:ins>
          </w:p>
        </w:tc>
      </w:tr>
      <w:tr w:rsidR="00552BB7" w:rsidRPr="00541D5E" w:rsidDel="000C01E6" w14:paraId="2C722913" w14:textId="442C0FE3" w:rsidTr="000221D5">
        <w:trPr>
          <w:trHeight w:val="64"/>
          <w:ins w:id="3776" w:author="3070" w:date="2020-08-07T15:59:00Z"/>
          <w:del w:id="3777" w:author="LANDI Michele (C.C.)" w:date="2020-10-01T15:36:00Z"/>
        </w:trPr>
        <w:tc>
          <w:tcPr>
            <w:tcW w:w="2500" w:type="pct"/>
            <w:shd w:val="clear" w:color="auto" w:fill="auto"/>
          </w:tcPr>
          <w:p w14:paraId="1B560C28" w14:textId="004510EE" w:rsidR="00552BB7" w:rsidRPr="00541D5E" w:rsidDel="000C01E6" w:rsidRDefault="00552BB7" w:rsidP="000221D5">
            <w:pPr>
              <w:spacing w:before="60" w:after="60"/>
              <w:ind w:left="113" w:right="113"/>
              <w:rPr>
                <w:ins w:id="3778" w:author="3070" w:date="2020-08-07T15:59:00Z"/>
                <w:del w:id="3779" w:author="LANDI Michele (C.C.)" w:date="2020-10-01T15:36:00Z"/>
                <w:rFonts w:ascii="Calibri" w:hAnsi="Calibri"/>
                <w:color w:val="000000"/>
                <w:sz w:val="20"/>
              </w:rPr>
            </w:pPr>
            <w:ins w:id="3780" w:author="3070" w:date="2020-08-07T15:59:00Z">
              <w:del w:id="3781" w:author="LANDI Michele (C.C.)" w:date="2020-10-01T15:36:00Z">
                <w:r w:rsidDel="000C01E6">
                  <w:rPr>
                    <w:rFonts w:ascii="Calibri" w:hAnsi="Calibri"/>
                    <w:color w:val="000000"/>
                    <w:sz w:val="20"/>
                  </w:rPr>
                  <w:delText>AHEAD [distance] [details]</w:delText>
                </w:r>
              </w:del>
            </w:ins>
          </w:p>
        </w:tc>
        <w:tc>
          <w:tcPr>
            <w:tcW w:w="2500" w:type="pct"/>
            <w:shd w:val="clear" w:color="auto" w:fill="auto"/>
          </w:tcPr>
          <w:p w14:paraId="4F1D271B" w14:textId="4D189C2C" w:rsidR="00552BB7" w:rsidRPr="00541D5E" w:rsidDel="000C01E6" w:rsidRDefault="00552BB7" w:rsidP="000221D5">
            <w:pPr>
              <w:spacing w:before="60" w:after="60"/>
              <w:ind w:left="113" w:right="113"/>
              <w:rPr>
                <w:ins w:id="3782" w:author="3070" w:date="2020-08-07T15:59:00Z"/>
                <w:del w:id="3783" w:author="LANDI Michele (C.C.)" w:date="2020-10-01T15:36:00Z"/>
                <w:rFonts w:ascii="Calibri" w:hAnsi="Calibri"/>
                <w:color w:val="000000"/>
                <w:sz w:val="20"/>
              </w:rPr>
            </w:pPr>
            <w:ins w:id="3784" w:author="3070" w:date="2020-08-07T15:59:00Z">
              <w:del w:id="3785" w:author="LANDI Michele (C.C.)" w:date="2020-10-01T15:36:00Z">
                <w:r w:rsidDel="000C01E6">
                  <w:rPr>
                    <w:rFonts w:ascii="Calibri" w:hAnsi="Calibri"/>
                    <w:color w:val="000000"/>
                    <w:sz w:val="20"/>
                  </w:rPr>
                  <w:delText>Inform a ship that there is a ship/object in front of it [distance details] [other details may be added]</w:delText>
                </w:r>
              </w:del>
            </w:ins>
          </w:p>
        </w:tc>
      </w:tr>
      <w:tr w:rsidR="00552BB7" w:rsidRPr="00541D5E" w:rsidDel="000C01E6" w14:paraId="056960F3" w14:textId="1E37E8C0" w:rsidTr="000221D5">
        <w:trPr>
          <w:trHeight w:val="64"/>
          <w:ins w:id="3786" w:author="3070" w:date="2020-08-07T15:59:00Z"/>
          <w:del w:id="3787" w:author="LANDI Michele (C.C.)" w:date="2020-10-01T15:36:00Z"/>
        </w:trPr>
        <w:tc>
          <w:tcPr>
            <w:tcW w:w="2500" w:type="pct"/>
          </w:tcPr>
          <w:p w14:paraId="329E97D1" w14:textId="696A5160" w:rsidR="00552BB7" w:rsidRPr="00541D5E" w:rsidDel="000C01E6" w:rsidRDefault="00552BB7" w:rsidP="000221D5">
            <w:pPr>
              <w:spacing w:before="60" w:after="60"/>
              <w:ind w:left="113" w:right="113"/>
              <w:rPr>
                <w:ins w:id="3788" w:author="3070" w:date="2020-08-07T15:59:00Z"/>
                <w:del w:id="3789" w:author="LANDI Michele (C.C.)" w:date="2020-10-01T15:36:00Z"/>
                <w:rFonts w:ascii="Calibri" w:hAnsi="Calibri"/>
                <w:color w:val="000000"/>
                <w:sz w:val="20"/>
              </w:rPr>
            </w:pPr>
            <w:ins w:id="3790" w:author="3070" w:date="2020-08-07T15:59:00Z">
              <w:del w:id="3791" w:author="LANDI Michele (C.C.)" w:date="2020-10-01T15:36:00Z">
                <w:r w:rsidRPr="00541D5E" w:rsidDel="000C01E6">
                  <w:rPr>
                    <w:rFonts w:ascii="Calibri" w:hAnsi="Calibri"/>
                    <w:color w:val="000000"/>
                    <w:sz w:val="20"/>
                  </w:rPr>
                  <w:delText>ALTERING COURSE</w:delText>
                </w:r>
              </w:del>
            </w:ins>
          </w:p>
        </w:tc>
        <w:tc>
          <w:tcPr>
            <w:tcW w:w="2500" w:type="pct"/>
          </w:tcPr>
          <w:p w14:paraId="09330592" w14:textId="235C1254" w:rsidR="00552BB7" w:rsidRPr="00541D5E" w:rsidDel="000C01E6" w:rsidRDefault="00552BB7" w:rsidP="000221D5">
            <w:pPr>
              <w:spacing w:before="60" w:after="60"/>
              <w:ind w:left="113" w:right="113"/>
              <w:rPr>
                <w:ins w:id="3792" w:author="3070" w:date="2020-08-07T15:59:00Z"/>
                <w:del w:id="3793" w:author="LANDI Michele (C.C.)" w:date="2020-10-01T15:36:00Z"/>
                <w:rFonts w:ascii="Calibri" w:hAnsi="Calibri"/>
                <w:color w:val="000000"/>
                <w:sz w:val="20"/>
              </w:rPr>
            </w:pPr>
            <w:ins w:id="3794" w:author="3070" w:date="2020-08-07T15:59:00Z">
              <w:del w:id="3795" w:author="LANDI Michele (C.C.)" w:date="2020-10-01T15:36:00Z">
                <w:r w:rsidRPr="00541D5E" w:rsidDel="000C01E6">
                  <w:rPr>
                    <w:rFonts w:ascii="Calibri" w:hAnsi="Calibri"/>
                    <w:color w:val="000000"/>
                    <w:sz w:val="20"/>
                  </w:rPr>
                  <w:delText xml:space="preserve">Inform a that another </w:delText>
                </w:r>
                <w:r w:rsidDel="000C01E6">
                  <w:rPr>
                    <w:rFonts w:ascii="Calibri" w:hAnsi="Calibri"/>
                    <w:color w:val="000000"/>
                    <w:sz w:val="20"/>
                  </w:rPr>
                  <w:delText>ship</w:delText>
                </w:r>
                <w:r w:rsidRPr="00541D5E" w:rsidDel="000C01E6">
                  <w:rPr>
                    <w:rFonts w:ascii="Calibri" w:hAnsi="Calibri"/>
                    <w:color w:val="000000"/>
                    <w:sz w:val="20"/>
                  </w:rPr>
                  <w:delText xml:space="preserve"> is changing direction</w:delText>
                </w:r>
              </w:del>
            </w:ins>
          </w:p>
        </w:tc>
      </w:tr>
      <w:tr w:rsidR="00552BB7" w:rsidRPr="00541D5E" w:rsidDel="000C01E6" w14:paraId="5B283ACF" w14:textId="33EF06D6" w:rsidTr="000221D5">
        <w:trPr>
          <w:trHeight w:val="64"/>
          <w:ins w:id="3796" w:author="3070" w:date="2020-08-07T15:59:00Z"/>
          <w:del w:id="3797" w:author="LANDI Michele (C.C.)" w:date="2020-10-01T15:36:00Z"/>
        </w:trPr>
        <w:tc>
          <w:tcPr>
            <w:tcW w:w="2500" w:type="pct"/>
          </w:tcPr>
          <w:p w14:paraId="36B8F284" w14:textId="61E8C51F" w:rsidR="00552BB7" w:rsidRPr="00541D5E" w:rsidDel="000C01E6" w:rsidRDefault="00552BB7" w:rsidP="000221D5">
            <w:pPr>
              <w:spacing w:before="60" w:after="60"/>
              <w:ind w:left="113" w:right="113"/>
              <w:rPr>
                <w:ins w:id="3798" w:author="3070" w:date="2020-08-07T15:59:00Z"/>
                <w:del w:id="3799" w:author="LANDI Michele (C.C.)" w:date="2020-10-01T15:36:00Z"/>
                <w:rFonts w:ascii="Calibri" w:hAnsi="Calibri"/>
                <w:color w:val="000000"/>
                <w:sz w:val="20"/>
              </w:rPr>
            </w:pPr>
            <w:ins w:id="3800" w:author="3070" w:date="2020-08-07T15:59:00Z">
              <w:del w:id="3801" w:author="LANDI Michele (C.C.)" w:date="2020-10-01T15:36:00Z">
                <w:r w:rsidRPr="00541D5E" w:rsidDel="000C01E6">
                  <w:rPr>
                    <w:rFonts w:ascii="Calibri" w:hAnsi="Calibri"/>
                    <w:color w:val="000000"/>
                    <w:sz w:val="20"/>
                  </w:rPr>
                  <w:delText>ANCHORING (in position)</w:delText>
                </w:r>
              </w:del>
            </w:ins>
          </w:p>
        </w:tc>
        <w:tc>
          <w:tcPr>
            <w:tcW w:w="2500" w:type="pct"/>
          </w:tcPr>
          <w:p w14:paraId="703C7A2E" w14:textId="4204243D" w:rsidR="00552BB7" w:rsidRPr="00541D5E" w:rsidDel="000C01E6" w:rsidRDefault="00552BB7" w:rsidP="000221D5">
            <w:pPr>
              <w:spacing w:before="60" w:after="60"/>
              <w:ind w:left="113" w:right="113"/>
              <w:rPr>
                <w:ins w:id="3802" w:author="3070" w:date="2020-08-07T15:59:00Z"/>
                <w:del w:id="3803" w:author="LANDI Michele (C.C.)" w:date="2020-10-01T15:36:00Z"/>
                <w:rFonts w:ascii="Calibri" w:hAnsi="Calibri"/>
                <w:color w:val="000000"/>
                <w:sz w:val="20"/>
              </w:rPr>
            </w:pPr>
            <w:ins w:id="3804" w:author="3070" w:date="2020-08-07T15:59:00Z">
              <w:del w:id="3805" w:author="LANDI Michele (C.C.)" w:date="2020-10-01T15:36:00Z">
                <w:r w:rsidRPr="00541D5E" w:rsidDel="000C01E6">
                  <w:rPr>
                    <w:rFonts w:ascii="Calibri" w:hAnsi="Calibri"/>
                    <w:color w:val="000000"/>
                    <w:sz w:val="20"/>
                  </w:rPr>
                  <w:delText xml:space="preserve">Inform traffic that a </w:delText>
                </w:r>
                <w:r w:rsidDel="000C01E6">
                  <w:rPr>
                    <w:rFonts w:ascii="Calibri" w:hAnsi="Calibri"/>
                    <w:color w:val="000000"/>
                    <w:sz w:val="20"/>
                  </w:rPr>
                  <w:delText>ship</w:delText>
                </w:r>
                <w:r w:rsidRPr="00541D5E" w:rsidDel="000C01E6">
                  <w:rPr>
                    <w:rFonts w:ascii="Calibri" w:hAnsi="Calibri"/>
                    <w:color w:val="000000"/>
                    <w:sz w:val="20"/>
                  </w:rPr>
                  <w:delText xml:space="preserve"> is getting ready to anchor </w:delText>
                </w:r>
              </w:del>
            </w:ins>
          </w:p>
        </w:tc>
      </w:tr>
      <w:tr w:rsidR="00552BB7" w:rsidRPr="00541D5E" w:rsidDel="000C01E6" w14:paraId="5D81D29A" w14:textId="1B62ADF3" w:rsidTr="000221D5">
        <w:trPr>
          <w:trHeight w:val="64"/>
          <w:ins w:id="3806" w:author="3070" w:date="2020-08-07T15:59:00Z"/>
          <w:del w:id="3807" w:author="LANDI Michele (C.C.)" w:date="2020-10-01T15:36:00Z"/>
        </w:trPr>
        <w:tc>
          <w:tcPr>
            <w:tcW w:w="2500" w:type="pct"/>
          </w:tcPr>
          <w:p w14:paraId="3164FA08" w14:textId="73E60EF0" w:rsidR="00552BB7" w:rsidRPr="00541D5E" w:rsidDel="000C01E6" w:rsidRDefault="00552BB7" w:rsidP="000221D5">
            <w:pPr>
              <w:spacing w:before="60" w:after="60"/>
              <w:ind w:left="113" w:right="113"/>
              <w:rPr>
                <w:ins w:id="3808" w:author="3070" w:date="2020-08-07T15:59:00Z"/>
                <w:del w:id="3809" w:author="LANDI Michele (C.C.)" w:date="2020-10-01T15:36:00Z"/>
                <w:rFonts w:ascii="Calibri" w:hAnsi="Calibri"/>
                <w:color w:val="000000"/>
                <w:sz w:val="20"/>
              </w:rPr>
            </w:pPr>
            <w:ins w:id="3810" w:author="3070" w:date="2020-08-07T15:59:00Z">
              <w:del w:id="3811" w:author="LANDI Michele (C.C.)" w:date="2020-10-01T15:36:00Z">
                <w:r w:rsidRPr="00541D5E" w:rsidDel="000C01E6">
                  <w:rPr>
                    <w:rFonts w:ascii="Calibri" w:hAnsi="Calibri"/>
                    <w:color w:val="000000"/>
                    <w:sz w:val="20"/>
                  </w:rPr>
                  <w:delText>ANCHORED (in position)</w:delText>
                </w:r>
              </w:del>
            </w:ins>
          </w:p>
        </w:tc>
        <w:tc>
          <w:tcPr>
            <w:tcW w:w="2500" w:type="pct"/>
          </w:tcPr>
          <w:p w14:paraId="09D8CECA" w14:textId="1B22A6B8" w:rsidR="00552BB7" w:rsidRPr="00541D5E" w:rsidDel="000C01E6" w:rsidRDefault="00552BB7" w:rsidP="000221D5">
            <w:pPr>
              <w:spacing w:before="60" w:after="60"/>
              <w:ind w:left="113" w:right="113"/>
              <w:rPr>
                <w:ins w:id="3812" w:author="3070" w:date="2020-08-07T15:59:00Z"/>
                <w:del w:id="3813" w:author="LANDI Michele (C.C.)" w:date="2020-10-01T15:36:00Z"/>
                <w:rFonts w:ascii="Calibri" w:hAnsi="Calibri"/>
                <w:color w:val="000000"/>
                <w:sz w:val="20"/>
              </w:rPr>
            </w:pPr>
            <w:ins w:id="3814" w:author="3070" w:date="2020-08-07T15:59:00Z">
              <w:del w:id="3815" w:author="LANDI Michele (C.C.)" w:date="2020-10-01T15:36:00Z">
                <w:r w:rsidRPr="00541D5E" w:rsidDel="000C01E6">
                  <w:rPr>
                    <w:rFonts w:ascii="Calibri" w:hAnsi="Calibri"/>
                    <w:color w:val="000000"/>
                    <w:sz w:val="20"/>
                  </w:rPr>
                  <w:delText xml:space="preserve">Inform traffic that a </w:delText>
                </w:r>
                <w:r w:rsidDel="000C01E6">
                  <w:rPr>
                    <w:rFonts w:ascii="Calibri" w:hAnsi="Calibri"/>
                    <w:color w:val="000000"/>
                    <w:sz w:val="20"/>
                  </w:rPr>
                  <w:delText>ship</w:delText>
                </w:r>
                <w:r w:rsidRPr="00541D5E" w:rsidDel="000C01E6">
                  <w:rPr>
                    <w:rFonts w:ascii="Calibri" w:hAnsi="Calibri"/>
                    <w:color w:val="000000"/>
                    <w:sz w:val="20"/>
                  </w:rPr>
                  <w:delText xml:space="preserve"> is anchored</w:delText>
                </w:r>
              </w:del>
            </w:ins>
          </w:p>
        </w:tc>
      </w:tr>
      <w:tr w:rsidR="00552BB7" w:rsidRPr="00541D5E" w:rsidDel="000C01E6" w14:paraId="078DD00A" w14:textId="76E4DEEB" w:rsidTr="000221D5">
        <w:trPr>
          <w:trHeight w:val="64"/>
          <w:ins w:id="3816" w:author="3070" w:date="2020-08-07T15:59:00Z"/>
          <w:del w:id="3817" w:author="LANDI Michele (C.C.)" w:date="2020-10-01T15:36:00Z"/>
        </w:trPr>
        <w:tc>
          <w:tcPr>
            <w:tcW w:w="2500" w:type="pct"/>
          </w:tcPr>
          <w:p w14:paraId="58795920" w14:textId="33B7F33C" w:rsidR="00552BB7" w:rsidRPr="00541D5E" w:rsidDel="000C01E6" w:rsidRDefault="00552BB7" w:rsidP="000221D5">
            <w:pPr>
              <w:spacing w:before="60" w:after="60"/>
              <w:ind w:left="113" w:right="113"/>
              <w:rPr>
                <w:ins w:id="3818" w:author="3070" w:date="2020-08-07T15:59:00Z"/>
                <w:del w:id="3819" w:author="LANDI Michele (C.C.)" w:date="2020-10-01T15:36:00Z"/>
                <w:rFonts w:ascii="Calibri" w:hAnsi="Calibri"/>
                <w:color w:val="000000"/>
                <w:sz w:val="20"/>
              </w:rPr>
            </w:pPr>
            <w:ins w:id="3820" w:author="3070" w:date="2020-08-07T15:59:00Z">
              <w:del w:id="3821" w:author="LANDI Michele (C.C.)" w:date="2020-10-01T15:36:00Z">
                <w:r w:rsidRPr="00541D5E" w:rsidDel="000C01E6">
                  <w:rPr>
                    <w:rFonts w:ascii="Calibri" w:hAnsi="Calibri"/>
                    <w:color w:val="000000"/>
                    <w:sz w:val="20"/>
                  </w:rPr>
                  <w:delText>CONSTRAINED BY (details)</w:delText>
                </w:r>
              </w:del>
            </w:ins>
          </w:p>
        </w:tc>
        <w:tc>
          <w:tcPr>
            <w:tcW w:w="2500" w:type="pct"/>
          </w:tcPr>
          <w:p w14:paraId="425D1224" w14:textId="639C1BD6" w:rsidR="00552BB7" w:rsidRPr="00541D5E" w:rsidDel="000C01E6" w:rsidRDefault="00552BB7" w:rsidP="000221D5">
            <w:pPr>
              <w:spacing w:before="60" w:after="60"/>
              <w:ind w:left="113" w:right="113"/>
              <w:rPr>
                <w:ins w:id="3822" w:author="3070" w:date="2020-08-07T15:59:00Z"/>
                <w:del w:id="3823" w:author="LANDI Michele (C.C.)" w:date="2020-10-01T15:36:00Z"/>
                <w:rFonts w:ascii="Calibri" w:hAnsi="Calibri"/>
                <w:color w:val="000000"/>
                <w:sz w:val="20"/>
              </w:rPr>
            </w:pPr>
            <w:ins w:id="3824" w:author="3070" w:date="2020-08-07T15:59:00Z">
              <w:del w:id="3825" w:author="LANDI Michele (C.C.)" w:date="2020-10-01T15:36:00Z">
                <w:r w:rsidRPr="00541D5E" w:rsidDel="000C01E6">
                  <w:rPr>
                    <w:rFonts w:ascii="Calibri" w:hAnsi="Calibri"/>
                    <w:color w:val="000000"/>
                    <w:sz w:val="20"/>
                  </w:rPr>
                  <w:delText xml:space="preserve">Inform traffic that a </w:delText>
                </w:r>
                <w:r w:rsidDel="000C01E6">
                  <w:rPr>
                    <w:rFonts w:ascii="Calibri" w:hAnsi="Calibri"/>
                    <w:color w:val="000000"/>
                    <w:sz w:val="20"/>
                  </w:rPr>
                  <w:delText>ship</w:delText>
                </w:r>
                <w:r w:rsidRPr="00541D5E" w:rsidDel="000C01E6">
                  <w:rPr>
                    <w:rFonts w:ascii="Calibri" w:hAnsi="Calibri"/>
                    <w:color w:val="000000"/>
                    <w:sz w:val="20"/>
                  </w:rPr>
                  <w:delText xml:space="preserve"> is restricted in her ability to manoeuvre due to a specified conditions (eg draft)</w:delText>
                </w:r>
              </w:del>
            </w:ins>
          </w:p>
        </w:tc>
      </w:tr>
      <w:tr w:rsidR="00552BB7" w:rsidRPr="00541D5E" w:rsidDel="000C01E6" w14:paraId="17EC8375" w14:textId="3D32F03C" w:rsidTr="000221D5">
        <w:trPr>
          <w:trHeight w:val="64"/>
          <w:ins w:id="3826" w:author="3070" w:date="2020-08-07T15:59:00Z"/>
          <w:del w:id="3827" w:author="LANDI Michele (C.C.)" w:date="2020-10-01T15:36:00Z"/>
        </w:trPr>
        <w:tc>
          <w:tcPr>
            <w:tcW w:w="2500" w:type="pct"/>
          </w:tcPr>
          <w:p w14:paraId="6672C4C1" w14:textId="4548D914" w:rsidR="00552BB7" w:rsidRPr="00541D5E" w:rsidDel="000C01E6" w:rsidRDefault="00552BB7" w:rsidP="000221D5">
            <w:pPr>
              <w:spacing w:before="60" w:after="60"/>
              <w:ind w:left="113" w:right="113"/>
              <w:rPr>
                <w:ins w:id="3828" w:author="3070" w:date="2020-08-07T15:59:00Z"/>
                <w:del w:id="3829" w:author="LANDI Michele (C.C.)" w:date="2020-10-01T15:36:00Z"/>
                <w:rFonts w:ascii="Calibri" w:hAnsi="Calibri"/>
                <w:color w:val="000000"/>
                <w:sz w:val="20"/>
              </w:rPr>
            </w:pPr>
            <w:ins w:id="3830" w:author="3070" w:date="2020-08-07T15:59:00Z">
              <w:del w:id="3831" w:author="LANDI Michele (C.C.)" w:date="2020-10-01T15:36:00Z">
                <w:r w:rsidRPr="00541D5E" w:rsidDel="000C01E6">
                  <w:rPr>
                    <w:rFonts w:ascii="Calibri" w:hAnsi="Calibri"/>
                    <w:color w:val="000000"/>
                    <w:sz w:val="20"/>
                  </w:rPr>
                  <w:delText>CROSSING (details)</w:delText>
                </w:r>
              </w:del>
            </w:ins>
          </w:p>
        </w:tc>
        <w:tc>
          <w:tcPr>
            <w:tcW w:w="2500" w:type="pct"/>
          </w:tcPr>
          <w:p w14:paraId="5BF317FF" w14:textId="54E0553D" w:rsidR="00552BB7" w:rsidRPr="00541D5E" w:rsidDel="000C01E6" w:rsidRDefault="00552BB7" w:rsidP="000221D5">
            <w:pPr>
              <w:spacing w:before="60" w:after="60"/>
              <w:ind w:left="113" w:right="113"/>
              <w:rPr>
                <w:ins w:id="3832" w:author="3070" w:date="2020-08-07T15:59:00Z"/>
                <w:del w:id="3833" w:author="LANDI Michele (C.C.)" w:date="2020-10-01T15:36:00Z"/>
                <w:rFonts w:ascii="Calibri" w:hAnsi="Calibri"/>
                <w:color w:val="000000"/>
                <w:sz w:val="20"/>
              </w:rPr>
            </w:pPr>
            <w:ins w:id="3834" w:author="3070" w:date="2020-08-07T15:59:00Z">
              <w:del w:id="3835" w:author="LANDI Michele (C.C.)" w:date="2020-10-01T15:36:00Z">
                <w:r w:rsidRPr="00541D5E" w:rsidDel="000C01E6">
                  <w:rPr>
                    <w:rFonts w:ascii="Calibri" w:hAnsi="Calibri"/>
                    <w:color w:val="000000"/>
                    <w:sz w:val="20"/>
                  </w:rPr>
                  <w:delText xml:space="preserve">Inform traffic that a </w:delText>
                </w:r>
                <w:r w:rsidDel="000C01E6">
                  <w:rPr>
                    <w:rFonts w:ascii="Calibri" w:hAnsi="Calibri"/>
                    <w:color w:val="000000"/>
                    <w:sz w:val="20"/>
                  </w:rPr>
                  <w:delText>ship</w:delText>
                </w:r>
                <w:r w:rsidRPr="00541D5E" w:rsidDel="000C01E6">
                  <w:rPr>
                    <w:rFonts w:ascii="Calibri" w:hAnsi="Calibri"/>
                    <w:color w:val="000000"/>
                    <w:sz w:val="20"/>
                  </w:rPr>
                  <w:delText xml:space="preserve"> is proceeding in a direction near right angle with traffic flow or route.  Alternatively the </w:delText>
                </w:r>
                <w:r w:rsidDel="000C01E6">
                  <w:rPr>
                    <w:rFonts w:ascii="Calibri" w:hAnsi="Calibri"/>
                    <w:color w:val="000000"/>
                    <w:sz w:val="20"/>
                  </w:rPr>
                  <w:delText>ship</w:delText>
                </w:r>
                <w:r w:rsidRPr="00541D5E" w:rsidDel="000C01E6">
                  <w:rPr>
                    <w:rFonts w:ascii="Calibri" w:hAnsi="Calibri"/>
                    <w:color w:val="000000"/>
                    <w:sz w:val="20"/>
                  </w:rPr>
                  <w:delText xml:space="preserve"> is proceeding through an area/fairway (one side to another)</w:delText>
                </w:r>
              </w:del>
            </w:ins>
          </w:p>
        </w:tc>
      </w:tr>
      <w:tr w:rsidR="00552BB7" w:rsidRPr="00541D5E" w:rsidDel="000C01E6" w14:paraId="6EB4E5DE" w14:textId="5192F273" w:rsidTr="000221D5">
        <w:trPr>
          <w:trHeight w:val="64"/>
          <w:ins w:id="3836" w:author="3070" w:date="2020-08-07T15:59:00Z"/>
          <w:del w:id="3837" w:author="LANDI Michele (C.C.)" w:date="2020-10-01T15:36:00Z"/>
        </w:trPr>
        <w:tc>
          <w:tcPr>
            <w:tcW w:w="2500" w:type="pct"/>
          </w:tcPr>
          <w:p w14:paraId="677BCF9B" w14:textId="66370550" w:rsidR="00552BB7" w:rsidRPr="00541D5E" w:rsidDel="000C01E6" w:rsidRDefault="00552BB7" w:rsidP="000221D5">
            <w:pPr>
              <w:spacing w:before="60" w:after="60"/>
              <w:ind w:left="113" w:right="113"/>
              <w:rPr>
                <w:ins w:id="3838" w:author="3070" w:date="2020-08-07T15:59:00Z"/>
                <w:del w:id="3839" w:author="LANDI Michele (C.C.)" w:date="2020-10-01T15:36:00Z"/>
                <w:rFonts w:ascii="Calibri" w:hAnsi="Calibri"/>
                <w:color w:val="000000"/>
                <w:sz w:val="20"/>
              </w:rPr>
            </w:pPr>
            <w:ins w:id="3840" w:author="3070" w:date="2020-08-07T15:59:00Z">
              <w:del w:id="3841" w:author="LANDI Michele (C.C.)" w:date="2020-10-01T15:36:00Z">
                <w:r w:rsidRPr="00541D5E" w:rsidDel="000C01E6">
                  <w:rPr>
                    <w:rFonts w:ascii="Calibri" w:hAnsi="Calibri"/>
                    <w:color w:val="000000"/>
                    <w:sz w:val="20"/>
                  </w:rPr>
                  <w:delText>OVERTAKING</w:delText>
                </w:r>
              </w:del>
            </w:ins>
          </w:p>
        </w:tc>
        <w:tc>
          <w:tcPr>
            <w:tcW w:w="2500" w:type="pct"/>
          </w:tcPr>
          <w:p w14:paraId="13D85EAE" w14:textId="3751A0CF" w:rsidR="00552BB7" w:rsidRPr="00541D5E" w:rsidDel="000C01E6" w:rsidRDefault="00552BB7" w:rsidP="000221D5">
            <w:pPr>
              <w:spacing w:before="60" w:after="60"/>
              <w:ind w:left="113" w:right="113"/>
              <w:rPr>
                <w:ins w:id="3842" w:author="3070" w:date="2020-08-07T15:59:00Z"/>
                <w:del w:id="3843" w:author="LANDI Michele (C.C.)" w:date="2020-10-01T15:36:00Z"/>
                <w:rFonts w:ascii="Calibri" w:hAnsi="Calibri"/>
                <w:color w:val="000000"/>
                <w:sz w:val="20"/>
              </w:rPr>
            </w:pPr>
            <w:ins w:id="3844" w:author="3070" w:date="2020-08-07T15:59:00Z">
              <w:del w:id="3845" w:author="LANDI Michele (C.C.)" w:date="2020-10-01T15:36:00Z">
                <w:r w:rsidRPr="00541D5E" w:rsidDel="000C01E6">
                  <w:rPr>
                    <w:rFonts w:ascii="Calibri" w:hAnsi="Calibri"/>
                    <w:color w:val="000000"/>
                    <w:sz w:val="20"/>
                  </w:rPr>
                  <w:delText xml:space="preserve">Inform that a </w:delText>
                </w:r>
                <w:r w:rsidDel="000C01E6">
                  <w:rPr>
                    <w:rFonts w:ascii="Calibri" w:hAnsi="Calibri"/>
                    <w:color w:val="000000"/>
                    <w:sz w:val="20"/>
                  </w:rPr>
                  <w:delText>ship</w:delText>
                </w:r>
                <w:r w:rsidRPr="00541D5E" w:rsidDel="000C01E6">
                  <w:rPr>
                    <w:rFonts w:ascii="Calibri" w:hAnsi="Calibri"/>
                    <w:color w:val="000000"/>
                    <w:sz w:val="20"/>
                  </w:rPr>
                  <w:delText xml:space="preserve"> is overtaking another </w:delText>
                </w:r>
                <w:r w:rsidDel="000C01E6">
                  <w:rPr>
                    <w:rFonts w:ascii="Calibri" w:hAnsi="Calibri"/>
                    <w:color w:val="000000"/>
                    <w:sz w:val="20"/>
                  </w:rPr>
                  <w:delText>ship</w:delText>
                </w:r>
              </w:del>
            </w:ins>
          </w:p>
        </w:tc>
      </w:tr>
      <w:tr w:rsidR="00552BB7" w:rsidRPr="00541D5E" w:rsidDel="000C01E6" w14:paraId="0191B876" w14:textId="44F9F646" w:rsidTr="000221D5">
        <w:trPr>
          <w:trHeight w:val="64"/>
          <w:ins w:id="3846" w:author="3070" w:date="2020-08-07T15:59:00Z"/>
          <w:del w:id="3847" w:author="LANDI Michele (C.C.)" w:date="2020-10-01T15:36:00Z"/>
        </w:trPr>
        <w:tc>
          <w:tcPr>
            <w:tcW w:w="2500" w:type="pct"/>
          </w:tcPr>
          <w:p w14:paraId="2CE35961" w14:textId="0D6C0A09" w:rsidR="00552BB7" w:rsidRPr="00D13892" w:rsidDel="000C01E6" w:rsidRDefault="00552BB7" w:rsidP="000221D5">
            <w:pPr>
              <w:spacing w:before="60" w:after="60"/>
              <w:ind w:left="113" w:right="113"/>
              <w:rPr>
                <w:ins w:id="3848" w:author="3070" w:date="2020-08-07T15:59:00Z"/>
                <w:del w:id="3849" w:author="LANDI Michele (C.C.)" w:date="2020-10-01T15:36:00Z"/>
                <w:rFonts w:ascii="Calibri" w:hAnsi="Calibri"/>
                <w:color w:val="000000"/>
                <w:sz w:val="20"/>
              </w:rPr>
            </w:pPr>
            <w:ins w:id="3850" w:author="3070" w:date="2020-08-07T15:59:00Z">
              <w:del w:id="3851" w:author="LANDI Michele (C.C.)" w:date="2020-10-01T15:36:00Z">
                <w:r w:rsidRPr="00D13892" w:rsidDel="000C01E6">
                  <w:rPr>
                    <w:rFonts w:ascii="Calibri" w:hAnsi="Calibri"/>
                    <w:color w:val="000000"/>
                    <w:sz w:val="20"/>
                  </w:rPr>
                  <w:delText>DEPARTING (details)</w:delText>
                </w:r>
              </w:del>
            </w:ins>
          </w:p>
        </w:tc>
        <w:tc>
          <w:tcPr>
            <w:tcW w:w="2500" w:type="pct"/>
          </w:tcPr>
          <w:p w14:paraId="28E8AF16" w14:textId="356D80FB" w:rsidR="00552BB7" w:rsidRPr="00541D5E" w:rsidDel="000C01E6" w:rsidRDefault="00552BB7" w:rsidP="000221D5">
            <w:pPr>
              <w:spacing w:before="60" w:after="60"/>
              <w:ind w:left="113" w:right="113"/>
              <w:rPr>
                <w:ins w:id="3852" w:author="3070" w:date="2020-08-07T15:59:00Z"/>
                <w:del w:id="3853" w:author="LANDI Michele (C.C.)" w:date="2020-10-01T15:36:00Z"/>
                <w:rFonts w:ascii="Calibri" w:hAnsi="Calibri"/>
                <w:color w:val="000000"/>
                <w:sz w:val="20"/>
              </w:rPr>
            </w:pPr>
            <w:ins w:id="3854" w:author="3070" w:date="2020-08-07T15:59:00Z">
              <w:del w:id="3855" w:author="LANDI Michele (C.C.)" w:date="2020-10-01T15:36:00Z">
                <w:r w:rsidRPr="00D13892" w:rsidDel="000C01E6">
                  <w:rPr>
                    <w:rFonts w:ascii="Calibri" w:hAnsi="Calibri"/>
                    <w:color w:val="000000"/>
                    <w:sz w:val="20"/>
                  </w:rPr>
                  <w:delText xml:space="preserve">Inform traffic that a ship is departing an area or </w:delText>
                </w:r>
                <w:r w:rsidRPr="008E66E9" w:rsidDel="000C01E6">
                  <w:rPr>
                    <w:rFonts w:ascii="Calibri" w:hAnsi="Calibri"/>
                    <w:color w:val="000000"/>
                    <w:sz w:val="20"/>
                  </w:rPr>
                  <w:delText>alongside/anchor berth</w:delText>
                </w:r>
              </w:del>
            </w:ins>
          </w:p>
        </w:tc>
      </w:tr>
      <w:tr w:rsidR="00552BB7" w:rsidRPr="00541D5E" w:rsidDel="000C01E6" w14:paraId="797DBA35" w14:textId="3441FAE8" w:rsidTr="000221D5">
        <w:trPr>
          <w:trHeight w:val="64"/>
          <w:ins w:id="3856" w:author="3070" w:date="2020-08-07T15:59:00Z"/>
          <w:del w:id="3857" w:author="LANDI Michele (C.C.)" w:date="2020-10-01T15:36:00Z"/>
        </w:trPr>
        <w:tc>
          <w:tcPr>
            <w:tcW w:w="2500" w:type="pct"/>
          </w:tcPr>
          <w:p w14:paraId="4E5E35B2" w14:textId="4469B425" w:rsidR="00552BB7" w:rsidRPr="00541D5E" w:rsidDel="000C01E6" w:rsidRDefault="00552BB7" w:rsidP="000221D5">
            <w:pPr>
              <w:spacing w:before="60" w:after="60"/>
              <w:ind w:left="113" w:right="113"/>
              <w:rPr>
                <w:ins w:id="3858" w:author="3070" w:date="2020-08-07T15:59:00Z"/>
                <w:del w:id="3859" w:author="LANDI Michele (C.C.)" w:date="2020-10-01T15:36:00Z"/>
                <w:rFonts w:ascii="Calibri" w:hAnsi="Calibri"/>
                <w:color w:val="000000"/>
                <w:sz w:val="20"/>
              </w:rPr>
            </w:pPr>
            <w:ins w:id="3860" w:author="3070" w:date="2020-08-07T15:59:00Z">
              <w:del w:id="3861" w:author="LANDI Michele (C.C.)" w:date="2020-10-01T15:36:00Z">
                <w:r w:rsidRPr="00541D5E" w:rsidDel="000C01E6">
                  <w:rPr>
                    <w:rFonts w:ascii="Calibri" w:hAnsi="Calibri"/>
                    <w:color w:val="000000"/>
                    <w:sz w:val="20"/>
                  </w:rPr>
                  <w:delText>DUE TO (details)</w:delText>
                </w:r>
              </w:del>
            </w:ins>
          </w:p>
        </w:tc>
        <w:tc>
          <w:tcPr>
            <w:tcW w:w="2500" w:type="pct"/>
          </w:tcPr>
          <w:p w14:paraId="0F3EDBAA" w14:textId="39029CB1" w:rsidR="00552BB7" w:rsidRPr="00541D5E" w:rsidDel="000C01E6" w:rsidRDefault="00552BB7" w:rsidP="000221D5">
            <w:pPr>
              <w:spacing w:before="60" w:after="60"/>
              <w:ind w:left="113" w:right="113"/>
              <w:rPr>
                <w:ins w:id="3862" w:author="3070" w:date="2020-08-07T15:59:00Z"/>
                <w:del w:id="3863" w:author="LANDI Michele (C.C.)" w:date="2020-10-01T15:36:00Z"/>
                <w:rFonts w:ascii="Calibri" w:hAnsi="Calibri"/>
                <w:color w:val="000000"/>
                <w:sz w:val="20"/>
                <w:lang w:eastAsia="ko-KR"/>
              </w:rPr>
            </w:pPr>
            <w:ins w:id="3864" w:author="3070" w:date="2020-08-07T15:59:00Z">
              <w:del w:id="3865" w:author="LANDI Michele (C.C.)" w:date="2020-10-01T15:36:00Z">
                <w:r w:rsidRPr="00541D5E" w:rsidDel="000C01E6">
                  <w:rPr>
                    <w:rFonts w:ascii="Calibri" w:hAnsi="Calibri"/>
                    <w:color w:val="000000"/>
                    <w:sz w:val="20"/>
                  </w:rPr>
                  <w:delText xml:space="preserve">Inform that other considerations need to be taken into account such as traffic in the area </w:delText>
                </w:r>
              </w:del>
            </w:ins>
          </w:p>
        </w:tc>
      </w:tr>
      <w:tr w:rsidR="00552BB7" w:rsidRPr="00541D5E" w:rsidDel="000C01E6" w14:paraId="0D1B332C" w14:textId="5A32D43C" w:rsidTr="000221D5">
        <w:trPr>
          <w:trHeight w:val="64"/>
          <w:ins w:id="3866" w:author="3070" w:date="2020-08-07T15:59:00Z"/>
          <w:del w:id="3867" w:author="LANDI Michele (C.C.)" w:date="2020-10-01T15:36:00Z"/>
        </w:trPr>
        <w:tc>
          <w:tcPr>
            <w:tcW w:w="2500" w:type="pct"/>
          </w:tcPr>
          <w:p w14:paraId="675D7EF5" w14:textId="6243707E" w:rsidR="00552BB7" w:rsidRPr="00541D5E" w:rsidDel="000C01E6" w:rsidRDefault="00552BB7" w:rsidP="000221D5">
            <w:pPr>
              <w:spacing w:before="60" w:after="60"/>
              <w:ind w:left="113" w:right="113"/>
              <w:rPr>
                <w:ins w:id="3868" w:author="3070" w:date="2020-08-07T15:59:00Z"/>
                <w:del w:id="3869" w:author="LANDI Michele (C.C.)" w:date="2020-10-01T15:36:00Z"/>
                <w:rFonts w:ascii="Calibri" w:hAnsi="Calibri"/>
                <w:color w:val="000000"/>
                <w:sz w:val="20"/>
              </w:rPr>
            </w:pPr>
            <w:ins w:id="3870" w:author="3070" w:date="2020-08-07T15:59:00Z">
              <w:del w:id="3871" w:author="LANDI Michele (C.C.)" w:date="2020-10-01T15:36:00Z">
                <w:r w:rsidRPr="00541D5E" w:rsidDel="000C01E6">
                  <w:rPr>
                    <w:rFonts w:ascii="Calibri" w:hAnsi="Calibri"/>
                    <w:color w:val="000000"/>
                    <w:sz w:val="20"/>
                  </w:rPr>
                  <w:delText xml:space="preserve">EASTBOUND/ WESTBOUND/ NORTHBOUND/ SOUTHBOUND </w:delText>
                </w:r>
              </w:del>
            </w:ins>
          </w:p>
        </w:tc>
        <w:tc>
          <w:tcPr>
            <w:tcW w:w="2500" w:type="pct"/>
          </w:tcPr>
          <w:p w14:paraId="08DC7904" w14:textId="180385DB" w:rsidR="00552BB7" w:rsidRPr="00541D5E" w:rsidDel="000C01E6" w:rsidRDefault="00552BB7" w:rsidP="000221D5">
            <w:pPr>
              <w:spacing w:before="60" w:after="60"/>
              <w:ind w:left="113" w:right="113"/>
              <w:rPr>
                <w:ins w:id="3872" w:author="3070" w:date="2020-08-07T15:59:00Z"/>
                <w:del w:id="3873" w:author="LANDI Michele (C.C.)" w:date="2020-10-01T15:36:00Z"/>
                <w:rFonts w:ascii="Calibri" w:hAnsi="Calibri"/>
                <w:color w:val="000000"/>
                <w:sz w:val="20"/>
              </w:rPr>
            </w:pPr>
            <w:ins w:id="3874" w:author="3070" w:date="2020-08-07T15:59:00Z">
              <w:del w:id="3875" w:author="LANDI Michele (C.C.)" w:date="2020-10-01T15:36:00Z">
                <w:r w:rsidRPr="00541D5E" w:rsidDel="000C01E6">
                  <w:rPr>
                    <w:rFonts w:ascii="Calibri" w:hAnsi="Calibri"/>
                    <w:color w:val="000000"/>
                    <w:sz w:val="20"/>
                  </w:rPr>
                  <w:delText xml:space="preserve">Directional information about a </w:delText>
                </w:r>
                <w:r w:rsidDel="000C01E6">
                  <w:rPr>
                    <w:rFonts w:ascii="Calibri" w:hAnsi="Calibri"/>
                    <w:color w:val="000000"/>
                    <w:sz w:val="20"/>
                  </w:rPr>
                  <w:delText>ship’</w:delText>
                </w:r>
                <w:r w:rsidRPr="00541D5E" w:rsidDel="000C01E6">
                  <w:rPr>
                    <w:rFonts w:ascii="Calibri" w:hAnsi="Calibri"/>
                    <w:color w:val="000000"/>
                    <w:sz w:val="20"/>
                  </w:rPr>
                  <w:delText>s movements</w:delText>
                </w:r>
              </w:del>
            </w:ins>
          </w:p>
        </w:tc>
      </w:tr>
      <w:tr w:rsidR="00552BB7" w:rsidRPr="00541D5E" w:rsidDel="000C01E6" w14:paraId="58A7BD4D" w14:textId="56A5ECFC" w:rsidTr="000221D5">
        <w:trPr>
          <w:trHeight w:val="64"/>
          <w:ins w:id="3876" w:author="3070" w:date="2020-08-07T15:59:00Z"/>
          <w:del w:id="3877" w:author="LANDI Michele (C.C.)" w:date="2020-10-01T15:36:00Z"/>
        </w:trPr>
        <w:tc>
          <w:tcPr>
            <w:tcW w:w="2500" w:type="pct"/>
          </w:tcPr>
          <w:p w14:paraId="6786D29C" w14:textId="6B04EC0B" w:rsidR="00552BB7" w:rsidRPr="00541D5E" w:rsidDel="000C01E6" w:rsidRDefault="00552BB7" w:rsidP="000221D5">
            <w:pPr>
              <w:spacing w:before="60" w:after="60"/>
              <w:ind w:left="113" w:right="113"/>
              <w:rPr>
                <w:ins w:id="3878" w:author="3070" w:date="2020-08-07T15:59:00Z"/>
                <w:del w:id="3879" w:author="LANDI Michele (C.C.)" w:date="2020-10-01T15:36:00Z"/>
                <w:rFonts w:ascii="Calibri" w:hAnsi="Calibri"/>
                <w:color w:val="000000"/>
                <w:sz w:val="20"/>
              </w:rPr>
            </w:pPr>
            <w:ins w:id="3880" w:author="3070" w:date="2020-08-07T15:59:00Z">
              <w:del w:id="3881" w:author="LANDI Michele (C.C.)" w:date="2020-10-01T15:36:00Z">
                <w:r w:rsidRPr="00541D5E" w:rsidDel="000C01E6">
                  <w:rPr>
                    <w:rFonts w:ascii="Calibri" w:hAnsi="Calibri"/>
                    <w:color w:val="000000"/>
                    <w:sz w:val="20"/>
                  </w:rPr>
                  <w:delText>ENTERING</w:delText>
                </w:r>
              </w:del>
            </w:ins>
          </w:p>
        </w:tc>
        <w:tc>
          <w:tcPr>
            <w:tcW w:w="2500" w:type="pct"/>
          </w:tcPr>
          <w:p w14:paraId="3A4A8A48" w14:textId="36E05191" w:rsidR="00552BB7" w:rsidRPr="00541D5E" w:rsidDel="000C01E6" w:rsidRDefault="00552BB7" w:rsidP="000221D5">
            <w:pPr>
              <w:spacing w:before="60" w:after="60"/>
              <w:ind w:left="113" w:right="113"/>
              <w:rPr>
                <w:ins w:id="3882" w:author="3070" w:date="2020-08-07T15:59:00Z"/>
                <w:del w:id="3883" w:author="LANDI Michele (C.C.)" w:date="2020-10-01T15:36:00Z"/>
                <w:rFonts w:ascii="Calibri" w:hAnsi="Calibri"/>
                <w:color w:val="000000"/>
                <w:sz w:val="20"/>
              </w:rPr>
            </w:pPr>
            <w:ins w:id="3884" w:author="3070" w:date="2020-08-07T15:59:00Z">
              <w:del w:id="3885" w:author="LANDI Michele (C.C.)" w:date="2020-10-01T15:36:00Z">
                <w:r w:rsidRPr="00541D5E" w:rsidDel="000C01E6">
                  <w:rPr>
                    <w:rFonts w:ascii="Calibri" w:hAnsi="Calibri"/>
                    <w:color w:val="000000"/>
                    <w:sz w:val="20"/>
                  </w:rPr>
                  <w:delText>Proceeding into a port/fairway/channel/area</w:delText>
                </w:r>
              </w:del>
            </w:ins>
          </w:p>
        </w:tc>
      </w:tr>
      <w:tr w:rsidR="00552BB7" w:rsidRPr="00541D5E" w:rsidDel="000C01E6" w14:paraId="4ABBFA0F" w14:textId="40A2C3D1" w:rsidTr="000221D5">
        <w:trPr>
          <w:trHeight w:val="64"/>
          <w:ins w:id="3886" w:author="3070" w:date="2020-08-07T15:59:00Z"/>
          <w:del w:id="3887" w:author="LANDI Michele (C.C.)" w:date="2020-10-01T15:36:00Z"/>
        </w:trPr>
        <w:tc>
          <w:tcPr>
            <w:tcW w:w="2500" w:type="pct"/>
          </w:tcPr>
          <w:p w14:paraId="36162850" w14:textId="1B68DB7A" w:rsidR="00552BB7" w:rsidRPr="00541D5E" w:rsidDel="000C01E6" w:rsidRDefault="00552BB7" w:rsidP="000221D5">
            <w:pPr>
              <w:spacing w:before="60" w:after="60"/>
              <w:ind w:left="113" w:right="113"/>
              <w:rPr>
                <w:ins w:id="3888" w:author="3070" w:date="2020-08-07T15:59:00Z"/>
                <w:del w:id="3889" w:author="LANDI Michele (C.C.)" w:date="2020-10-01T15:36:00Z"/>
                <w:rFonts w:ascii="Calibri" w:hAnsi="Calibri"/>
                <w:color w:val="000000"/>
                <w:sz w:val="20"/>
              </w:rPr>
            </w:pPr>
            <w:ins w:id="3890" w:author="3070" w:date="2020-08-07T15:59:00Z">
              <w:del w:id="3891" w:author="LANDI Michele (C.C.)" w:date="2020-10-01T15:36:00Z">
                <w:r w:rsidRPr="00541D5E" w:rsidDel="000C01E6">
                  <w:rPr>
                    <w:rFonts w:ascii="Calibri" w:hAnsi="Calibri" w:hint="eastAsia"/>
                    <w:color w:val="000000"/>
                    <w:sz w:val="20"/>
                    <w:lang w:eastAsia="ko-KR"/>
                  </w:rPr>
                  <w:delText>(</w:delText>
                </w:r>
                <w:r w:rsidRPr="00541D5E" w:rsidDel="000C01E6">
                  <w:rPr>
                    <w:rFonts w:ascii="Calibri" w:hAnsi="Calibri"/>
                    <w:color w:val="000000"/>
                    <w:sz w:val="20"/>
                  </w:rPr>
                  <w:delText>FISHING/PLEASURE) BOATS IN (position/area)</w:delText>
                </w:r>
              </w:del>
            </w:ins>
          </w:p>
        </w:tc>
        <w:tc>
          <w:tcPr>
            <w:tcW w:w="2500" w:type="pct"/>
          </w:tcPr>
          <w:p w14:paraId="0B1549C6" w14:textId="0C6CAFD9" w:rsidR="00552BB7" w:rsidRPr="00541D5E" w:rsidDel="000C01E6" w:rsidRDefault="00552BB7" w:rsidP="000221D5">
            <w:pPr>
              <w:spacing w:before="60" w:after="60"/>
              <w:ind w:left="113" w:right="113"/>
              <w:rPr>
                <w:ins w:id="3892" w:author="3070" w:date="2020-08-07T15:59:00Z"/>
                <w:del w:id="3893" w:author="LANDI Michele (C.C.)" w:date="2020-10-01T15:36:00Z"/>
                <w:rFonts w:ascii="Calibri" w:hAnsi="Calibri"/>
                <w:color w:val="000000"/>
                <w:sz w:val="20"/>
              </w:rPr>
            </w:pPr>
            <w:ins w:id="3894" w:author="3070" w:date="2020-08-07T15:59:00Z">
              <w:del w:id="3895" w:author="LANDI Michele (C.C.)" w:date="2020-10-01T15:36:00Z">
                <w:r w:rsidRPr="00541D5E" w:rsidDel="000C01E6">
                  <w:rPr>
                    <w:rFonts w:ascii="Calibri" w:hAnsi="Calibri"/>
                    <w:color w:val="000000"/>
                    <w:sz w:val="20"/>
                  </w:rPr>
                  <w:delText xml:space="preserve">Inform </w:delText>
                </w:r>
                <w:r w:rsidDel="000C01E6">
                  <w:rPr>
                    <w:rFonts w:ascii="Calibri" w:hAnsi="Calibri"/>
                    <w:color w:val="000000"/>
                    <w:sz w:val="20"/>
                  </w:rPr>
                  <w:delText>ship</w:delText>
                </w:r>
                <w:r w:rsidRPr="00541D5E" w:rsidDel="000C01E6">
                  <w:rPr>
                    <w:rFonts w:ascii="Calibri" w:hAnsi="Calibri"/>
                    <w:color w:val="000000"/>
                    <w:sz w:val="20"/>
                  </w:rPr>
                  <w:delText xml:space="preserve"> that traffic, with unknown intentions, is in the area</w:delText>
                </w:r>
              </w:del>
            </w:ins>
          </w:p>
        </w:tc>
      </w:tr>
      <w:tr w:rsidR="00552BB7" w:rsidRPr="00541D5E" w:rsidDel="000C01E6" w14:paraId="71287C3A" w14:textId="447E97DE" w:rsidTr="000221D5">
        <w:trPr>
          <w:trHeight w:val="64"/>
          <w:ins w:id="3896" w:author="3070" w:date="2020-08-07T15:59:00Z"/>
          <w:del w:id="3897" w:author="LANDI Michele (C.C.)" w:date="2020-10-01T15:36:00Z"/>
        </w:trPr>
        <w:tc>
          <w:tcPr>
            <w:tcW w:w="2500" w:type="pct"/>
          </w:tcPr>
          <w:p w14:paraId="2874F614" w14:textId="3F3EF44E" w:rsidR="00552BB7" w:rsidRPr="00541D5E" w:rsidDel="000C01E6" w:rsidRDefault="00552BB7" w:rsidP="000221D5">
            <w:pPr>
              <w:spacing w:before="60" w:after="60"/>
              <w:ind w:left="113" w:right="113"/>
              <w:rPr>
                <w:ins w:id="3898" w:author="3070" w:date="2020-08-07T15:59:00Z"/>
                <w:del w:id="3899" w:author="LANDI Michele (C.C.)" w:date="2020-10-01T15:36:00Z"/>
                <w:rFonts w:ascii="Calibri" w:hAnsi="Calibri"/>
                <w:color w:val="000000"/>
                <w:sz w:val="20"/>
              </w:rPr>
            </w:pPr>
            <w:ins w:id="3900" w:author="3070" w:date="2020-08-07T15:59:00Z">
              <w:del w:id="3901" w:author="LANDI Michele (C.C.)" w:date="2020-10-01T15:36:00Z">
                <w:r w:rsidRPr="00541D5E" w:rsidDel="000C01E6">
                  <w:rPr>
                    <w:rFonts w:ascii="Calibri" w:hAnsi="Calibri"/>
                    <w:color w:val="000000"/>
                    <w:sz w:val="20"/>
                  </w:rPr>
                  <w:delText>INCIDENT IN (location/area)</w:delText>
                </w:r>
              </w:del>
            </w:ins>
          </w:p>
        </w:tc>
        <w:tc>
          <w:tcPr>
            <w:tcW w:w="2500" w:type="pct"/>
          </w:tcPr>
          <w:p w14:paraId="2A1134EF" w14:textId="6D2F23D5" w:rsidR="00552BB7" w:rsidRPr="00541D5E" w:rsidDel="000C01E6" w:rsidRDefault="00552BB7" w:rsidP="000221D5">
            <w:pPr>
              <w:spacing w:before="60" w:after="60"/>
              <w:ind w:left="113" w:right="113"/>
              <w:rPr>
                <w:ins w:id="3902" w:author="3070" w:date="2020-08-07T15:59:00Z"/>
                <w:del w:id="3903" w:author="LANDI Michele (C.C.)" w:date="2020-10-01T15:36:00Z"/>
                <w:rFonts w:ascii="Calibri" w:hAnsi="Calibri"/>
                <w:color w:val="000000"/>
                <w:sz w:val="20"/>
              </w:rPr>
            </w:pPr>
            <w:ins w:id="3904" w:author="3070" w:date="2020-08-07T15:59:00Z">
              <w:del w:id="3905" w:author="LANDI Michele (C.C.)" w:date="2020-10-01T15:36:00Z">
                <w:r w:rsidRPr="00541D5E" w:rsidDel="000C01E6">
                  <w:rPr>
                    <w:rFonts w:ascii="Calibri" w:hAnsi="Calibri"/>
                    <w:color w:val="000000"/>
                    <w:sz w:val="20"/>
                  </w:rPr>
                  <w:delText>Advising of an incident in an area/location</w:delText>
                </w:r>
              </w:del>
            </w:ins>
          </w:p>
        </w:tc>
      </w:tr>
      <w:tr w:rsidR="00552BB7" w:rsidRPr="00541D5E" w:rsidDel="000C01E6" w14:paraId="1E35C30B" w14:textId="2B248554" w:rsidTr="000221D5">
        <w:trPr>
          <w:trHeight w:val="64"/>
          <w:ins w:id="3906" w:author="3070" w:date="2020-08-07T15:59:00Z"/>
          <w:del w:id="3907" w:author="LANDI Michele (C.C.)" w:date="2020-10-01T15:36:00Z"/>
        </w:trPr>
        <w:tc>
          <w:tcPr>
            <w:tcW w:w="2500" w:type="pct"/>
          </w:tcPr>
          <w:p w14:paraId="3932C13F" w14:textId="4794F24B" w:rsidR="00552BB7" w:rsidRPr="00541D5E" w:rsidDel="000C01E6" w:rsidRDefault="00552BB7" w:rsidP="000221D5">
            <w:pPr>
              <w:spacing w:before="60" w:after="60"/>
              <w:ind w:left="113" w:right="113"/>
              <w:rPr>
                <w:ins w:id="3908" w:author="3070" w:date="2020-08-07T15:59:00Z"/>
                <w:del w:id="3909" w:author="LANDI Michele (C.C.)" w:date="2020-10-01T15:36:00Z"/>
                <w:rFonts w:ascii="Calibri" w:hAnsi="Calibri"/>
                <w:color w:val="000000"/>
                <w:sz w:val="20"/>
              </w:rPr>
            </w:pPr>
            <w:ins w:id="3910" w:author="3070" w:date="2020-08-07T15:59:00Z">
              <w:del w:id="3911" w:author="LANDI Michele (C.C.)" w:date="2020-10-01T15:36:00Z">
                <w:r w:rsidRPr="00541D5E" w:rsidDel="000C01E6">
                  <w:rPr>
                    <w:rFonts w:ascii="Calibri" w:hAnsi="Calibri"/>
                    <w:color w:val="000000"/>
                    <w:sz w:val="20"/>
                  </w:rPr>
                  <w:delText>INBOUND</w:delText>
                </w:r>
              </w:del>
            </w:ins>
          </w:p>
        </w:tc>
        <w:tc>
          <w:tcPr>
            <w:tcW w:w="2500" w:type="pct"/>
          </w:tcPr>
          <w:p w14:paraId="6B2C513F" w14:textId="6068AF93" w:rsidR="00552BB7" w:rsidRPr="00541D5E" w:rsidDel="000C01E6" w:rsidRDefault="00552BB7" w:rsidP="000221D5">
            <w:pPr>
              <w:spacing w:before="60" w:after="60"/>
              <w:ind w:left="113" w:right="113"/>
              <w:rPr>
                <w:ins w:id="3912" w:author="3070" w:date="2020-08-07T15:59:00Z"/>
                <w:del w:id="3913" w:author="LANDI Michele (C.C.)" w:date="2020-10-01T15:36:00Z"/>
                <w:rFonts w:ascii="Calibri" w:hAnsi="Calibri"/>
                <w:color w:val="000000"/>
                <w:sz w:val="20"/>
              </w:rPr>
            </w:pPr>
            <w:ins w:id="3914" w:author="3070" w:date="2020-08-07T15:59:00Z">
              <w:del w:id="3915" w:author="LANDI Michele (C.C.)" w:date="2020-10-01T15:36:00Z">
                <w:r w:rsidDel="000C01E6">
                  <w:rPr>
                    <w:rFonts w:ascii="Calibri" w:hAnsi="Calibri"/>
                    <w:color w:val="000000"/>
                    <w:sz w:val="20"/>
                  </w:rPr>
                  <w:delText>Ship</w:delText>
                </w:r>
                <w:r w:rsidRPr="00541D5E" w:rsidDel="000C01E6">
                  <w:rPr>
                    <w:rFonts w:ascii="Calibri" w:hAnsi="Calibri"/>
                    <w:color w:val="000000"/>
                    <w:sz w:val="20"/>
                  </w:rPr>
                  <w:delText xml:space="preserve"> is proceeding into a port/fairway/channel/area</w:delText>
                </w:r>
              </w:del>
            </w:ins>
          </w:p>
        </w:tc>
      </w:tr>
      <w:tr w:rsidR="00552BB7" w:rsidRPr="00541D5E" w:rsidDel="000C01E6" w14:paraId="59A144A1" w14:textId="61DBF772" w:rsidTr="000221D5">
        <w:trPr>
          <w:trHeight w:val="64"/>
          <w:ins w:id="3916" w:author="3070" w:date="2020-08-07T15:59:00Z"/>
          <w:del w:id="3917" w:author="LANDI Michele (C.C.)" w:date="2020-10-01T15:36:00Z"/>
        </w:trPr>
        <w:tc>
          <w:tcPr>
            <w:tcW w:w="2500" w:type="pct"/>
          </w:tcPr>
          <w:p w14:paraId="0F8838DE" w14:textId="331BA2B6" w:rsidR="00552BB7" w:rsidRPr="00D13892" w:rsidDel="000C01E6" w:rsidRDefault="00552BB7" w:rsidP="000221D5">
            <w:pPr>
              <w:spacing w:before="60" w:after="60"/>
              <w:ind w:left="113" w:right="113"/>
              <w:rPr>
                <w:ins w:id="3918" w:author="3070" w:date="2020-08-07T15:59:00Z"/>
                <w:del w:id="3919" w:author="LANDI Michele (C.C.)" w:date="2020-10-01T15:36:00Z"/>
                <w:rFonts w:ascii="Calibri" w:hAnsi="Calibri"/>
                <w:color w:val="000000"/>
                <w:sz w:val="20"/>
              </w:rPr>
            </w:pPr>
            <w:ins w:id="3920" w:author="3070" w:date="2020-08-07T15:59:00Z">
              <w:del w:id="3921" w:author="LANDI Michele (C.C.)" w:date="2020-10-01T15:36:00Z">
                <w:r w:rsidRPr="00D13892" w:rsidDel="000C01E6">
                  <w:rPr>
                    <w:rFonts w:ascii="Calibri" w:hAnsi="Calibri"/>
                    <w:color w:val="000000"/>
                    <w:sz w:val="20"/>
                  </w:rPr>
                  <w:delText>LEAVING</w:delText>
                </w:r>
              </w:del>
            </w:ins>
          </w:p>
        </w:tc>
        <w:tc>
          <w:tcPr>
            <w:tcW w:w="2500" w:type="pct"/>
          </w:tcPr>
          <w:p w14:paraId="77FA5524" w14:textId="4FC55F0B" w:rsidR="00552BB7" w:rsidRPr="00FF146F" w:rsidDel="000C01E6" w:rsidRDefault="00552BB7" w:rsidP="000221D5">
            <w:pPr>
              <w:spacing w:before="60" w:after="60"/>
              <w:ind w:left="113" w:right="113"/>
              <w:rPr>
                <w:ins w:id="3922" w:author="3070" w:date="2020-08-07T15:59:00Z"/>
                <w:del w:id="3923" w:author="LANDI Michele (C.C.)" w:date="2020-10-01T15:36:00Z"/>
                <w:rFonts w:ascii="Calibri" w:hAnsi="Calibri"/>
                <w:color w:val="000000"/>
                <w:sz w:val="20"/>
              </w:rPr>
            </w:pPr>
            <w:ins w:id="3924" w:author="3070" w:date="2020-08-07T15:59:00Z">
              <w:del w:id="3925" w:author="LANDI Michele (C.C.)" w:date="2020-10-01T15:36:00Z">
                <w:r w:rsidRPr="008E66E9" w:rsidDel="000C01E6">
                  <w:rPr>
                    <w:rFonts w:ascii="Calibri" w:hAnsi="Calibri"/>
                    <w:color w:val="000000"/>
                    <w:sz w:val="20"/>
                  </w:rPr>
                  <w:delText>Used in the context of navigational information or advice e.g Leaving a buoy to Port/Stbd or leaving the channel</w:delText>
                </w:r>
              </w:del>
            </w:ins>
          </w:p>
        </w:tc>
      </w:tr>
      <w:tr w:rsidR="00552BB7" w:rsidRPr="00541D5E" w:rsidDel="000C01E6" w14:paraId="084B6071" w14:textId="4EDC0358" w:rsidTr="000221D5">
        <w:trPr>
          <w:trHeight w:val="64"/>
          <w:ins w:id="3926" w:author="3070" w:date="2020-08-07T15:59:00Z"/>
          <w:del w:id="3927" w:author="LANDI Michele (C.C.)" w:date="2020-10-01T15:36:00Z"/>
        </w:trPr>
        <w:tc>
          <w:tcPr>
            <w:tcW w:w="2500" w:type="pct"/>
          </w:tcPr>
          <w:p w14:paraId="1AD2CCC0" w14:textId="4EB0B112" w:rsidR="00552BB7" w:rsidRPr="00541D5E" w:rsidDel="000C01E6" w:rsidRDefault="00552BB7" w:rsidP="000221D5">
            <w:pPr>
              <w:spacing w:before="60" w:after="60"/>
              <w:ind w:left="113" w:right="113"/>
              <w:rPr>
                <w:ins w:id="3928" w:author="3070" w:date="2020-08-07T15:59:00Z"/>
                <w:del w:id="3929" w:author="LANDI Michele (C.C.)" w:date="2020-10-01T15:36:00Z"/>
                <w:rFonts w:ascii="Calibri" w:hAnsi="Calibri"/>
                <w:color w:val="000000"/>
                <w:sz w:val="20"/>
              </w:rPr>
            </w:pPr>
            <w:ins w:id="3930" w:author="3070" w:date="2020-08-07T15:59:00Z">
              <w:del w:id="3931" w:author="LANDI Michele (C.C.)" w:date="2020-10-01T15:36:00Z">
                <w:r w:rsidRPr="00541D5E" w:rsidDel="000C01E6">
                  <w:rPr>
                    <w:rFonts w:ascii="Calibri" w:hAnsi="Calibri"/>
                    <w:color w:val="000000"/>
                    <w:sz w:val="20"/>
                  </w:rPr>
                  <w:delText>MEET</w:delText>
                </w:r>
              </w:del>
            </w:ins>
          </w:p>
        </w:tc>
        <w:tc>
          <w:tcPr>
            <w:tcW w:w="2500" w:type="pct"/>
          </w:tcPr>
          <w:p w14:paraId="2405A9AF" w14:textId="7056D952" w:rsidR="00552BB7" w:rsidRPr="00541D5E" w:rsidDel="000C01E6" w:rsidRDefault="00552BB7" w:rsidP="000221D5">
            <w:pPr>
              <w:spacing w:before="60" w:after="60"/>
              <w:ind w:left="113" w:right="113"/>
              <w:rPr>
                <w:ins w:id="3932" w:author="3070" w:date="2020-08-07T15:59:00Z"/>
                <w:del w:id="3933" w:author="LANDI Michele (C.C.)" w:date="2020-10-01T15:36:00Z"/>
                <w:rFonts w:ascii="Calibri" w:hAnsi="Calibri"/>
                <w:color w:val="000000"/>
                <w:sz w:val="20"/>
              </w:rPr>
            </w:pPr>
            <w:ins w:id="3934" w:author="3070" w:date="2020-08-07T15:59:00Z">
              <w:del w:id="3935" w:author="LANDI Michele (C.C.)" w:date="2020-10-01T15:36:00Z">
                <w:r w:rsidRPr="00541D5E" w:rsidDel="000C01E6">
                  <w:rPr>
                    <w:rFonts w:ascii="Calibri" w:hAnsi="Calibri"/>
                    <w:color w:val="000000"/>
                    <w:sz w:val="20"/>
                  </w:rPr>
                  <w:delText xml:space="preserve">Encounter one or more </w:delText>
                </w:r>
                <w:r w:rsidDel="000C01E6">
                  <w:rPr>
                    <w:rFonts w:ascii="Calibri" w:hAnsi="Calibri"/>
                    <w:color w:val="000000"/>
                    <w:sz w:val="20"/>
                  </w:rPr>
                  <w:delText>ship</w:delText>
                </w:r>
                <w:r w:rsidRPr="00541D5E" w:rsidDel="000C01E6">
                  <w:rPr>
                    <w:rFonts w:ascii="Calibri" w:hAnsi="Calibri"/>
                    <w:color w:val="000000"/>
                    <w:sz w:val="20"/>
                  </w:rPr>
                  <w:delText>s</w:delText>
                </w:r>
              </w:del>
            </w:ins>
          </w:p>
        </w:tc>
      </w:tr>
      <w:tr w:rsidR="00552BB7" w:rsidRPr="00541D5E" w:rsidDel="000C01E6" w14:paraId="0DB324CA" w14:textId="4126B09D" w:rsidTr="000221D5">
        <w:trPr>
          <w:trHeight w:val="64"/>
          <w:ins w:id="3936" w:author="3070" w:date="2020-08-07T15:59:00Z"/>
          <w:del w:id="3937" w:author="LANDI Michele (C.C.)" w:date="2020-10-01T15:36:00Z"/>
        </w:trPr>
        <w:tc>
          <w:tcPr>
            <w:tcW w:w="2500" w:type="pct"/>
          </w:tcPr>
          <w:p w14:paraId="4EBF7590" w14:textId="697917D0" w:rsidR="00552BB7" w:rsidRPr="00541D5E" w:rsidDel="000C01E6" w:rsidRDefault="00552BB7" w:rsidP="000221D5">
            <w:pPr>
              <w:spacing w:before="60" w:after="60"/>
              <w:ind w:left="113" w:right="113"/>
              <w:rPr>
                <w:ins w:id="3938" w:author="3070" w:date="2020-08-07T15:59:00Z"/>
                <w:del w:id="3939" w:author="LANDI Michele (C.C.)" w:date="2020-10-01T15:36:00Z"/>
                <w:rFonts w:ascii="Calibri" w:hAnsi="Calibri"/>
                <w:color w:val="000000"/>
                <w:sz w:val="20"/>
              </w:rPr>
            </w:pPr>
            <w:ins w:id="3940" w:author="3070" w:date="2020-08-07T15:59:00Z">
              <w:del w:id="3941" w:author="LANDI Michele (C.C.)" w:date="2020-10-01T15:36:00Z">
                <w:r w:rsidRPr="00541D5E" w:rsidDel="000C01E6">
                  <w:rPr>
                    <w:rFonts w:ascii="Calibri" w:hAnsi="Calibri"/>
                    <w:color w:val="000000"/>
                    <w:sz w:val="20"/>
                  </w:rPr>
                  <w:delText>NAVIGATIONAL HAZARD (details)</w:delText>
                </w:r>
              </w:del>
            </w:ins>
          </w:p>
        </w:tc>
        <w:tc>
          <w:tcPr>
            <w:tcW w:w="2500" w:type="pct"/>
          </w:tcPr>
          <w:p w14:paraId="220DFD17" w14:textId="312059ED" w:rsidR="00552BB7" w:rsidRPr="00541D5E" w:rsidDel="000C01E6" w:rsidRDefault="00552BB7" w:rsidP="000221D5">
            <w:pPr>
              <w:spacing w:before="60" w:after="60"/>
              <w:ind w:left="113" w:right="113"/>
              <w:rPr>
                <w:ins w:id="3942" w:author="3070" w:date="2020-08-07T15:59:00Z"/>
                <w:del w:id="3943" w:author="LANDI Michele (C.C.)" w:date="2020-10-01T15:36:00Z"/>
                <w:rFonts w:ascii="Calibri" w:hAnsi="Calibri"/>
                <w:color w:val="000000"/>
                <w:sz w:val="20"/>
              </w:rPr>
            </w:pPr>
            <w:ins w:id="3944" w:author="3070" w:date="2020-08-07T15:59:00Z">
              <w:del w:id="3945" w:author="LANDI Michele (C.C.)" w:date="2020-10-01T15:36:00Z">
                <w:r w:rsidRPr="00541D5E" w:rsidDel="000C01E6">
                  <w:rPr>
                    <w:rFonts w:ascii="Calibri" w:hAnsi="Calibri"/>
                    <w:color w:val="000000"/>
                    <w:sz w:val="20"/>
                  </w:rPr>
                  <w:delText xml:space="preserve">Advising of a specific navigational hazard (eg derelict </w:delText>
                </w:r>
                <w:r w:rsidDel="000C01E6">
                  <w:rPr>
                    <w:rFonts w:ascii="Calibri" w:hAnsi="Calibri"/>
                    <w:color w:val="000000"/>
                    <w:sz w:val="20"/>
                  </w:rPr>
                  <w:delText>ship</w:delText>
                </w:r>
                <w:r w:rsidRPr="00541D5E" w:rsidDel="000C01E6">
                  <w:rPr>
                    <w:rFonts w:ascii="Calibri" w:hAnsi="Calibri"/>
                    <w:color w:val="000000"/>
                    <w:sz w:val="20"/>
                  </w:rPr>
                  <w:delText>, uncharted rock, pipeline leaking gas</w:delText>
                </w:r>
              </w:del>
            </w:ins>
            <w:ins w:id="3946" w:author="LANDI Michele (C.C.)" w:date="2020-09-29T11:29:00Z">
              <w:del w:id="3947" w:author="LANDI Michele (C.C.)" w:date="2020-10-01T15:36:00Z">
                <w:r w:rsidR="008729D4" w:rsidDel="000C01E6">
                  <w:rPr>
                    <w:rFonts w:ascii="Calibri" w:hAnsi="Calibri"/>
                    <w:color w:val="000000"/>
                    <w:sz w:val="20"/>
                  </w:rPr>
                  <w:delText>, shallow water</w:delText>
                </w:r>
              </w:del>
            </w:ins>
            <w:ins w:id="3948" w:author="3070" w:date="2020-08-07T15:59:00Z">
              <w:del w:id="3949" w:author="LANDI Michele (C.C.)" w:date="2020-10-01T15:36:00Z">
                <w:r w:rsidRPr="00541D5E" w:rsidDel="000C01E6">
                  <w:rPr>
                    <w:rFonts w:ascii="Calibri" w:hAnsi="Calibri"/>
                    <w:color w:val="000000"/>
                    <w:sz w:val="20"/>
                  </w:rPr>
                  <w:delText>)</w:delText>
                </w:r>
              </w:del>
            </w:ins>
          </w:p>
        </w:tc>
      </w:tr>
      <w:tr w:rsidR="00552BB7" w:rsidRPr="00541D5E" w:rsidDel="000C01E6" w14:paraId="7A29B92B" w14:textId="492A3CF8" w:rsidTr="000221D5">
        <w:trPr>
          <w:trHeight w:val="64"/>
          <w:ins w:id="3950" w:author="3070" w:date="2020-08-07T15:59:00Z"/>
          <w:del w:id="3951" w:author="LANDI Michele (C.C.)" w:date="2020-10-01T15:36:00Z"/>
        </w:trPr>
        <w:tc>
          <w:tcPr>
            <w:tcW w:w="2500" w:type="pct"/>
            <w:shd w:val="clear" w:color="auto" w:fill="auto"/>
          </w:tcPr>
          <w:p w14:paraId="2C970D29" w14:textId="045256DF" w:rsidR="00552BB7" w:rsidRPr="00D13892" w:rsidDel="000C01E6" w:rsidRDefault="00552BB7" w:rsidP="000221D5">
            <w:pPr>
              <w:spacing w:before="60" w:after="60"/>
              <w:ind w:left="113" w:right="113"/>
              <w:rPr>
                <w:ins w:id="3952" w:author="3070" w:date="2020-08-07T15:59:00Z"/>
                <w:del w:id="3953" w:author="LANDI Michele (C.C.)" w:date="2020-10-01T15:36:00Z"/>
                <w:rFonts w:ascii="Calibri" w:hAnsi="Calibri"/>
                <w:color w:val="000000"/>
                <w:sz w:val="20"/>
              </w:rPr>
            </w:pPr>
            <w:ins w:id="3954" w:author="3070" w:date="2020-08-07T15:59:00Z">
              <w:del w:id="3955" w:author="LANDI Michele (C.C.)" w:date="2020-10-01T15:36:00Z">
                <w:r w:rsidRPr="00D13892" w:rsidDel="000C01E6">
                  <w:rPr>
                    <w:rFonts w:ascii="Calibri" w:hAnsi="Calibri"/>
                    <w:color w:val="000000"/>
                    <w:sz w:val="20"/>
                  </w:rPr>
                  <w:delText>NO TRAFFIC INFORMATION</w:delText>
                </w:r>
              </w:del>
            </w:ins>
          </w:p>
        </w:tc>
        <w:tc>
          <w:tcPr>
            <w:tcW w:w="2500" w:type="pct"/>
            <w:shd w:val="clear" w:color="auto" w:fill="auto"/>
          </w:tcPr>
          <w:p w14:paraId="39E0A514" w14:textId="6455C317" w:rsidR="00552BB7" w:rsidRPr="00541D5E" w:rsidDel="000C01E6" w:rsidRDefault="00552BB7" w:rsidP="000221D5">
            <w:pPr>
              <w:spacing w:before="60" w:after="60"/>
              <w:ind w:left="113" w:right="113"/>
              <w:rPr>
                <w:ins w:id="3956" w:author="3070" w:date="2020-08-07T15:59:00Z"/>
                <w:del w:id="3957" w:author="LANDI Michele (C.C.)" w:date="2020-10-01T15:36:00Z"/>
                <w:rFonts w:ascii="Calibri" w:hAnsi="Calibri"/>
                <w:color w:val="000000"/>
                <w:sz w:val="20"/>
              </w:rPr>
            </w:pPr>
            <w:ins w:id="3958" w:author="3070" w:date="2020-08-07T15:59:00Z">
              <w:del w:id="3959" w:author="LANDI Michele (C.C.)" w:date="2020-10-01T15:36:00Z">
                <w:r w:rsidRPr="00D13892" w:rsidDel="000C01E6">
                  <w:rPr>
                    <w:rFonts w:ascii="Calibri" w:hAnsi="Calibri"/>
                    <w:color w:val="000000"/>
                    <w:sz w:val="20"/>
                  </w:rPr>
                  <w:delText>To inform that VTS has no available information regarding traffic that may affect the ship</w:delText>
                </w:r>
                <w:r w:rsidDel="000C01E6">
                  <w:rPr>
                    <w:rFonts w:ascii="Calibri" w:hAnsi="Calibri"/>
                    <w:color w:val="000000"/>
                    <w:sz w:val="20"/>
                  </w:rPr>
                  <w:delText>’s</w:delText>
                </w:r>
                <w:r w:rsidRPr="0062434A" w:rsidDel="000C01E6">
                  <w:rPr>
                    <w:rFonts w:ascii="Calibri" w:hAnsi="Calibri"/>
                    <w:color w:val="000000"/>
                    <w:sz w:val="20"/>
                  </w:rPr>
                  <w:delText xml:space="preserve"> intended movements</w:delText>
                </w:r>
              </w:del>
            </w:ins>
          </w:p>
        </w:tc>
      </w:tr>
      <w:tr w:rsidR="00552BB7" w:rsidRPr="00541D5E" w:rsidDel="000C01E6" w14:paraId="4DC5784D" w14:textId="4EDA243B" w:rsidTr="000221D5">
        <w:trPr>
          <w:trHeight w:val="64"/>
          <w:ins w:id="3960" w:author="3070" w:date="2020-08-07T15:59:00Z"/>
          <w:del w:id="3961" w:author="LANDI Michele (C.C.)" w:date="2020-10-01T15:36:00Z"/>
        </w:trPr>
        <w:tc>
          <w:tcPr>
            <w:tcW w:w="2500" w:type="pct"/>
          </w:tcPr>
          <w:p w14:paraId="2DB19CB6" w14:textId="67486F52" w:rsidR="00552BB7" w:rsidRPr="00541D5E" w:rsidDel="000C01E6" w:rsidRDefault="00552BB7" w:rsidP="000221D5">
            <w:pPr>
              <w:spacing w:before="60" w:after="60"/>
              <w:ind w:left="113" w:right="113"/>
              <w:rPr>
                <w:ins w:id="3962" w:author="3070" w:date="2020-08-07T15:59:00Z"/>
                <w:del w:id="3963" w:author="LANDI Michele (C.C.)" w:date="2020-10-01T15:36:00Z"/>
                <w:rFonts w:ascii="Calibri" w:hAnsi="Calibri"/>
                <w:color w:val="000000"/>
                <w:sz w:val="20"/>
              </w:rPr>
            </w:pPr>
            <w:ins w:id="3964" w:author="3070" w:date="2020-08-07T15:59:00Z">
              <w:del w:id="3965" w:author="LANDI Michele (C.C.)" w:date="2020-10-01T15:36:00Z">
                <w:r w:rsidRPr="00541D5E" w:rsidDel="000C01E6">
                  <w:rPr>
                    <w:rFonts w:ascii="Calibri" w:hAnsi="Calibri"/>
                    <w:color w:val="000000"/>
                    <w:sz w:val="20"/>
                  </w:rPr>
                  <w:delText>(activity) OPERATIONS IN (position</w:delText>
                </w:r>
                <w:r w:rsidRPr="00541D5E" w:rsidDel="000C01E6">
                  <w:rPr>
                    <w:rFonts w:ascii="Calibri" w:hAnsi="Calibri" w:hint="eastAsia"/>
                    <w:color w:val="000000"/>
                    <w:sz w:val="20"/>
                    <w:lang w:eastAsia="ko-KR"/>
                  </w:rPr>
                  <w:delText>/</w:delText>
                </w:r>
                <w:r w:rsidRPr="00541D5E" w:rsidDel="000C01E6">
                  <w:rPr>
                    <w:rFonts w:ascii="Calibri" w:hAnsi="Calibri"/>
                    <w:color w:val="000000"/>
                    <w:sz w:val="20"/>
                  </w:rPr>
                  <w:delText>area)</w:delText>
                </w:r>
              </w:del>
            </w:ins>
          </w:p>
        </w:tc>
        <w:tc>
          <w:tcPr>
            <w:tcW w:w="2500" w:type="pct"/>
          </w:tcPr>
          <w:p w14:paraId="11D5AFC9" w14:textId="59F2B36C" w:rsidR="00552BB7" w:rsidRPr="00541D5E" w:rsidDel="000C01E6" w:rsidRDefault="00552BB7" w:rsidP="000221D5">
            <w:pPr>
              <w:spacing w:before="60" w:after="60"/>
              <w:ind w:left="113" w:right="113"/>
              <w:rPr>
                <w:ins w:id="3966" w:author="3070" w:date="2020-08-07T15:59:00Z"/>
                <w:del w:id="3967" w:author="LANDI Michele (C.C.)" w:date="2020-10-01T15:36:00Z"/>
                <w:rFonts w:ascii="Calibri" w:hAnsi="Calibri"/>
                <w:color w:val="000000"/>
                <w:sz w:val="20"/>
              </w:rPr>
            </w:pPr>
            <w:ins w:id="3968" w:author="3070" w:date="2020-08-07T15:59:00Z">
              <w:del w:id="3969" w:author="LANDI Michele (C.C.)" w:date="2020-10-01T15:36:00Z">
                <w:r w:rsidRPr="00541D5E" w:rsidDel="000C01E6">
                  <w:rPr>
                    <w:rFonts w:ascii="Calibri" w:hAnsi="Calibri"/>
                    <w:color w:val="000000"/>
                    <w:sz w:val="20"/>
                  </w:rPr>
                  <w:delText xml:space="preserve">Advising of operations such as dredging/diving/survey in a specified </w:delText>
                </w:r>
                <w:r w:rsidRPr="00541D5E" w:rsidDel="000C01E6">
                  <w:rPr>
                    <w:rFonts w:ascii="Calibri" w:hAnsi="Calibri" w:hint="eastAsia"/>
                    <w:color w:val="000000"/>
                    <w:sz w:val="20"/>
                    <w:lang w:eastAsia="ko-KR"/>
                  </w:rPr>
                  <w:delText>position/</w:delText>
                </w:r>
                <w:r w:rsidRPr="00541D5E" w:rsidDel="000C01E6">
                  <w:rPr>
                    <w:rFonts w:ascii="Calibri" w:hAnsi="Calibri"/>
                    <w:color w:val="000000"/>
                    <w:sz w:val="20"/>
                  </w:rPr>
                  <w:delText>area</w:delText>
                </w:r>
              </w:del>
            </w:ins>
          </w:p>
        </w:tc>
      </w:tr>
      <w:tr w:rsidR="00552BB7" w:rsidRPr="00541D5E" w:rsidDel="000C01E6" w14:paraId="69D311F9" w14:textId="4D215D8A" w:rsidTr="000221D5">
        <w:trPr>
          <w:trHeight w:val="64"/>
          <w:ins w:id="3970" w:author="3070" w:date="2020-08-07T15:59:00Z"/>
          <w:del w:id="3971" w:author="LANDI Michele (C.C.)" w:date="2020-10-01T15:36:00Z"/>
        </w:trPr>
        <w:tc>
          <w:tcPr>
            <w:tcW w:w="2500" w:type="pct"/>
          </w:tcPr>
          <w:p w14:paraId="2BA50A59" w14:textId="21ACB7CA" w:rsidR="00552BB7" w:rsidRPr="00541D5E" w:rsidDel="000C01E6" w:rsidRDefault="00552BB7" w:rsidP="000221D5">
            <w:pPr>
              <w:spacing w:before="60" w:after="60"/>
              <w:ind w:left="113" w:right="113"/>
              <w:rPr>
                <w:ins w:id="3972" w:author="3070" w:date="2020-08-07T15:59:00Z"/>
                <w:del w:id="3973" w:author="LANDI Michele (C.C.)" w:date="2020-10-01T15:36:00Z"/>
                <w:rFonts w:ascii="Calibri" w:hAnsi="Calibri"/>
                <w:color w:val="000000"/>
                <w:sz w:val="20"/>
              </w:rPr>
            </w:pPr>
            <w:ins w:id="3974" w:author="3070" w:date="2020-08-07T15:59:00Z">
              <w:del w:id="3975" w:author="LANDI Michele (C.C.)" w:date="2020-10-01T15:36:00Z">
                <w:r w:rsidRPr="00541D5E" w:rsidDel="000C01E6">
                  <w:rPr>
                    <w:rFonts w:ascii="Calibri" w:hAnsi="Calibri"/>
                    <w:color w:val="000000"/>
                    <w:sz w:val="20"/>
                  </w:rPr>
                  <w:delText>OUTBOUND</w:delText>
                </w:r>
              </w:del>
            </w:ins>
          </w:p>
        </w:tc>
        <w:tc>
          <w:tcPr>
            <w:tcW w:w="2500" w:type="pct"/>
          </w:tcPr>
          <w:p w14:paraId="758AD324" w14:textId="546BF84C" w:rsidR="00552BB7" w:rsidRPr="00541D5E" w:rsidDel="000C01E6" w:rsidRDefault="00552BB7" w:rsidP="000221D5">
            <w:pPr>
              <w:spacing w:before="60" w:after="60"/>
              <w:ind w:left="113" w:right="113"/>
              <w:rPr>
                <w:ins w:id="3976" w:author="3070" w:date="2020-08-07T15:59:00Z"/>
                <w:del w:id="3977" w:author="LANDI Michele (C.C.)" w:date="2020-10-01T15:36:00Z"/>
                <w:rFonts w:ascii="Calibri" w:hAnsi="Calibri"/>
                <w:color w:val="000000"/>
                <w:sz w:val="20"/>
              </w:rPr>
            </w:pPr>
            <w:ins w:id="3978" w:author="3070" w:date="2020-08-07T15:59:00Z">
              <w:del w:id="3979" w:author="LANDI Michele (C.C.)" w:date="2020-10-01T15:36:00Z">
                <w:r w:rsidDel="000C01E6">
                  <w:rPr>
                    <w:rFonts w:ascii="Calibri" w:hAnsi="Calibri"/>
                    <w:color w:val="000000"/>
                    <w:sz w:val="20"/>
                  </w:rPr>
                  <w:delText>Ship</w:delText>
                </w:r>
                <w:r w:rsidRPr="00541D5E" w:rsidDel="000C01E6">
                  <w:rPr>
                    <w:rFonts w:ascii="Calibri" w:hAnsi="Calibri"/>
                    <w:color w:val="000000"/>
                    <w:sz w:val="20"/>
                  </w:rPr>
                  <w:delText xml:space="preserve"> is proceeding out of a port/fairway/channel/area </w:delText>
                </w:r>
              </w:del>
            </w:ins>
          </w:p>
        </w:tc>
      </w:tr>
      <w:tr w:rsidR="00552BB7" w:rsidRPr="00541D5E" w:rsidDel="000C01E6" w14:paraId="312AF24F" w14:textId="1246BE5E" w:rsidTr="000221D5">
        <w:trPr>
          <w:trHeight w:val="64"/>
          <w:ins w:id="3980" w:author="3070" w:date="2020-08-07T15:59:00Z"/>
          <w:del w:id="3981" w:author="LANDI Michele (C.C.)" w:date="2020-10-01T15:36:00Z"/>
        </w:trPr>
        <w:tc>
          <w:tcPr>
            <w:tcW w:w="2500" w:type="pct"/>
          </w:tcPr>
          <w:p w14:paraId="61656E13" w14:textId="140E607C" w:rsidR="00552BB7" w:rsidRPr="00D13892" w:rsidDel="000C01E6" w:rsidRDefault="00552BB7" w:rsidP="000221D5">
            <w:pPr>
              <w:spacing w:before="60" w:after="60"/>
              <w:ind w:left="113" w:right="113"/>
              <w:rPr>
                <w:ins w:id="3982" w:author="3070" w:date="2020-08-07T15:59:00Z"/>
                <w:del w:id="3983" w:author="LANDI Michele (C.C.)" w:date="2020-10-01T15:36:00Z"/>
                <w:rFonts w:ascii="Calibri" w:hAnsi="Calibri"/>
                <w:color w:val="000000"/>
                <w:sz w:val="20"/>
              </w:rPr>
            </w:pPr>
            <w:ins w:id="3984" w:author="3070" w:date="2020-08-07T15:59:00Z">
              <w:del w:id="3985" w:author="LANDI Michele (C.C.)" w:date="2020-10-01T15:36:00Z">
                <w:r w:rsidRPr="00D13892" w:rsidDel="000C01E6">
                  <w:rPr>
                    <w:rFonts w:ascii="Calibri" w:hAnsi="Calibri"/>
                    <w:color w:val="000000"/>
                    <w:sz w:val="20"/>
                  </w:rPr>
                  <w:delText>PASSING (location or ship)</w:delText>
                </w:r>
              </w:del>
            </w:ins>
          </w:p>
        </w:tc>
        <w:tc>
          <w:tcPr>
            <w:tcW w:w="2500" w:type="pct"/>
          </w:tcPr>
          <w:p w14:paraId="0B3CA8F8" w14:textId="7DA7326F" w:rsidR="00552BB7" w:rsidRPr="00541D5E" w:rsidDel="000C01E6" w:rsidRDefault="00552BB7" w:rsidP="000221D5">
            <w:pPr>
              <w:spacing w:before="60" w:after="60"/>
              <w:ind w:left="113" w:right="113"/>
              <w:rPr>
                <w:ins w:id="3986" w:author="3070" w:date="2020-08-07T15:59:00Z"/>
                <w:del w:id="3987" w:author="LANDI Michele (C.C.)" w:date="2020-10-01T15:36:00Z"/>
                <w:rFonts w:ascii="Calibri" w:hAnsi="Calibri"/>
                <w:color w:val="000000"/>
                <w:sz w:val="20"/>
              </w:rPr>
            </w:pPr>
            <w:ins w:id="3988" w:author="3070" w:date="2020-08-07T15:59:00Z">
              <w:del w:id="3989" w:author="LANDI Michele (C.C.)" w:date="2020-10-01T15:36:00Z">
                <w:r w:rsidRPr="00D13892" w:rsidDel="000C01E6">
                  <w:rPr>
                    <w:rFonts w:ascii="Calibri" w:hAnsi="Calibri"/>
                    <w:color w:val="000000"/>
                    <w:sz w:val="20"/>
                  </w:rPr>
                  <w:delText xml:space="preserve">Inform a ship where another a ship is relative to a location or a ship that is overtaking another </w:delText>
                </w:r>
              </w:del>
            </w:ins>
          </w:p>
        </w:tc>
      </w:tr>
    </w:tbl>
    <w:p w14:paraId="15447E87" w14:textId="3F01E14F" w:rsidR="008A26C2" w:rsidDel="000C01E6" w:rsidRDefault="008A26C2" w:rsidP="00EC61C8">
      <w:pPr>
        <w:spacing w:after="120"/>
        <w:rPr>
          <w:ins w:id="3990" w:author="3070" w:date="2020-08-13T11:38:00Z"/>
          <w:del w:id="3991" w:author="LANDI Michele (C.C.)" w:date="2020-10-01T15:36:00Z"/>
          <w:rFonts w:ascii="Calibri" w:eastAsia="Batang" w:hAnsi="Calibri"/>
          <w:sz w:val="22"/>
          <w:highlight w:val="green"/>
        </w:rPr>
      </w:pPr>
    </w:p>
    <w:p w14:paraId="0E94B9B7" w14:textId="369BFF62" w:rsidR="00EC61C8" w:rsidRPr="00AF0B6B" w:rsidDel="000C01E6" w:rsidRDefault="00EC61C8" w:rsidP="00EC61C8">
      <w:pPr>
        <w:spacing w:after="120"/>
        <w:rPr>
          <w:ins w:id="3992" w:author="3070" w:date="2020-08-13T11:37:00Z"/>
          <w:del w:id="3993" w:author="LANDI Michele (C.C.)" w:date="2020-10-01T15:36:00Z"/>
          <w:rFonts w:ascii="Calibri" w:eastAsia="Batang" w:hAnsi="Calibri"/>
          <w:sz w:val="22"/>
        </w:rPr>
      </w:pPr>
      <w:commentRangeStart w:id="3994"/>
      <w:ins w:id="3995" w:author="3070" w:date="2020-08-13T11:37:00Z">
        <w:del w:id="3996" w:author="LANDI Michele (C.C.)" w:date="2020-10-01T15:36:00Z">
          <w:r w:rsidRPr="00F64F89" w:rsidDel="000C01E6">
            <w:rPr>
              <w:rFonts w:ascii="Calibri" w:eastAsia="Batang" w:hAnsi="Calibri"/>
              <w:sz w:val="22"/>
              <w:highlight w:val="green"/>
            </w:rPr>
            <w:delText xml:space="preserve">Ships should be clearly  identified (e.g by by name and call sign). It may also be beneficial to identify the ship by type, for example </w:delText>
          </w:r>
          <w:r w:rsidRPr="00F64F89" w:rsidDel="000C01E6">
            <w:rPr>
              <w:rFonts w:ascii="Calibri" w:eastAsia="Batang" w:hAnsi="Calibri"/>
              <w:b/>
              <w:i/>
              <w:sz w:val="22"/>
              <w:highlight w:val="green"/>
            </w:rPr>
            <w:delText>‘</w:delText>
          </w:r>
          <w:r w:rsidRPr="00F64F89" w:rsidDel="000C01E6">
            <w:rPr>
              <w:rFonts w:ascii="Calibri" w:eastAsia="Batang" w:hAnsi="Calibri"/>
              <w:i/>
              <w:sz w:val="22"/>
              <w:highlight w:val="green"/>
            </w:rPr>
            <w:delText>container ship Maersk Rotterdam’</w:delText>
          </w:r>
          <w:r w:rsidRPr="00F64F89" w:rsidDel="000C01E6">
            <w:rPr>
              <w:rFonts w:ascii="Calibri" w:eastAsia="Batang" w:hAnsi="Calibri"/>
              <w:sz w:val="22"/>
              <w:highlight w:val="green"/>
            </w:rPr>
            <w:delText>. In many cases, the message element will be preceded by the identity of the ship about which information is being provided.</w:delText>
          </w:r>
          <w:commentRangeEnd w:id="3994"/>
          <w:r w:rsidDel="000C01E6">
            <w:rPr>
              <w:rStyle w:val="CommentReference"/>
            </w:rPr>
            <w:commentReference w:id="3994"/>
          </w:r>
        </w:del>
      </w:ins>
    </w:p>
    <w:p w14:paraId="7AA55A46" w14:textId="19A13057" w:rsidR="00EC61C8" w:rsidRPr="00E920E8" w:rsidDel="000C01E6" w:rsidRDefault="00EC61C8" w:rsidP="00EC61C8">
      <w:pPr>
        <w:spacing w:after="120"/>
        <w:rPr>
          <w:ins w:id="3997" w:author="3070" w:date="2020-08-13T11:37:00Z"/>
          <w:del w:id="3998" w:author="LANDI Michele (C.C.)" w:date="2020-10-01T15:36:00Z"/>
          <w:rFonts w:ascii="Calibri" w:eastAsia="Batang" w:hAnsi="Calibri"/>
          <w:sz w:val="22"/>
        </w:rPr>
      </w:pPr>
      <w:ins w:id="3999" w:author="3070" w:date="2020-08-13T11:37:00Z">
        <w:del w:id="4000" w:author="LANDI Michele (C.C.)" w:date="2020-10-01T15:36:00Z">
          <w:r w:rsidRPr="00E920E8" w:rsidDel="000C01E6">
            <w:rPr>
              <w:rFonts w:ascii="Calibri" w:eastAsia="Batang" w:hAnsi="Calibri"/>
              <w:sz w:val="22"/>
            </w:rPr>
            <w:delText xml:space="preserve">An example of traffic information: </w:delText>
          </w:r>
        </w:del>
      </w:ins>
    </w:p>
    <w:p w14:paraId="3485237F" w14:textId="57C835FF" w:rsidR="00EC61C8" w:rsidRPr="00D63C00" w:rsidDel="000C01E6" w:rsidRDefault="00EC61C8" w:rsidP="00EC61C8">
      <w:pPr>
        <w:spacing w:after="120"/>
        <w:rPr>
          <w:ins w:id="4001" w:author="3070" w:date="2020-08-13T11:37:00Z"/>
          <w:del w:id="4002" w:author="LANDI Michele (C.C.)" w:date="2020-10-01T15:36:00Z"/>
          <w:rFonts w:ascii="Calibri" w:eastAsia="Batang" w:hAnsi="Calibri"/>
          <w:color w:val="0070C0"/>
          <w:sz w:val="22"/>
        </w:rPr>
      </w:pPr>
    </w:p>
    <w:tbl>
      <w:tblPr>
        <w:tblStyle w:val="TableGrid"/>
        <w:tblW w:w="0" w:type="auto"/>
        <w:jc w:val="center"/>
        <w:tblLook w:val="04A0" w:firstRow="1" w:lastRow="0" w:firstColumn="1" w:lastColumn="0" w:noHBand="0" w:noVBand="1"/>
      </w:tblPr>
      <w:tblGrid>
        <w:gridCol w:w="2541"/>
        <w:gridCol w:w="6701"/>
      </w:tblGrid>
      <w:tr w:rsidR="00EC61C8" w:rsidRPr="00E920E8" w:rsidDel="000C01E6" w14:paraId="5DFE6661" w14:textId="418ED1AD" w:rsidTr="000221D5">
        <w:trPr>
          <w:trHeight w:val="1471"/>
          <w:tblHeader/>
          <w:jc w:val="center"/>
          <w:ins w:id="4003" w:author="3070" w:date="2020-08-13T11:37:00Z"/>
          <w:del w:id="4004" w:author="LANDI Michele (C.C.)" w:date="2020-10-01T15:36:00Z"/>
        </w:trPr>
        <w:tc>
          <w:tcPr>
            <w:tcW w:w="2541" w:type="dxa"/>
            <w:shd w:val="clear" w:color="auto" w:fill="FADBD1"/>
          </w:tcPr>
          <w:p w14:paraId="72AF808C" w14:textId="36CC60E9" w:rsidR="00EC61C8" w:rsidRPr="00752B17" w:rsidDel="000C01E6" w:rsidRDefault="00EC61C8" w:rsidP="000221D5">
            <w:pPr>
              <w:spacing w:before="60" w:after="60"/>
              <w:ind w:left="113" w:right="113"/>
              <w:rPr>
                <w:ins w:id="4005" w:author="3070" w:date="2020-08-13T11:37:00Z"/>
                <w:del w:id="4006" w:author="LANDI Michele (C.C.)" w:date="2020-10-01T15:36:00Z"/>
                <w:color w:val="026699"/>
                <w:sz w:val="20"/>
              </w:rPr>
            </w:pPr>
            <w:ins w:id="4007" w:author="3070" w:date="2020-08-13T11:37:00Z">
              <w:del w:id="4008" w:author="LANDI Michele (C.C.)" w:date="2020-10-01T15:36:00Z">
                <w:r w:rsidRPr="00752B17" w:rsidDel="000C01E6">
                  <w:rPr>
                    <w:color w:val="026699"/>
                    <w:sz w:val="20"/>
                  </w:rPr>
                  <w:delText>VTS</w:delText>
                </w:r>
              </w:del>
            </w:ins>
          </w:p>
        </w:tc>
        <w:tc>
          <w:tcPr>
            <w:tcW w:w="6701" w:type="dxa"/>
            <w:shd w:val="clear" w:color="auto" w:fill="FADBD1"/>
          </w:tcPr>
          <w:p w14:paraId="51E36AA7" w14:textId="0EC8ACC2" w:rsidR="00EC61C8" w:rsidRPr="00752B17" w:rsidDel="000C01E6" w:rsidRDefault="00EC61C8" w:rsidP="000221D5">
            <w:pPr>
              <w:spacing w:before="60" w:after="60"/>
              <w:ind w:left="113" w:right="113"/>
              <w:rPr>
                <w:ins w:id="4009" w:author="3070" w:date="2020-08-13T11:37:00Z"/>
                <w:del w:id="4010" w:author="LANDI Michele (C.C.)" w:date="2020-10-01T15:36:00Z"/>
                <w:color w:val="000000"/>
                <w:sz w:val="20"/>
              </w:rPr>
            </w:pPr>
            <w:ins w:id="4011" w:author="3070" w:date="2020-08-13T11:37:00Z">
              <w:del w:id="4012" w:author="LANDI Michele (C.C.)" w:date="2020-10-01T15:36:00Z">
                <w:r w:rsidRPr="00752B17" w:rsidDel="000C01E6">
                  <w:rPr>
                    <w:color w:val="000000"/>
                    <w:sz w:val="20"/>
                  </w:rPr>
                  <w:delText>TRAFFIC INFORMATION</w:delText>
                </w:r>
                <w:r w:rsidDel="000C01E6">
                  <w:rPr>
                    <w:color w:val="000000"/>
                    <w:sz w:val="20"/>
                  </w:rPr>
                  <w:delText xml:space="preserve"> - MV (XXX) AHEAD of you distance 3 miles is ANCHORING in position (XX)</w:delText>
                </w:r>
              </w:del>
            </w:ins>
          </w:p>
          <w:p w14:paraId="1C7F62CF" w14:textId="43983750" w:rsidR="00EC61C8" w:rsidRPr="00752B17" w:rsidDel="000C01E6" w:rsidRDefault="00EC61C8" w:rsidP="000221D5">
            <w:pPr>
              <w:spacing w:before="60" w:after="60"/>
              <w:ind w:left="113" w:right="113"/>
              <w:rPr>
                <w:ins w:id="4013" w:author="3070" w:date="2020-08-13T11:37:00Z"/>
                <w:del w:id="4014" w:author="LANDI Michele (C.C.)" w:date="2020-10-01T15:36:00Z"/>
                <w:color w:val="000000"/>
                <w:sz w:val="20"/>
              </w:rPr>
            </w:pPr>
          </w:p>
        </w:tc>
      </w:tr>
    </w:tbl>
    <w:p w14:paraId="5A468201" w14:textId="1F0EBCFB" w:rsidR="00D148DF" w:rsidDel="000C01E6" w:rsidRDefault="00D148DF" w:rsidP="00D148DF">
      <w:pPr>
        <w:pStyle w:val="Heading2separationline"/>
        <w:rPr>
          <w:del w:id="4015" w:author="LANDI Michele (C.C.)" w:date="2020-10-01T15:36:00Z"/>
        </w:rPr>
      </w:pPr>
    </w:p>
    <w:p w14:paraId="6474B179" w14:textId="1374A893" w:rsidR="00EC61C8" w:rsidRPr="00370C6A" w:rsidDel="000C01E6" w:rsidRDefault="00EC61C8" w:rsidP="00370C6A">
      <w:pPr>
        <w:pStyle w:val="BodyText"/>
        <w:rPr>
          <w:ins w:id="4016" w:author="3070" w:date="2020-08-13T11:37:00Z"/>
          <w:del w:id="4017" w:author="LANDI Michele (C.C.)" w:date="2020-10-01T15:36:00Z"/>
        </w:rPr>
      </w:pPr>
    </w:p>
    <w:p w14:paraId="5DF63FBF" w14:textId="69892323" w:rsidR="00D148DF" w:rsidDel="000C01E6" w:rsidRDefault="00D148DF">
      <w:pPr>
        <w:pStyle w:val="Heading3"/>
        <w:rPr>
          <w:del w:id="4018" w:author="LANDI Michele (C.C.)" w:date="2020-10-01T15:36:00Z"/>
        </w:rPr>
        <w:pPrChange w:id="4019" w:author="3070" w:date="2020-08-07T16:01:00Z">
          <w:pPr>
            <w:pStyle w:val="Heading2"/>
          </w:pPr>
        </w:pPrChange>
      </w:pPr>
      <w:bookmarkStart w:id="4020" w:name="_Toc16165991"/>
      <w:bookmarkStart w:id="4021" w:name="_Toc40380967"/>
      <w:del w:id="4022" w:author="LANDI Michele (C.C.)" w:date="2020-10-01T15:36:00Z">
        <w:r w:rsidRPr="00D148DF" w:rsidDel="000C01E6">
          <w:delText>PROVISION OF WEATHER AND HYDROGRAPHICAL INFORMATION</w:delText>
        </w:r>
        <w:bookmarkEnd w:id="4020"/>
        <w:bookmarkEnd w:id="4021"/>
      </w:del>
    </w:p>
    <w:p w14:paraId="4AF864FE" w14:textId="0B9A2AF0" w:rsidR="00D148DF" w:rsidRPr="00D148DF" w:rsidDel="000C01E6" w:rsidRDefault="00D148DF" w:rsidP="00D148DF">
      <w:pPr>
        <w:pStyle w:val="Heading2separationline"/>
        <w:rPr>
          <w:del w:id="4023" w:author="LANDI Michele (C.C.)" w:date="2020-10-01T15:36:00Z"/>
        </w:rPr>
      </w:pPr>
    </w:p>
    <w:p w14:paraId="36473F9D" w14:textId="346DFEDF" w:rsidR="00D148DF" w:rsidDel="000C01E6" w:rsidRDefault="00D148DF">
      <w:pPr>
        <w:pStyle w:val="Heading2"/>
        <w:rPr>
          <w:del w:id="4024" w:author="LANDI Michele (C.C.)" w:date="2020-10-01T15:36:00Z"/>
          <w:moveFrom w:id="4025" w:author="3070" w:date="2020-08-07T16:03:00Z"/>
        </w:rPr>
        <w:pPrChange w:id="4026" w:author="3070" w:date="2020-08-07T16:06:00Z">
          <w:pPr>
            <w:pStyle w:val="BodyText"/>
          </w:pPr>
        </w:pPrChange>
      </w:pPr>
      <w:moveFromRangeStart w:id="4027" w:author="3070" w:date="2020-08-07T16:03:00Z" w:name="move47708605"/>
      <w:moveFrom w:id="4028" w:author="3070" w:date="2020-08-07T16:03:00Z">
        <w:del w:id="4029" w:author="LANDI Michele (C.C.)" w:date="2020-10-01T15:36:00Z">
          <w:r w:rsidDel="000C01E6">
            <w:delText xml:space="preserve">VTS may decide to provide vessels with relevant information from their sensor equipment, or reported information to vessels in the VTS area. </w:delText>
          </w:r>
        </w:del>
      </w:moveFrom>
    </w:p>
    <w:p w14:paraId="66602D9E" w14:textId="4D375A27" w:rsidR="00D148DF" w:rsidDel="000C01E6" w:rsidRDefault="00D148DF">
      <w:pPr>
        <w:pStyle w:val="Heading2"/>
        <w:rPr>
          <w:del w:id="4030" w:author="LANDI Michele (C.C.)" w:date="2020-10-01T15:36:00Z"/>
          <w:moveFrom w:id="4031" w:author="3070" w:date="2020-08-07T16:03:00Z"/>
        </w:rPr>
        <w:pPrChange w:id="4032" w:author="3070" w:date="2020-08-07T16:06:00Z">
          <w:pPr>
            <w:pStyle w:val="BodyText"/>
          </w:pPr>
        </w:pPrChange>
      </w:pPr>
      <w:moveFrom w:id="4033" w:author="3070" w:date="2020-08-07T16:03:00Z">
        <w:del w:id="4034" w:author="LANDI Michele (C.C.)" w:date="2020-10-01T15:36:00Z">
          <w:r w:rsidDel="000C01E6">
            <w:delText>Meteorological departments prepare and issue detailed w</w:delText>
          </w:r>
          <w:r w:rsidRPr="006262F0" w:rsidDel="000C01E6">
            <w:delText xml:space="preserve">eather and hydrographical </w:delText>
          </w:r>
          <w:r w:rsidDel="000C01E6">
            <w:delText xml:space="preserve">information.  A VTS authority may determine that this information is useful for vessels in the VTS area and may provide this information as a broadcast. </w:delText>
          </w:r>
        </w:del>
      </w:moveFrom>
    </w:p>
    <w:p w14:paraId="12C30076" w14:textId="5F8A68A7" w:rsidR="00D148DF" w:rsidRPr="00D148DF" w:rsidDel="000C01E6" w:rsidRDefault="00D148DF">
      <w:pPr>
        <w:pStyle w:val="Heading3"/>
        <w:rPr>
          <w:del w:id="4035" w:author="LANDI Michele (C.C.)" w:date="2020-10-01T15:36:00Z"/>
        </w:rPr>
      </w:pPr>
      <w:bookmarkStart w:id="4036" w:name="_Toc16165992"/>
      <w:bookmarkStart w:id="4037" w:name="_Toc40380968"/>
      <w:moveFromRangeEnd w:id="4027"/>
      <w:del w:id="4038" w:author="LANDI Michele (C.C.)" w:date="2020-10-01T15:36:00Z">
        <w:r w:rsidRPr="00D148DF" w:rsidDel="000C01E6">
          <w:delText>Meteorological information</w:delText>
        </w:r>
        <w:bookmarkEnd w:id="4036"/>
        <w:bookmarkEnd w:id="4037"/>
      </w:del>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Change w:id="4039">
          <w:tblGrid>
            <w:gridCol w:w="3826"/>
            <w:gridCol w:w="7"/>
            <w:gridCol w:w="6358"/>
            <w:gridCol w:w="20"/>
          </w:tblGrid>
        </w:tblGridChange>
      </w:tblGrid>
      <w:tr w:rsidR="00D148DF" w:rsidRPr="00D148DF" w:rsidDel="000C01E6" w14:paraId="2BA0FBFC" w14:textId="31A9E105" w:rsidTr="001741C0">
        <w:trPr>
          <w:trHeight w:val="360"/>
          <w:tblHeader/>
          <w:del w:id="4040" w:author="LANDI Michele (C.C.)" w:date="2020-10-01T15:36:00Z"/>
        </w:trPr>
        <w:tc>
          <w:tcPr>
            <w:tcW w:w="1877" w:type="pct"/>
            <w:shd w:val="clear" w:color="auto" w:fill="D9E2F3"/>
            <w:vAlign w:val="center"/>
          </w:tcPr>
          <w:p w14:paraId="5DF55E38" w14:textId="4DA8F604" w:rsidR="00D148DF" w:rsidRPr="00D148DF" w:rsidDel="000C01E6" w:rsidRDefault="00D148DF" w:rsidP="00D148DF">
            <w:pPr>
              <w:pStyle w:val="Tableheading"/>
              <w:rPr>
                <w:del w:id="4041" w:author="LANDI Michele (C.C.)" w:date="2020-10-01T15:36:00Z"/>
              </w:rPr>
            </w:pPr>
            <w:del w:id="4042" w:author="LANDI Michele (C.C.)" w:date="2020-10-01T15:36:00Z">
              <w:r w:rsidRPr="00D148DF" w:rsidDel="000C01E6">
                <w:delText>Message Element</w:delText>
              </w:r>
            </w:del>
          </w:p>
        </w:tc>
        <w:tc>
          <w:tcPr>
            <w:tcW w:w="3123" w:type="pct"/>
            <w:shd w:val="clear" w:color="auto" w:fill="D9E2F3"/>
            <w:vAlign w:val="center"/>
          </w:tcPr>
          <w:p w14:paraId="292C82C1" w14:textId="65F2E0E0" w:rsidR="00D148DF" w:rsidRPr="00D148DF" w:rsidDel="000C01E6" w:rsidRDefault="00D148DF" w:rsidP="00D148DF">
            <w:pPr>
              <w:pStyle w:val="Tableheading"/>
              <w:rPr>
                <w:del w:id="4043" w:author="LANDI Michele (C.C.)" w:date="2020-10-01T15:36:00Z"/>
              </w:rPr>
            </w:pPr>
            <w:del w:id="4044" w:author="LANDI Michele (C.C.)" w:date="2020-10-01T15:36:00Z">
              <w:r w:rsidRPr="00D148DF" w:rsidDel="000C01E6">
                <w:delText>Message Intent</w:delText>
              </w:r>
            </w:del>
          </w:p>
        </w:tc>
      </w:tr>
      <w:tr w:rsidR="00D148DF" w:rsidDel="000C01E6" w14:paraId="2F98409F" w14:textId="2FEB27FB" w:rsidTr="00315354">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4045" w:author="Windows 사용자" w:date="2020-06-02T14:56: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del w:id="4046" w:author="LANDI Michele (C.C.)" w:date="2020-10-01T15:36:00Z"/>
          <w:trPrChange w:id="4047" w:author="Windows 사용자" w:date="2020-06-02T14:56:00Z">
            <w:trPr>
              <w:trHeight w:val="64"/>
            </w:trPr>
          </w:trPrChange>
        </w:trPr>
        <w:tc>
          <w:tcPr>
            <w:tcW w:w="1877" w:type="pct"/>
            <w:shd w:val="clear" w:color="auto" w:fill="FADBD1" w:themeFill="background2" w:themeFillTint="33"/>
            <w:tcPrChange w:id="4048" w:author="Windows 사용자" w:date="2020-06-02T14:56:00Z">
              <w:tcPr>
                <w:tcW w:w="1877" w:type="pct"/>
                <w:gridSpan w:val="2"/>
              </w:tcPr>
            </w:tcPrChange>
          </w:tcPr>
          <w:p w14:paraId="59EFAC2A" w14:textId="5D2A4904" w:rsidR="00D148DF" w:rsidRPr="00247B0A" w:rsidDel="000C01E6" w:rsidRDefault="00D148DF" w:rsidP="00D148DF">
            <w:pPr>
              <w:pStyle w:val="Tabletext"/>
              <w:rPr>
                <w:del w:id="4049" w:author="LANDI Michele (C.C.)" w:date="2020-10-01T15:36:00Z"/>
                <w:strike/>
                <w:rPrChange w:id="4050" w:author="Windows 사용자" w:date="2020-06-02T14:05:00Z">
                  <w:rPr>
                    <w:del w:id="4051" w:author="LANDI Michele (C.C.)" w:date="2020-10-01T15:36:00Z"/>
                  </w:rPr>
                </w:rPrChange>
              </w:rPr>
            </w:pPr>
            <w:del w:id="4052" w:author="LANDI Michele (C.C.)" w:date="2020-10-01T15:36:00Z">
              <w:r w:rsidRPr="00247B0A" w:rsidDel="000C01E6">
                <w:rPr>
                  <w:strike/>
                  <w:rPrChange w:id="4053" w:author="Windows 사용자" w:date="2020-06-02T14:05:00Z">
                    <w:rPr/>
                  </w:rPrChange>
                </w:rPr>
                <w:delText>WEATHER INFORMATION</w:delText>
              </w:r>
            </w:del>
          </w:p>
        </w:tc>
        <w:tc>
          <w:tcPr>
            <w:tcW w:w="3123" w:type="pct"/>
            <w:shd w:val="clear" w:color="auto" w:fill="FADBD1" w:themeFill="background2" w:themeFillTint="33"/>
            <w:tcPrChange w:id="4054" w:author="Windows 사용자" w:date="2020-06-02T14:56:00Z">
              <w:tcPr>
                <w:tcW w:w="3123" w:type="pct"/>
                <w:gridSpan w:val="2"/>
              </w:tcPr>
            </w:tcPrChange>
          </w:tcPr>
          <w:p w14:paraId="5AACBB3F" w14:textId="475556AE" w:rsidR="00D148DF" w:rsidRPr="00247B0A" w:rsidDel="000C01E6" w:rsidRDefault="00D148DF" w:rsidP="00D148DF">
            <w:pPr>
              <w:pStyle w:val="Tabletext"/>
              <w:rPr>
                <w:del w:id="4055" w:author="LANDI Michele (C.C.)" w:date="2020-10-01T15:36:00Z"/>
                <w:strike/>
                <w:rPrChange w:id="4056" w:author="Windows 사용자" w:date="2020-06-02T14:05:00Z">
                  <w:rPr>
                    <w:del w:id="4057" w:author="LANDI Michele (C.C.)" w:date="2020-10-01T15:36:00Z"/>
                  </w:rPr>
                </w:rPrChange>
              </w:rPr>
            </w:pPr>
            <w:del w:id="4058" w:author="LANDI Michele (C.C.)" w:date="2020-10-01T15:36:00Z">
              <w:r w:rsidRPr="00247B0A" w:rsidDel="000C01E6">
                <w:rPr>
                  <w:strike/>
                  <w:rPrChange w:id="4059" w:author="Windows 사용자" w:date="2020-06-02T14:05:00Z">
                    <w:rPr/>
                  </w:rPrChange>
                </w:rPr>
                <w:delText xml:space="preserve"> Information about impending weather conditions</w:delText>
              </w:r>
            </w:del>
          </w:p>
        </w:tc>
      </w:tr>
      <w:tr w:rsidR="00D148DF" w:rsidRPr="004A3754" w:rsidDel="000C01E6" w14:paraId="2CFA7EF7" w14:textId="0FE5628B" w:rsidTr="00315354">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4060" w:author="Windows 사용자" w:date="2020-06-02T14:56: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del w:id="4061" w:author="LANDI Michele (C.C.)" w:date="2020-10-01T15:36:00Z"/>
          <w:trPrChange w:id="4062" w:author="Windows 사용자" w:date="2020-06-02T14:56:00Z">
            <w:trPr>
              <w:trHeight w:val="64"/>
            </w:trPr>
          </w:trPrChange>
        </w:trPr>
        <w:tc>
          <w:tcPr>
            <w:tcW w:w="1877" w:type="pct"/>
            <w:shd w:val="clear" w:color="auto" w:fill="FADBD1" w:themeFill="background2" w:themeFillTint="33"/>
            <w:tcPrChange w:id="4063" w:author="Windows 사용자" w:date="2020-06-02T14:56:00Z">
              <w:tcPr>
                <w:tcW w:w="1877" w:type="pct"/>
                <w:gridSpan w:val="2"/>
              </w:tcPr>
            </w:tcPrChange>
          </w:tcPr>
          <w:p w14:paraId="7EF3DA57" w14:textId="6B6988B2" w:rsidR="00D148DF" w:rsidRPr="00247B0A" w:rsidDel="000C01E6" w:rsidRDefault="00D148DF" w:rsidP="00D148DF">
            <w:pPr>
              <w:pStyle w:val="Tabletext"/>
              <w:rPr>
                <w:del w:id="4064" w:author="LANDI Michele (C.C.)" w:date="2020-10-01T15:36:00Z"/>
                <w:strike/>
                <w:rPrChange w:id="4065" w:author="Windows 사용자" w:date="2020-06-02T14:05:00Z">
                  <w:rPr>
                    <w:del w:id="4066" w:author="LANDI Michele (C.C.)" w:date="2020-10-01T15:36:00Z"/>
                  </w:rPr>
                </w:rPrChange>
              </w:rPr>
            </w:pPr>
            <w:del w:id="4067" w:author="LANDI Michele (C.C.)" w:date="2020-10-01T15:36:00Z">
              <w:r w:rsidRPr="00247B0A" w:rsidDel="000C01E6">
                <w:rPr>
                  <w:strike/>
                  <w:rPrChange w:id="4068" w:author="Windows 사용자" w:date="2020-06-02T14:05:00Z">
                    <w:rPr/>
                  </w:rPrChange>
                </w:rPr>
                <w:delText>LIGHTNING</w:delText>
              </w:r>
            </w:del>
          </w:p>
        </w:tc>
        <w:tc>
          <w:tcPr>
            <w:tcW w:w="3123" w:type="pct"/>
            <w:shd w:val="clear" w:color="auto" w:fill="FADBD1" w:themeFill="background2" w:themeFillTint="33"/>
            <w:tcPrChange w:id="4069" w:author="Windows 사용자" w:date="2020-06-02T14:56:00Z">
              <w:tcPr>
                <w:tcW w:w="3123" w:type="pct"/>
                <w:gridSpan w:val="2"/>
              </w:tcPr>
            </w:tcPrChange>
          </w:tcPr>
          <w:p w14:paraId="6C0C3FDA" w14:textId="4AADFD90" w:rsidR="00D148DF" w:rsidRPr="00247B0A" w:rsidDel="000C01E6" w:rsidRDefault="00D148DF" w:rsidP="00D148DF">
            <w:pPr>
              <w:pStyle w:val="Tabletext"/>
              <w:rPr>
                <w:del w:id="4070" w:author="LANDI Michele (C.C.)" w:date="2020-10-01T15:36:00Z"/>
                <w:strike/>
                <w:rPrChange w:id="4071" w:author="Windows 사용자" w:date="2020-06-02T14:05:00Z">
                  <w:rPr>
                    <w:del w:id="4072" w:author="LANDI Michele (C.C.)" w:date="2020-10-01T15:36:00Z"/>
                  </w:rPr>
                </w:rPrChange>
              </w:rPr>
            </w:pPr>
            <w:del w:id="4073" w:author="LANDI Michele (C.C.)" w:date="2020-10-01T15:36:00Z">
              <w:r w:rsidRPr="00247B0A" w:rsidDel="000C01E6">
                <w:rPr>
                  <w:strike/>
                  <w:rPrChange w:id="4074" w:author="Windows 사용자" w:date="2020-06-02T14:05:00Z">
                    <w:rPr/>
                  </w:rPrChange>
                </w:rPr>
                <w:delText>Information about lightning activity in the area</w:delText>
              </w:r>
            </w:del>
          </w:p>
        </w:tc>
      </w:tr>
    </w:tbl>
    <w:p w14:paraId="45225E59" w14:textId="02E9A2D0" w:rsidR="00370C6A" w:rsidDel="000C01E6" w:rsidRDefault="00716C6C" w:rsidP="00716C6C">
      <w:pPr>
        <w:pStyle w:val="BodyText"/>
        <w:rPr>
          <w:ins w:id="4075" w:author="3070" w:date="2020-08-13T11:43:00Z"/>
          <w:del w:id="4076" w:author="LANDI Michele (C.C.)" w:date="2020-10-01T15:36:00Z"/>
        </w:rPr>
      </w:pPr>
      <w:moveToRangeStart w:id="4077" w:author="3070" w:date="2020-08-07T16:03:00Z" w:name="move47708605"/>
      <w:moveTo w:id="4078" w:author="3070" w:date="2020-08-07T16:03:00Z">
        <w:del w:id="4079" w:author="LANDI Michele (C.C.)" w:date="2020-10-01T15:36:00Z">
          <w:r w:rsidDel="000C01E6">
            <w:delText xml:space="preserve">VTS may decide to provide vessels </w:delText>
          </w:r>
        </w:del>
      </w:moveTo>
    </w:p>
    <w:p w14:paraId="227844AE" w14:textId="30A89A58" w:rsidR="00716C6C" w:rsidDel="000C01E6" w:rsidRDefault="00716C6C" w:rsidP="00716C6C">
      <w:pPr>
        <w:pStyle w:val="BodyText"/>
        <w:rPr>
          <w:del w:id="4080" w:author="LANDI Michele (C.C.)" w:date="2020-10-01T15:36:00Z"/>
          <w:moveTo w:id="4081" w:author="3070" w:date="2020-08-07T16:03:00Z"/>
        </w:rPr>
      </w:pPr>
      <w:moveTo w:id="4082" w:author="3070" w:date="2020-08-07T16:03:00Z">
        <w:del w:id="4083" w:author="LANDI Michele (C.C.)" w:date="2020-10-01T15:36:00Z">
          <w:r w:rsidDel="000C01E6">
            <w:delText xml:space="preserve">with relevant information from their sensor equipment, or reported information to vessels in the VTS area. </w:delText>
          </w:r>
        </w:del>
      </w:moveTo>
    </w:p>
    <w:p w14:paraId="25F46362" w14:textId="326FD946" w:rsidR="005F3193" w:rsidDel="000C01E6" w:rsidRDefault="00716C6C" w:rsidP="00716C6C">
      <w:pPr>
        <w:pStyle w:val="BodyText"/>
        <w:rPr>
          <w:del w:id="4084" w:author="LANDI Michele (C.C.)" w:date="2020-10-01T15:36:00Z"/>
          <w:moveTo w:id="4085" w:author="3070" w:date="2020-08-07T16:03:00Z"/>
        </w:rPr>
      </w:pPr>
      <w:moveTo w:id="4086" w:author="3070" w:date="2020-08-07T16:03:00Z">
        <w:del w:id="4087" w:author="LANDI Michele (C.C.)" w:date="2020-10-01T15:36:00Z">
          <w:r w:rsidDel="000C01E6">
            <w:delText>Meteorological departments prepare and issue detailed w</w:delText>
          </w:r>
          <w:r w:rsidRPr="006262F0" w:rsidDel="000C01E6">
            <w:delText xml:space="preserve">eather and hydrographical </w:delText>
          </w:r>
          <w:r w:rsidDel="000C01E6">
            <w:delText xml:space="preserve">information.  A VTS authority may determine that this information is useful for vessels in the VTS area and may provide this information as a broadcast. </w:delText>
          </w:r>
        </w:del>
      </w:moveTo>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Change w:id="4088">
          <w:tblGrid>
            <w:gridCol w:w="3826"/>
            <w:gridCol w:w="6365"/>
          </w:tblGrid>
        </w:tblGridChange>
      </w:tblGrid>
      <w:tr w:rsidR="005F3193" w:rsidRPr="00D148DF" w:rsidDel="000C01E6" w14:paraId="1F1DED7A" w14:textId="2101FCF9" w:rsidTr="000221D5">
        <w:trPr>
          <w:trHeight w:val="360"/>
          <w:tblHeader/>
          <w:ins w:id="4089" w:author="3070" w:date="2020-08-07T16:04:00Z"/>
          <w:del w:id="4090" w:author="LANDI Michele (C.C.)" w:date="2020-10-01T15:36:00Z"/>
        </w:trPr>
        <w:tc>
          <w:tcPr>
            <w:tcW w:w="1877" w:type="pct"/>
            <w:shd w:val="clear" w:color="auto" w:fill="D9E2F3"/>
            <w:vAlign w:val="center"/>
          </w:tcPr>
          <w:moveToRangeEnd w:id="4077"/>
          <w:p w14:paraId="086FEF36" w14:textId="07EF29CD" w:rsidR="005F3193" w:rsidRPr="00D148DF" w:rsidDel="000C01E6" w:rsidRDefault="005F3193" w:rsidP="000221D5">
            <w:pPr>
              <w:pStyle w:val="Tableheading"/>
              <w:rPr>
                <w:ins w:id="4091" w:author="3070" w:date="2020-08-07T16:04:00Z"/>
                <w:del w:id="4092" w:author="LANDI Michele (C.C.)" w:date="2020-10-01T15:36:00Z"/>
              </w:rPr>
            </w:pPr>
            <w:ins w:id="4093" w:author="3070" w:date="2020-08-07T16:04:00Z">
              <w:del w:id="4094" w:author="LANDI Michele (C.C.)" w:date="2020-10-01T15:36:00Z">
                <w:r w:rsidRPr="00D148DF" w:rsidDel="000C01E6">
                  <w:delText>Message Element</w:delText>
                </w:r>
              </w:del>
            </w:ins>
          </w:p>
        </w:tc>
        <w:tc>
          <w:tcPr>
            <w:tcW w:w="3123" w:type="pct"/>
            <w:shd w:val="clear" w:color="auto" w:fill="D9E2F3"/>
            <w:vAlign w:val="center"/>
          </w:tcPr>
          <w:p w14:paraId="4938B253" w14:textId="1DCB72DB" w:rsidR="005F3193" w:rsidRPr="00D148DF" w:rsidDel="000C01E6" w:rsidRDefault="005F3193" w:rsidP="000221D5">
            <w:pPr>
              <w:pStyle w:val="Tableheading"/>
              <w:rPr>
                <w:ins w:id="4095" w:author="3070" w:date="2020-08-07T16:04:00Z"/>
                <w:del w:id="4096" w:author="LANDI Michele (C.C.)" w:date="2020-10-01T15:36:00Z"/>
              </w:rPr>
            </w:pPr>
            <w:ins w:id="4097" w:author="3070" w:date="2020-08-07T16:04:00Z">
              <w:del w:id="4098" w:author="LANDI Michele (C.C.)" w:date="2020-10-01T15:36:00Z">
                <w:r w:rsidRPr="00D148DF" w:rsidDel="000C01E6">
                  <w:delText>Message Intent</w:delText>
                </w:r>
              </w:del>
            </w:ins>
          </w:p>
        </w:tc>
      </w:tr>
      <w:tr w:rsidR="001A2CA4" w:rsidRPr="004A3754" w:rsidDel="000C01E6" w14:paraId="43976D9F" w14:textId="5EF57256" w:rsidTr="00A84CAE">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4099" w:author="3070" w:date="2020-08-13T12:15: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ins w:id="4100" w:author="3070" w:date="2020-08-13T11:56:00Z"/>
          <w:del w:id="4101" w:author="LANDI Michele (C.C.)" w:date="2020-10-01T15:36:00Z"/>
          <w:trPrChange w:id="4102" w:author="3070" w:date="2020-08-13T12:15:00Z">
            <w:trPr>
              <w:trHeight w:val="64"/>
            </w:trPr>
          </w:trPrChange>
        </w:trPr>
        <w:tc>
          <w:tcPr>
            <w:tcW w:w="1877" w:type="pct"/>
            <w:shd w:val="clear" w:color="auto" w:fill="auto"/>
            <w:tcPrChange w:id="4103" w:author="3070" w:date="2020-08-13T12:15:00Z">
              <w:tcPr>
                <w:tcW w:w="1877" w:type="pct"/>
                <w:shd w:val="clear" w:color="auto" w:fill="FADBD1" w:themeFill="background2" w:themeFillTint="33"/>
              </w:tcPr>
            </w:tcPrChange>
          </w:tcPr>
          <w:p w14:paraId="1D5D2691" w14:textId="13FA8BAC" w:rsidR="001A2CA4" w:rsidDel="000C01E6" w:rsidRDefault="001A2CA4" w:rsidP="000221D5">
            <w:pPr>
              <w:pStyle w:val="Tabletext"/>
              <w:rPr>
                <w:ins w:id="4104" w:author="3070" w:date="2020-08-13T11:56:00Z"/>
                <w:del w:id="4105" w:author="LANDI Michele (C.C.)" w:date="2020-10-01T15:36:00Z"/>
                <w:highlight w:val="yellow"/>
              </w:rPr>
            </w:pPr>
            <w:ins w:id="4106" w:author="3070" w:date="2020-08-13T11:56:00Z">
              <w:del w:id="4107" w:author="LANDI Michele (C.C.)" w:date="2020-10-01T15:36:00Z">
                <w:r w:rsidDel="000C01E6">
                  <w:delText xml:space="preserve">WIND </w:delText>
                </w:r>
              </w:del>
            </w:ins>
            <w:ins w:id="4108" w:author="3070" w:date="2020-08-13T12:00:00Z">
              <w:del w:id="4109" w:author="LANDI Michele (C.C.)" w:date="2020-10-01T15:36:00Z">
                <w:r w:rsidR="00844B7C" w:rsidDel="000C01E6">
                  <w:delText xml:space="preserve">(at location) </w:delText>
                </w:r>
              </w:del>
            </w:ins>
            <w:ins w:id="4110" w:author="3070" w:date="2020-08-13T12:01:00Z">
              <w:del w:id="4111" w:author="LANDI Michele (C.C.)" w:date="2020-10-01T15:36:00Z">
                <w:r w:rsidR="00503183" w:rsidDel="000C01E6">
                  <w:delText>(direction</w:delText>
                </w:r>
              </w:del>
            </w:ins>
            <w:ins w:id="4112" w:author="3070" w:date="2020-08-13T12:11:00Z">
              <w:del w:id="4113" w:author="LANDI Michele (C.C.)" w:date="2020-10-01T15:36:00Z">
                <w:r w:rsidR="00A96581" w:rsidDel="000C01E6">
                  <w:delText xml:space="preserve"> in de</w:delText>
                </w:r>
                <w:r w:rsidR="00ED4F7A" w:rsidDel="000C01E6">
                  <w:delText>grees/cardinal</w:delText>
                </w:r>
              </w:del>
            </w:ins>
            <w:ins w:id="4114" w:author="3070" w:date="2020-08-13T12:01:00Z">
              <w:del w:id="4115" w:author="LANDI Michele (C.C.)" w:date="2020-10-01T15:36:00Z">
                <w:r w:rsidR="00503183" w:rsidDel="000C01E6">
                  <w:delText xml:space="preserve">) </w:delText>
                </w:r>
              </w:del>
            </w:ins>
            <w:ins w:id="4116" w:author="3070" w:date="2020-08-13T12:02:00Z">
              <w:del w:id="4117" w:author="LANDI Michele (C.C.)" w:date="2020-10-01T15:36:00Z">
                <w:r w:rsidR="00106D84" w:rsidDel="000C01E6">
                  <w:delText>(speed</w:delText>
                </w:r>
              </w:del>
            </w:ins>
            <w:ins w:id="4118" w:author="3070" w:date="2020-08-13T12:00:00Z">
              <w:del w:id="4119" w:author="LANDI Michele (C.C.)" w:date="2020-10-01T15:36:00Z">
                <w:r w:rsidR="00844B7C" w:rsidDel="000C01E6">
                  <w:delText>)</w:delText>
                </w:r>
              </w:del>
            </w:ins>
          </w:p>
        </w:tc>
        <w:tc>
          <w:tcPr>
            <w:tcW w:w="3123" w:type="pct"/>
            <w:shd w:val="clear" w:color="auto" w:fill="auto"/>
            <w:tcPrChange w:id="4120" w:author="3070" w:date="2020-08-13T12:15:00Z">
              <w:tcPr>
                <w:tcW w:w="3123" w:type="pct"/>
                <w:shd w:val="clear" w:color="auto" w:fill="FADBD1" w:themeFill="background2" w:themeFillTint="33"/>
              </w:tcPr>
            </w:tcPrChange>
          </w:tcPr>
          <w:p w14:paraId="199D5375" w14:textId="5FC335D7" w:rsidR="001A2CA4" w:rsidDel="000C01E6" w:rsidRDefault="005D7CF1" w:rsidP="00A84CAE">
            <w:pPr>
              <w:pStyle w:val="Tabletext"/>
              <w:rPr>
                <w:ins w:id="4121" w:author="3070" w:date="2020-08-13T11:56:00Z"/>
                <w:del w:id="4122" w:author="LANDI Michele (C.C.)" w:date="2020-10-01T15:36:00Z"/>
                <w:highlight w:val="yellow"/>
              </w:rPr>
            </w:pPr>
            <w:ins w:id="4123" w:author="3070" w:date="2020-08-13T12:03:00Z">
              <w:del w:id="4124" w:author="LANDI Michele (C.C.)" w:date="2020-10-01T15:36:00Z">
                <w:r w:rsidDel="000C01E6">
                  <w:delText>Communicate the wind direction</w:delText>
                </w:r>
              </w:del>
            </w:ins>
            <w:ins w:id="4125" w:author="3070" w:date="2020-08-13T12:04:00Z">
              <w:del w:id="4126" w:author="LANDI Michele (C.C.)" w:date="2020-10-01T15:36:00Z">
                <w:r w:rsidR="005775AE" w:rsidDel="000C01E6">
                  <w:delText xml:space="preserve"> </w:delText>
                </w:r>
              </w:del>
            </w:ins>
            <w:ins w:id="4127" w:author="3070" w:date="2020-08-13T12:03:00Z">
              <w:del w:id="4128" w:author="LANDI Michele (C.C.)" w:date="2020-10-01T15:36:00Z">
                <w:r w:rsidDel="000C01E6">
                  <w:delText>and speed at location (XXX)</w:delText>
                </w:r>
              </w:del>
            </w:ins>
          </w:p>
        </w:tc>
      </w:tr>
      <w:tr w:rsidR="005F3193" w:rsidDel="000C01E6" w14:paraId="0154CA58" w14:textId="7EC9FA42" w:rsidTr="000221D5">
        <w:trPr>
          <w:trHeight w:val="64"/>
          <w:ins w:id="4129" w:author="3070" w:date="2020-08-07T16:04:00Z"/>
          <w:del w:id="4130" w:author="LANDI Michele (C.C.)" w:date="2020-10-01T15:36:00Z"/>
        </w:trPr>
        <w:tc>
          <w:tcPr>
            <w:tcW w:w="1877" w:type="pct"/>
          </w:tcPr>
          <w:p w14:paraId="505CCEEE" w14:textId="41E5538E" w:rsidR="005F3193" w:rsidRPr="00F63CB6" w:rsidDel="000C01E6" w:rsidRDefault="005F3193" w:rsidP="000221D5">
            <w:pPr>
              <w:pStyle w:val="Tabletext"/>
              <w:rPr>
                <w:ins w:id="4131" w:author="3070" w:date="2020-08-07T16:04:00Z"/>
                <w:del w:id="4132" w:author="LANDI Michele (C.C.)" w:date="2020-10-01T15:36:00Z"/>
              </w:rPr>
            </w:pPr>
            <w:ins w:id="4133" w:author="3070" w:date="2020-08-07T16:04:00Z">
              <w:del w:id="4134" w:author="LANDI Michele (C.C.)" w:date="2020-10-01T15:36:00Z">
                <w:r w:rsidRPr="0037710A" w:rsidDel="000C01E6">
                  <w:delText>GALE/STORM/TYPHOON</w:delText>
                </w:r>
                <w:r w:rsidRPr="00272AD9" w:rsidDel="000C01E6">
                  <w:delText xml:space="preserve"> </w:delText>
                </w:r>
                <w:r w:rsidRPr="0037710A" w:rsidDel="000C01E6">
                  <w:delText xml:space="preserve">EXPECTED </w:delText>
                </w:r>
              </w:del>
            </w:ins>
            <w:ins w:id="4135" w:author="3070" w:date="2020-08-13T12:22:00Z">
              <w:del w:id="4136" w:author="LANDI Michele (C.C.)" w:date="2020-10-01T15:36:00Z">
                <w:r w:rsidR="006A3F22" w:rsidDel="000C01E6">
                  <w:delText xml:space="preserve">IN </w:delText>
                </w:r>
              </w:del>
            </w:ins>
            <w:ins w:id="4137" w:author="3070" w:date="2020-08-07T16:04:00Z">
              <w:del w:id="4138" w:author="LANDI Michele (C.C.)" w:date="2020-10-01T15:36:00Z">
                <w:r w:rsidDel="000C01E6">
                  <w:delText>(</w:delText>
                </w:r>
              </w:del>
            </w:ins>
            <w:ins w:id="4139" w:author="3070" w:date="2020-08-13T12:22:00Z">
              <w:del w:id="4140" w:author="LANDI Michele (C.C.)" w:date="2020-10-01T15:36:00Z">
                <w:r w:rsidR="006A3F22" w:rsidDel="000C01E6">
                  <w:delText>location</w:delText>
                </w:r>
              </w:del>
            </w:ins>
            <w:ins w:id="4141" w:author="3070" w:date="2020-08-07T16:04:00Z">
              <w:del w:id="4142" w:author="LANDI Michele (C.C.)" w:date="2020-10-01T15:36:00Z">
                <w:r w:rsidDel="000C01E6">
                  <w:delText>)</w:delText>
                </w:r>
                <w:r w:rsidRPr="0037710A" w:rsidDel="000C01E6">
                  <w:delText xml:space="preserve"> AT </w:delText>
                </w:r>
                <w:r w:rsidDel="000C01E6">
                  <w:delText>(</w:delText>
                </w:r>
              </w:del>
            </w:ins>
            <w:ins w:id="4143" w:author="3070" w:date="2020-08-13T12:22:00Z">
              <w:del w:id="4144" w:author="LANDI Michele (C.C.)" w:date="2020-10-01T15:36:00Z">
                <w:r w:rsidR="008A4AEE" w:rsidDel="000C01E6">
                  <w:delText>time</w:delText>
                </w:r>
              </w:del>
            </w:ins>
            <w:ins w:id="4145" w:author="3070" w:date="2020-08-07T16:04:00Z">
              <w:del w:id="4146" w:author="LANDI Michele (C.C.)" w:date="2020-10-01T15:36:00Z">
                <w:r w:rsidDel="000C01E6">
                  <w:delText>)</w:delText>
                </w:r>
                <w:r w:rsidRPr="0037710A" w:rsidDel="000C01E6">
                  <w:delText xml:space="preserve"> </w:delText>
                </w:r>
              </w:del>
            </w:ins>
          </w:p>
        </w:tc>
        <w:tc>
          <w:tcPr>
            <w:tcW w:w="3123" w:type="pct"/>
          </w:tcPr>
          <w:p w14:paraId="137B6EC2" w14:textId="15C3420F" w:rsidR="005F3193" w:rsidDel="000C01E6" w:rsidRDefault="005F3193" w:rsidP="000221D5">
            <w:pPr>
              <w:pStyle w:val="Tabletext"/>
              <w:rPr>
                <w:ins w:id="4147" w:author="3070" w:date="2020-08-07T16:04:00Z"/>
                <w:del w:id="4148" w:author="LANDI Michele (C.C.)" w:date="2020-10-01T15:36:00Z"/>
              </w:rPr>
            </w:pPr>
            <w:ins w:id="4149" w:author="3070" w:date="2020-08-07T16:04:00Z">
              <w:del w:id="4150" w:author="LANDI Michele (C.C.)" w:date="2020-10-01T15:36:00Z">
                <w:r w:rsidDel="000C01E6">
                  <w:delText>Inform about pending adverse weather conditions.</w:delText>
                </w:r>
              </w:del>
            </w:ins>
          </w:p>
        </w:tc>
      </w:tr>
      <w:tr w:rsidR="00370C6A" w:rsidRPr="004A3754" w:rsidDel="000C01E6" w14:paraId="69655527" w14:textId="102B46B9" w:rsidTr="00DB5F0E">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4151" w:author="LANDI Michele (C.C.)" w:date="2020-10-01T15:29: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ins w:id="4152" w:author="3070" w:date="2020-08-13T11:46:00Z"/>
          <w:del w:id="4153" w:author="LANDI Michele (C.C.)" w:date="2020-10-01T15:36:00Z"/>
          <w:trPrChange w:id="4154" w:author="LANDI Michele (C.C.)" w:date="2020-10-01T15:29:00Z">
            <w:trPr>
              <w:trHeight w:val="64"/>
            </w:trPr>
          </w:trPrChange>
        </w:trPr>
        <w:tc>
          <w:tcPr>
            <w:tcW w:w="1877" w:type="pct"/>
            <w:shd w:val="clear" w:color="auto" w:fill="FFFFFF" w:themeFill="background1"/>
            <w:tcPrChange w:id="4155" w:author="LANDI Michele (C.C.)" w:date="2020-10-01T15:29:00Z">
              <w:tcPr>
                <w:tcW w:w="1877" w:type="pct"/>
                <w:shd w:val="clear" w:color="auto" w:fill="FADBD1" w:themeFill="background2" w:themeFillTint="33"/>
              </w:tcPr>
            </w:tcPrChange>
          </w:tcPr>
          <w:p w14:paraId="13284E04" w14:textId="2BC0A9AA" w:rsidR="00370C6A" w:rsidDel="000C01E6" w:rsidRDefault="00370C6A">
            <w:pPr>
              <w:pStyle w:val="Tabletext"/>
              <w:rPr>
                <w:ins w:id="4156" w:author="3070" w:date="2020-08-13T11:46:00Z"/>
                <w:del w:id="4157" w:author="LANDI Michele (C.C.)" w:date="2020-10-01T15:36:00Z"/>
              </w:rPr>
            </w:pPr>
            <w:commentRangeStart w:id="4158"/>
            <w:ins w:id="4159" w:author="3070" w:date="2020-08-13T11:46:00Z">
              <w:del w:id="4160" w:author="LANDI Michele (C.C.)" w:date="2020-10-01T15:36:00Z">
                <w:r w:rsidRPr="00F945F0" w:rsidDel="000C01E6">
                  <w:delText xml:space="preserve">VISIBILITY </w:delText>
                </w:r>
              </w:del>
            </w:ins>
            <w:ins w:id="4161" w:author="3070" w:date="2020-08-13T12:30:00Z">
              <w:del w:id="4162" w:author="LANDI Michele (C.C.)" w:date="2020-10-01T15:36:00Z">
                <w:r w:rsidR="006E4B84" w:rsidDel="000C01E6">
                  <w:delText>AT</w:delText>
                </w:r>
              </w:del>
            </w:ins>
            <w:ins w:id="4163" w:author="3070" w:date="2020-08-13T12:29:00Z">
              <w:del w:id="4164" w:author="LANDI Michele (C.C.)" w:date="2020-10-01T15:36:00Z">
                <w:r w:rsidR="00703240" w:rsidDel="000C01E6">
                  <w:delText xml:space="preserve"> </w:delText>
                </w:r>
              </w:del>
            </w:ins>
            <w:ins w:id="4165" w:author="3070" w:date="2020-08-13T12:27:00Z">
              <w:del w:id="4166" w:author="LANDI Michele (C.C.)" w:date="2020-10-01T15:36:00Z">
                <w:r w:rsidR="00797E42" w:rsidDel="000C01E6">
                  <w:delText>(location)</w:delText>
                </w:r>
                <w:r w:rsidR="00797E42" w:rsidRPr="0037710A" w:rsidDel="000C01E6">
                  <w:delText xml:space="preserve"> </w:delText>
                </w:r>
              </w:del>
            </w:ins>
            <w:ins w:id="4167" w:author="3070" w:date="2020-08-13T11:46:00Z">
              <w:del w:id="4168" w:author="LANDI Michele (C.C.)" w:date="2020-10-01T15:36:00Z">
                <w:r w:rsidDel="000C01E6">
                  <w:delText>XX</w:delText>
                </w:r>
                <w:r w:rsidRPr="00F945F0" w:rsidDel="000C01E6">
                  <w:delText xml:space="preserve"> </w:delText>
                </w:r>
              </w:del>
            </w:ins>
            <w:ins w:id="4169" w:author="3070" w:date="2020-08-13T12:28:00Z">
              <w:del w:id="4170" w:author="LANDI Michele (C.C.)" w:date="2020-10-01T15:36:00Z">
                <w:r w:rsidR="00AD360E" w:rsidDel="000C01E6">
                  <w:delText>(</w:delText>
                </w:r>
              </w:del>
            </w:ins>
            <w:ins w:id="4171" w:author="3070" w:date="2020-08-13T11:46:00Z">
              <w:del w:id="4172" w:author="LANDI Michele (C.C.)" w:date="2020-10-01T15:36:00Z">
                <w:r w:rsidRPr="00F945F0" w:rsidDel="000C01E6">
                  <w:delText>meters</w:delText>
                </w:r>
                <w:r w:rsidDel="000C01E6">
                  <w:delText>/cables</w:delText>
                </w:r>
                <w:r w:rsidRPr="00F945F0" w:rsidDel="000C01E6">
                  <w:delText>)</w:delText>
                </w:r>
              </w:del>
            </w:ins>
            <w:ins w:id="4173" w:author="3070" w:date="2020-08-13T12:28:00Z">
              <w:del w:id="4174" w:author="LANDI Michele (C.C.)" w:date="2020-10-01T15:36:00Z">
                <w:r w:rsidR="00AD360E" w:rsidDel="000C01E6">
                  <w:delText xml:space="preserve"> </w:delText>
                </w:r>
              </w:del>
            </w:ins>
            <w:ins w:id="4175" w:author="3070" w:date="2020-08-13T11:46:00Z">
              <w:del w:id="4176" w:author="LANDI Michele (C.C.)" w:date="2020-10-01T15:36:00Z">
                <w:r w:rsidRPr="00F945F0" w:rsidDel="000C01E6">
                  <w:delText>IS (x meters)</w:delText>
                </w:r>
              </w:del>
            </w:ins>
          </w:p>
        </w:tc>
        <w:tc>
          <w:tcPr>
            <w:tcW w:w="3123" w:type="pct"/>
            <w:shd w:val="clear" w:color="auto" w:fill="FFFFFF" w:themeFill="background1"/>
            <w:tcPrChange w:id="4177" w:author="LANDI Michele (C.C.)" w:date="2020-10-01T15:29:00Z">
              <w:tcPr>
                <w:tcW w:w="3123" w:type="pct"/>
                <w:shd w:val="clear" w:color="auto" w:fill="FADBD1" w:themeFill="background2" w:themeFillTint="33"/>
              </w:tcPr>
            </w:tcPrChange>
          </w:tcPr>
          <w:p w14:paraId="0C45B60A" w14:textId="372E8EDB" w:rsidR="00370C6A" w:rsidDel="000C01E6" w:rsidRDefault="00370C6A" w:rsidP="00370C6A">
            <w:pPr>
              <w:pStyle w:val="Tabletext"/>
              <w:rPr>
                <w:ins w:id="4178" w:author="3070" w:date="2020-08-13T11:46:00Z"/>
                <w:del w:id="4179" w:author="LANDI Michele (C.C.)" w:date="2020-10-01T15:36:00Z"/>
              </w:rPr>
            </w:pPr>
            <w:ins w:id="4180" w:author="3070" w:date="2020-08-13T11:46:00Z">
              <w:del w:id="4181" w:author="LANDI Michele (C.C.)" w:date="2020-10-01T15:36:00Z">
                <w:r w:rsidDel="000C01E6">
                  <w:delText>Information about restricted visibility in a specified area</w:delText>
                </w:r>
              </w:del>
            </w:ins>
            <w:commentRangeEnd w:id="4158"/>
            <w:ins w:id="4182" w:author="3070" w:date="2020-08-13T12:30:00Z">
              <w:del w:id="4183" w:author="LANDI Michele (C.C.)" w:date="2020-10-01T15:36:00Z">
                <w:r w:rsidR="006E4B84" w:rsidDel="000C01E6">
                  <w:rPr>
                    <w:rStyle w:val="CommentReference"/>
                    <w:color w:val="auto"/>
                  </w:rPr>
                  <w:commentReference w:id="4158"/>
                </w:r>
              </w:del>
            </w:ins>
          </w:p>
        </w:tc>
      </w:tr>
    </w:tbl>
    <w:p w14:paraId="20E58B72" w14:textId="6744CE8B" w:rsidR="00D148DF" w:rsidDel="000C01E6" w:rsidRDefault="00D148DF" w:rsidP="00370C6A">
      <w:pPr>
        <w:rPr>
          <w:del w:id="4184" w:author="LANDI Michele (C.C.)" w:date="2020-10-01T15:36:00Z"/>
        </w:rPr>
      </w:pPr>
    </w:p>
    <w:p w14:paraId="2123535B" w14:textId="0B5970FE" w:rsidR="00D148DF" w:rsidRPr="00D148DF" w:rsidDel="000C01E6" w:rsidRDefault="00D148DF">
      <w:pPr>
        <w:pStyle w:val="Heading4"/>
        <w:numPr>
          <w:ilvl w:val="0"/>
          <w:numId w:val="0"/>
        </w:numPr>
        <w:rPr>
          <w:del w:id="4185" w:author="LANDI Michele (C.C.)" w:date="2020-10-01T15:36:00Z"/>
        </w:rPr>
        <w:pPrChange w:id="4186" w:author="3070" w:date="2020-08-13T11:46:00Z">
          <w:pPr>
            <w:pStyle w:val="Heading3"/>
          </w:pPr>
        </w:pPrChange>
      </w:pPr>
      <w:bookmarkStart w:id="4187" w:name="_Toc16165993"/>
      <w:bookmarkStart w:id="4188" w:name="_Toc40380969"/>
      <w:del w:id="4189" w:author="LANDI Michele (C.C.)" w:date="2020-10-01T15:36:00Z">
        <w:r w:rsidRPr="00D148DF" w:rsidDel="000C01E6">
          <w:delText>Visibility</w:delText>
        </w:r>
        <w:bookmarkEnd w:id="4187"/>
        <w:bookmarkEnd w:id="4188"/>
      </w:del>
    </w:p>
    <w:p w14:paraId="2F1258DC" w14:textId="65237763" w:rsidR="00D148DF" w:rsidDel="000C01E6" w:rsidRDefault="00D148DF" w:rsidP="00D148DF">
      <w:pPr>
        <w:rPr>
          <w:del w:id="4190" w:author="LANDI Michele (C.C.)" w:date="2020-10-01T15:36:00Z"/>
        </w:rPr>
      </w:pPr>
    </w:p>
    <w:p w14:paraId="6DE7AF89" w14:textId="1CA7EB42" w:rsidR="00D148DF" w:rsidRPr="00D148DF" w:rsidDel="000C01E6" w:rsidRDefault="00D148DF" w:rsidP="00D148DF">
      <w:pPr>
        <w:pStyle w:val="Heading3"/>
        <w:rPr>
          <w:del w:id="4191" w:author="LANDI Michele (C.C.)" w:date="2020-10-01T15:36:00Z"/>
        </w:rPr>
      </w:pPr>
      <w:bookmarkStart w:id="4192" w:name="_Toc16165994"/>
      <w:bookmarkStart w:id="4193" w:name="_Toc40380970"/>
      <w:del w:id="4194" w:author="LANDI Michele (C.C.)" w:date="2020-10-01T15:36:00Z">
        <w:r w:rsidRPr="00D148DF" w:rsidDel="000C01E6">
          <w:delText>Wind</w:delText>
        </w:r>
        <w:bookmarkEnd w:id="4192"/>
        <w:bookmarkEnd w:id="4193"/>
      </w:del>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Change w:id="4195">
          <w:tblGrid>
            <w:gridCol w:w="3826"/>
            <w:gridCol w:w="7"/>
            <w:gridCol w:w="6358"/>
            <w:gridCol w:w="20"/>
          </w:tblGrid>
        </w:tblGridChange>
      </w:tblGrid>
      <w:tr w:rsidR="00D148DF" w:rsidRPr="00D148DF" w:rsidDel="000C01E6" w14:paraId="7EB7DD83" w14:textId="0FF4E5C0" w:rsidTr="001741C0">
        <w:trPr>
          <w:trHeight w:val="360"/>
          <w:tblHeader/>
          <w:del w:id="4196" w:author="LANDI Michele (C.C.)" w:date="2020-10-01T15:36:00Z"/>
        </w:trPr>
        <w:tc>
          <w:tcPr>
            <w:tcW w:w="1877" w:type="pct"/>
            <w:shd w:val="clear" w:color="auto" w:fill="D9E2F3"/>
            <w:vAlign w:val="center"/>
          </w:tcPr>
          <w:p w14:paraId="6C45FCC6" w14:textId="71CF277D" w:rsidR="00D148DF" w:rsidRPr="00D148DF" w:rsidDel="000C01E6" w:rsidRDefault="00D148DF" w:rsidP="00D148DF">
            <w:pPr>
              <w:pStyle w:val="Tableheading"/>
              <w:rPr>
                <w:del w:id="4197" w:author="LANDI Michele (C.C.)" w:date="2020-10-01T15:36:00Z"/>
              </w:rPr>
            </w:pPr>
            <w:del w:id="4198" w:author="LANDI Michele (C.C.)" w:date="2020-10-01T15:36:00Z">
              <w:r w:rsidRPr="00D148DF" w:rsidDel="000C01E6">
                <w:delText>Message Element</w:delText>
              </w:r>
            </w:del>
          </w:p>
        </w:tc>
        <w:tc>
          <w:tcPr>
            <w:tcW w:w="3123" w:type="pct"/>
            <w:shd w:val="clear" w:color="auto" w:fill="D9E2F3"/>
            <w:vAlign w:val="center"/>
          </w:tcPr>
          <w:p w14:paraId="53FF283F" w14:textId="332AE737" w:rsidR="00D148DF" w:rsidRPr="00D148DF" w:rsidDel="000C01E6" w:rsidRDefault="00D148DF" w:rsidP="00D148DF">
            <w:pPr>
              <w:pStyle w:val="Tableheading"/>
              <w:rPr>
                <w:del w:id="4199" w:author="LANDI Michele (C.C.)" w:date="2020-10-01T15:36:00Z"/>
              </w:rPr>
            </w:pPr>
            <w:del w:id="4200" w:author="LANDI Michele (C.C.)" w:date="2020-10-01T15:36:00Z">
              <w:r w:rsidRPr="00D148DF" w:rsidDel="000C01E6">
                <w:delText>Message Intent</w:delText>
              </w:r>
            </w:del>
          </w:p>
        </w:tc>
      </w:tr>
      <w:tr w:rsidR="00D148DF" w:rsidDel="000C01E6" w14:paraId="2EA68640" w14:textId="2DB870F0" w:rsidTr="001741C0">
        <w:trPr>
          <w:trHeight w:val="64"/>
          <w:del w:id="4201" w:author="LANDI Michele (C.C.)" w:date="2020-10-01T15:36:00Z"/>
        </w:trPr>
        <w:tc>
          <w:tcPr>
            <w:tcW w:w="1877" w:type="pct"/>
          </w:tcPr>
          <w:p w14:paraId="6EB9E89E" w14:textId="130061B9" w:rsidR="00D148DF" w:rsidRPr="0063013F" w:rsidDel="000C01E6" w:rsidRDefault="00D148DF" w:rsidP="00D148DF">
            <w:pPr>
              <w:pStyle w:val="Tabletext"/>
              <w:rPr>
                <w:del w:id="4202" w:author="LANDI Michele (C.C.)" w:date="2020-10-01T15:36:00Z"/>
              </w:rPr>
            </w:pPr>
            <w:del w:id="4203" w:author="LANDI Michele (C.C.)" w:date="2020-10-01T15:36:00Z">
              <w:r w:rsidDel="000C01E6">
                <w:delText>WIND EXPECTED TO INCREASE TO</w:delText>
              </w:r>
              <w:r w:rsidR="002E5E36" w:rsidDel="000C01E6">
                <w:delText xml:space="preserve"> </w:delText>
              </w:r>
            </w:del>
            <w:ins w:id="4204" w:author="Windows 사용자" w:date="2020-06-02T14:07:00Z">
              <w:del w:id="4205" w:author="LANDI Michele (C.C.)" w:date="2020-10-01T15:36:00Z">
                <w:r w:rsidR="00796BFD" w:rsidDel="000C01E6">
                  <w:delText>(XX knots/m/s)</w:delText>
                </w:r>
              </w:del>
            </w:ins>
            <w:del w:id="4206" w:author="LANDI Michele (C.C.)" w:date="2020-10-01T15:36:00Z">
              <w:r w:rsidR="002E5E36" w:rsidDel="000C01E6">
                <w:delText>(x knots)</w:delText>
              </w:r>
            </w:del>
          </w:p>
        </w:tc>
        <w:tc>
          <w:tcPr>
            <w:tcW w:w="3123" w:type="pct"/>
          </w:tcPr>
          <w:p w14:paraId="6D1DE351" w14:textId="0C262079" w:rsidR="00D148DF" w:rsidRPr="0063013F" w:rsidDel="000C01E6" w:rsidRDefault="00D148DF" w:rsidP="00D148DF">
            <w:pPr>
              <w:pStyle w:val="Tabletext"/>
              <w:rPr>
                <w:del w:id="4207" w:author="LANDI Michele (C.C.)" w:date="2020-10-01T15:36:00Z"/>
              </w:rPr>
            </w:pPr>
            <w:del w:id="4208" w:author="LANDI Michele (C.C.)" w:date="2020-10-01T15:36:00Z">
              <w:r w:rsidDel="000C01E6">
                <w:delText>Information about the wind conditions in the area</w:delText>
              </w:r>
            </w:del>
          </w:p>
        </w:tc>
      </w:tr>
      <w:tr w:rsidR="00D148DF" w:rsidDel="000C01E6" w14:paraId="54203B7B" w14:textId="24E7849B" w:rsidTr="001741C0">
        <w:trPr>
          <w:trHeight w:val="64"/>
          <w:del w:id="4209" w:author="LANDI Michele (C.C.)" w:date="2020-10-01T15:36:00Z"/>
        </w:trPr>
        <w:tc>
          <w:tcPr>
            <w:tcW w:w="1877" w:type="pct"/>
          </w:tcPr>
          <w:p w14:paraId="45790769" w14:textId="6AD95D2D" w:rsidR="00D148DF" w:rsidDel="000C01E6" w:rsidRDefault="00D148DF" w:rsidP="00796BFD">
            <w:pPr>
              <w:pStyle w:val="Tabletext"/>
              <w:rPr>
                <w:del w:id="4210" w:author="LANDI Michele (C.C.)" w:date="2020-10-01T15:36:00Z"/>
              </w:rPr>
            </w:pPr>
            <w:del w:id="4211" w:author="LANDI Michele (C.C.)" w:date="2020-10-01T15:36:00Z">
              <w:r w:rsidRPr="00F63CB6" w:rsidDel="000C01E6">
                <w:delText>IF WIND EXCEEDS (</w:delText>
              </w:r>
            </w:del>
            <w:ins w:id="4212" w:author="Windows 사용자" w:date="2020-06-02T14:07:00Z">
              <w:del w:id="4213" w:author="LANDI Michele (C.C.)" w:date="2020-10-01T15:36:00Z">
                <w:r w:rsidR="00796BFD" w:rsidDel="000C01E6">
                  <w:delText>XX</w:delText>
                </w:r>
              </w:del>
            </w:ins>
            <w:del w:id="4214" w:author="LANDI Michele (C.C.)" w:date="2020-10-01T15:36:00Z">
              <w:r w:rsidRPr="00F63CB6" w:rsidDel="000C01E6">
                <w:delText>x knots) THEN (details of action)</w:delText>
              </w:r>
            </w:del>
          </w:p>
        </w:tc>
        <w:tc>
          <w:tcPr>
            <w:tcW w:w="3123" w:type="pct"/>
          </w:tcPr>
          <w:p w14:paraId="4F1E2FE5" w14:textId="7C0347D4" w:rsidR="00D148DF" w:rsidRPr="0063013F" w:rsidDel="000C01E6" w:rsidRDefault="00D148DF" w:rsidP="00D148DF">
            <w:pPr>
              <w:pStyle w:val="Tabletext"/>
              <w:rPr>
                <w:del w:id="4215" w:author="LANDI Michele (C.C.)" w:date="2020-10-01T15:36:00Z"/>
              </w:rPr>
            </w:pPr>
            <w:del w:id="4216" w:author="LANDI Michele (C.C.)" w:date="2020-10-01T15:36:00Z">
              <w:r w:rsidDel="000C01E6">
                <w:delText>Information that if the wind conditions exceed a threshold then a level of action will be required (e</w:delText>
              </w:r>
              <w:r w:rsidRPr="00F63CB6" w:rsidDel="000C01E6">
                <w:delText>g vessels will be instructed to leave berths, tug services will be suspended</w:delText>
              </w:r>
              <w:r w:rsidDel="000C01E6">
                <w:delText>)</w:delText>
              </w:r>
            </w:del>
          </w:p>
        </w:tc>
      </w:tr>
      <w:tr w:rsidR="002E5E36" w:rsidDel="000C01E6" w14:paraId="3BBA0AF0" w14:textId="08B6EC61" w:rsidTr="00C6349F">
        <w:trPr>
          <w:trHeight w:val="64"/>
          <w:del w:id="4217" w:author="LANDI Michele (C.C.)" w:date="2020-10-01T15:36:00Z"/>
        </w:trPr>
        <w:tc>
          <w:tcPr>
            <w:tcW w:w="1877" w:type="pct"/>
          </w:tcPr>
          <w:p w14:paraId="7396CEF9" w14:textId="2F8DA006" w:rsidR="002E5E36" w:rsidRPr="00F63CB6" w:rsidDel="000C01E6" w:rsidRDefault="002E5E36" w:rsidP="00C6349F">
            <w:pPr>
              <w:pStyle w:val="Tabletext"/>
              <w:rPr>
                <w:del w:id="4218" w:author="LANDI Michele (C.C.)" w:date="2020-10-01T15:36:00Z"/>
              </w:rPr>
            </w:pPr>
            <w:del w:id="4219" w:author="LANDI Michele (C.C.)" w:date="2020-10-01T15:36:00Z">
              <w:r w:rsidRPr="0037710A" w:rsidDel="000C01E6">
                <w:delText>GALE/STORM/TYPHOON</w:delText>
              </w:r>
              <w:r w:rsidRPr="00272AD9" w:rsidDel="000C01E6">
                <w:delText xml:space="preserve"> </w:delText>
              </w:r>
              <w:r w:rsidRPr="0037710A" w:rsidDel="000C01E6">
                <w:delText xml:space="preserve">EXPECTED in XXX </w:delText>
              </w:r>
              <w:r w:rsidDel="000C01E6">
                <w:delText>(area)</w:delText>
              </w:r>
              <w:r w:rsidRPr="0037710A" w:rsidDel="000C01E6">
                <w:delText xml:space="preserve"> AT </w:delText>
              </w:r>
              <w:r w:rsidDel="000C01E6">
                <w:delText>(</w:delText>
              </w:r>
              <w:r w:rsidRPr="0037710A" w:rsidDel="000C01E6">
                <w:delText>XXXX</w:delText>
              </w:r>
              <w:r w:rsidDel="000C01E6">
                <w:delText>)</w:delText>
              </w:r>
              <w:r w:rsidRPr="0037710A" w:rsidDel="000C01E6">
                <w:delText xml:space="preserve"> LOCAL TIME</w:delText>
              </w:r>
            </w:del>
          </w:p>
        </w:tc>
        <w:tc>
          <w:tcPr>
            <w:tcW w:w="3123" w:type="pct"/>
          </w:tcPr>
          <w:p w14:paraId="7B8F18DF" w14:textId="3A166895" w:rsidR="002E5E36" w:rsidDel="000C01E6" w:rsidRDefault="002E5E36" w:rsidP="00C6349F">
            <w:pPr>
              <w:pStyle w:val="Tabletext"/>
              <w:rPr>
                <w:del w:id="4220" w:author="LANDI Michele (C.C.)" w:date="2020-10-01T15:36:00Z"/>
              </w:rPr>
            </w:pPr>
            <w:del w:id="4221" w:author="LANDI Michele (C.C.)" w:date="2020-10-01T15:36:00Z">
              <w:r w:rsidDel="000C01E6">
                <w:delText>Inform about pending adverse weather conditions.</w:delText>
              </w:r>
            </w:del>
          </w:p>
        </w:tc>
      </w:tr>
      <w:tr w:rsidR="00D148DF" w:rsidDel="000C01E6" w14:paraId="4858CC05" w14:textId="2729AF91" w:rsidTr="00315354">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4222" w:author="Windows 사용자" w:date="2020-06-02T14:56: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del w:id="4223" w:author="LANDI Michele (C.C.)" w:date="2020-10-01T15:36:00Z"/>
          <w:trPrChange w:id="4224" w:author="Windows 사용자" w:date="2020-06-02T14:56:00Z">
            <w:trPr>
              <w:trHeight w:val="64"/>
            </w:trPr>
          </w:trPrChange>
        </w:trPr>
        <w:tc>
          <w:tcPr>
            <w:tcW w:w="1877" w:type="pct"/>
            <w:shd w:val="clear" w:color="auto" w:fill="FADBD1" w:themeFill="background2" w:themeFillTint="33"/>
            <w:tcPrChange w:id="4225" w:author="Windows 사용자" w:date="2020-06-02T14:56:00Z">
              <w:tcPr>
                <w:tcW w:w="1877" w:type="pct"/>
                <w:gridSpan w:val="2"/>
              </w:tcPr>
            </w:tcPrChange>
          </w:tcPr>
          <w:p w14:paraId="6B4270A0" w14:textId="6C970D51" w:rsidR="00D148DF" w:rsidRPr="00796BFD" w:rsidDel="000C01E6" w:rsidRDefault="00D148DF" w:rsidP="00D148DF">
            <w:pPr>
              <w:pStyle w:val="Tabletext"/>
              <w:rPr>
                <w:del w:id="4226" w:author="LANDI Michele (C.C.)" w:date="2020-10-01T15:36:00Z"/>
                <w:strike/>
                <w:rPrChange w:id="4227" w:author="Windows 사용자" w:date="2020-06-02T14:08:00Z">
                  <w:rPr>
                    <w:del w:id="4228" w:author="LANDI Michele (C.C.)" w:date="2020-10-01T15:36:00Z"/>
                  </w:rPr>
                </w:rPrChange>
              </w:rPr>
            </w:pPr>
            <w:del w:id="4229" w:author="LANDI Michele (C.C.)" w:date="2020-10-01T15:36:00Z">
              <w:r w:rsidRPr="00796BFD" w:rsidDel="000C01E6">
                <w:rPr>
                  <w:strike/>
                  <w:rPrChange w:id="4230" w:author="Windows 사용자" w:date="2020-06-02T14:08:00Z">
                    <w:rPr/>
                  </w:rPrChange>
                </w:rPr>
                <w:delText>WIND (at) (degrees/cardinal point) at (knots)</w:delText>
              </w:r>
            </w:del>
          </w:p>
        </w:tc>
        <w:tc>
          <w:tcPr>
            <w:tcW w:w="3123" w:type="pct"/>
            <w:shd w:val="clear" w:color="auto" w:fill="FADBD1" w:themeFill="background2" w:themeFillTint="33"/>
            <w:tcPrChange w:id="4231" w:author="Windows 사용자" w:date="2020-06-02T14:56:00Z">
              <w:tcPr>
                <w:tcW w:w="3123" w:type="pct"/>
                <w:gridSpan w:val="2"/>
              </w:tcPr>
            </w:tcPrChange>
          </w:tcPr>
          <w:p w14:paraId="6EE7A95A" w14:textId="79E6D296" w:rsidR="00D148DF" w:rsidRPr="00796BFD" w:rsidDel="000C01E6" w:rsidRDefault="00D148DF" w:rsidP="00D148DF">
            <w:pPr>
              <w:pStyle w:val="Tabletext"/>
              <w:rPr>
                <w:del w:id="4232" w:author="LANDI Michele (C.C.)" w:date="2020-10-01T15:36:00Z"/>
                <w:strike/>
                <w:rPrChange w:id="4233" w:author="Windows 사용자" w:date="2020-06-02T14:08:00Z">
                  <w:rPr>
                    <w:del w:id="4234" w:author="LANDI Michele (C.C.)" w:date="2020-10-01T15:36:00Z"/>
                  </w:rPr>
                </w:rPrChange>
              </w:rPr>
            </w:pPr>
            <w:del w:id="4235" w:author="LANDI Michele (C.C.)" w:date="2020-10-01T15:36:00Z">
              <w:r w:rsidRPr="00796BFD" w:rsidDel="000C01E6">
                <w:rPr>
                  <w:strike/>
                  <w:rPrChange w:id="4236" w:author="Windows 사용자" w:date="2020-06-02T14:08:00Z">
                    <w:rPr/>
                  </w:rPrChange>
                </w:rPr>
                <w:delText>Information about wind conditions in the area</w:delText>
              </w:r>
            </w:del>
          </w:p>
        </w:tc>
      </w:tr>
      <w:tr w:rsidR="00D148DF" w:rsidRPr="004A3754" w:rsidDel="000C01E6" w14:paraId="543243C6" w14:textId="7E9533C9" w:rsidTr="00315354">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4237" w:author="Windows 사용자" w:date="2020-06-02T14:56: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del w:id="4238" w:author="LANDI Michele (C.C.)" w:date="2020-10-01T15:36:00Z"/>
          <w:trPrChange w:id="4239" w:author="Windows 사용자" w:date="2020-06-02T14:56:00Z">
            <w:trPr>
              <w:trHeight w:val="64"/>
            </w:trPr>
          </w:trPrChange>
        </w:trPr>
        <w:tc>
          <w:tcPr>
            <w:tcW w:w="1877" w:type="pct"/>
            <w:shd w:val="clear" w:color="auto" w:fill="FADBD1" w:themeFill="background2" w:themeFillTint="33"/>
            <w:tcPrChange w:id="4240" w:author="Windows 사용자" w:date="2020-06-02T14:56:00Z">
              <w:tcPr>
                <w:tcW w:w="1877" w:type="pct"/>
                <w:gridSpan w:val="2"/>
              </w:tcPr>
            </w:tcPrChange>
          </w:tcPr>
          <w:p w14:paraId="1197AC11" w14:textId="054116E2" w:rsidR="00D148DF" w:rsidRPr="00796BFD" w:rsidDel="000C01E6" w:rsidRDefault="00D148DF" w:rsidP="00D148DF">
            <w:pPr>
              <w:pStyle w:val="Tabletext"/>
              <w:rPr>
                <w:del w:id="4241" w:author="LANDI Michele (C.C.)" w:date="2020-10-01T15:36:00Z"/>
                <w:strike/>
                <w:rPrChange w:id="4242" w:author="Windows 사용자" w:date="2020-06-02T14:08:00Z">
                  <w:rPr>
                    <w:del w:id="4243" w:author="LANDI Michele (C.C.)" w:date="2020-10-01T15:36:00Z"/>
                  </w:rPr>
                </w:rPrChange>
              </w:rPr>
            </w:pPr>
            <w:del w:id="4244" w:author="LANDI Michele (C.C.)" w:date="2020-10-01T15:36:00Z">
              <w:r w:rsidRPr="00796BFD" w:rsidDel="000C01E6">
                <w:rPr>
                  <w:strike/>
                  <w:rPrChange w:id="4245" w:author="Windows 사용자" w:date="2020-06-02T14:08:00Z">
                    <w:rPr/>
                  </w:rPrChange>
                </w:rPr>
                <w:delText>STRONG WIND WARNING</w:delText>
              </w:r>
            </w:del>
          </w:p>
        </w:tc>
        <w:tc>
          <w:tcPr>
            <w:tcW w:w="3123" w:type="pct"/>
            <w:shd w:val="clear" w:color="auto" w:fill="FADBD1" w:themeFill="background2" w:themeFillTint="33"/>
            <w:tcPrChange w:id="4246" w:author="Windows 사용자" w:date="2020-06-02T14:56:00Z">
              <w:tcPr>
                <w:tcW w:w="3123" w:type="pct"/>
                <w:gridSpan w:val="2"/>
              </w:tcPr>
            </w:tcPrChange>
          </w:tcPr>
          <w:p w14:paraId="02B0D043" w14:textId="2D17A156" w:rsidR="00D148DF" w:rsidRPr="00796BFD" w:rsidDel="000C01E6" w:rsidRDefault="00D148DF" w:rsidP="00D148DF">
            <w:pPr>
              <w:pStyle w:val="Tabletext"/>
              <w:rPr>
                <w:del w:id="4247" w:author="LANDI Michele (C.C.)" w:date="2020-10-01T15:36:00Z"/>
                <w:strike/>
                <w:rPrChange w:id="4248" w:author="Windows 사용자" w:date="2020-06-02T14:08:00Z">
                  <w:rPr>
                    <w:del w:id="4249" w:author="LANDI Michele (C.C.)" w:date="2020-10-01T15:36:00Z"/>
                  </w:rPr>
                </w:rPrChange>
              </w:rPr>
            </w:pPr>
            <w:del w:id="4250" w:author="LANDI Michele (C.C.)" w:date="2020-10-01T15:36:00Z">
              <w:r w:rsidRPr="00796BFD" w:rsidDel="000C01E6">
                <w:rPr>
                  <w:strike/>
                  <w:rPrChange w:id="4251" w:author="Windows 사용자" w:date="2020-06-02T14:08:00Z">
                    <w:rPr/>
                  </w:rPrChange>
                </w:rPr>
                <w:delText>Advising vessels in the area about wind warnings</w:delText>
              </w:r>
            </w:del>
          </w:p>
        </w:tc>
      </w:tr>
    </w:tbl>
    <w:p w14:paraId="275EEDEE" w14:textId="2AC234B9" w:rsidR="00D148DF" w:rsidDel="000C01E6" w:rsidRDefault="005F3193">
      <w:pPr>
        <w:pStyle w:val="Heading3"/>
        <w:rPr>
          <w:del w:id="4252" w:author="LANDI Michele (C.C.)" w:date="2020-10-01T15:36:00Z"/>
        </w:rPr>
        <w:pPrChange w:id="4253" w:author="3070" w:date="2020-08-19T07:47:00Z">
          <w:pPr/>
        </w:pPrChange>
      </w:pPr>
      <w:ins w:id="4254" w:author="3070" w:date="2020-08-07T16:04:00Z">
        <w:del w:id="4255" w:author="LANDI Michele (C.C.)" w:date="2020-10-01T15:36:00Z">
          <w:r w:rsidDel="000C01E6">
            <w:delText>H</w:delText>
          </w:r>
          <w:r w:rsidR="00DB7D3D" w:rsidDel="000C01E6">
            <w:delText xml:space="preserve">ydrological information </w:delText>
          </w:r>
        </w:del>
      </w:ins>
    </w:p>
    <w:p w14:paraId="7FDA9C9F" w14:textId="38809274" w:rsidR="00D148DF" w:rsidRPr="00D148DF" w:rsidDel="000C01E6" w:rsidRDefault="00D148DF">
      <w:pPr>
        <w:pStyle w:val="Heading4"/>
        <w:rPr>
          <w:del w:id="4256" w:author="LANDI Michele (C.C.)" w:date="2020-10-01T15:36:00Z"/>
        </w:rPr>
        <w:pPrChange w:id="4257" w:author="3070" w:date="2020-08-07T16:06:00Z">
          <w:pPr>
            <w:pStyle w:val="Heading3"/>
          </w:pPr>
        </w:pPrChange>
      </w:pPr>
      <w:bookmarkStart w:id="4258" w:name="_Toc16165995"/>
      <w:bookmarkStart w:id="4259" w:name="_Toc40380971"/>
      <w:del w:id="4260" w:author="LANDI Michele (C.C.)" w:date="2020-10-01T15:36:00Z">
        <w:r w:rsidRPr="00D148DF" w:rsidDel="000C01E6">
          <w:delText>Tide</w:delText>
        </w:r>
        <w:bookmarkEnd w:id="4258"/>
        <w:bookmarkEnd w:id="4259"/>
      </w:del>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Change w:id="4261">
          <w:tblGrid>
            <w:gridCol w:w="3826"/>
            <w:gridCol w:w="7"/>
            <w:gridCol w:w="6358"/>
            <w:gridCol w:w="20"/>
          </w:tblGrid>
        </w:tblGridChange>
      </w:tblGrid>
      <w:tr w:rsidR="00D148DF" w:rsidRPr="00D148DF" w:rsidDel="000C01E6" w14:paraId="45218427" w14:textId="3754EFA1" w:rsidTr="001741C0">
        <w:trPr>
          <w:trHeight w:val="360"/>
          <w:tblHeader/>
          <w:del w:id="4262" w:author="LANDI Michele (C.C.)" w:date="2020-10-01T15:36:00Z"/>
        </w:trPr>
        <w:tc>
          <w:tcPr>
            <w:tcW w:w="1877" w:type="pct"/>
            <w:shd w:val="clear" w:color="auto" w:fill="D9E2F3"/>
            <w:vAlign w:val="center"/>
          </w:tcPr>
          <w:p w14:paraId="00B785D0" w14:textId="41444158" w:rsidR="00D148DF" w:rsidRPr="00D148DF" w:rsidDel="000C01E6" w:rsidRDefault="00D148DF" w:rsidP="00D148DF">
            <w:pPr>
              <w:pStyle w:val="Tableheading"/>
              <w:rPr>
                <w:del w:id="4263" w:author="LANDI Michele (C.C.)" w:date="2020-10-01T15:36:00Z"/>
              </w:rPr>
            </w:pPr>
            <w:del w:id="4264" w:author="LANDI Michele (C.C.)" w:date="2020-10-01T15:36:00Z">
              <w:r w:rsidRPr="00D148DF" w:rsidDel="000C01E6">
                <w:delText>Message Element</w:delText>
              </w:r>
            </w:del>
          </w:p>
        </w:tc>
        <w:tc>
          <w:tcPr>
            <w:tcW w:w="3123" w:type="pct"/>
            <w:shd w:val="clear" w:color="auto" w:fill="D9E2F3"/>
            <w:vAlign w:val="center"/>
          </w:tcPr>
          <w:p w14:paraId="1B952E64" w14:textId="74AD4C4C" w:rsidR="00D148DF" w:rsidRPr="00D148DF" w:rsidDel="000C01E6" w:rsidRDefault="00D148DF" w:rsidP="00D148DF">
            <w:pPr>
              <w:pStyle w:val="Tableheading"/>
              <w:rPr>
                <w:del w:id="4265" w:author="LANDI Michele (C.C.)" w:date="2020-10-01T15:36:00Z"/>
              </w:rPr>
            </w:pPr>
            <w:del w:id="4266" w:author="LANDI Michele (C.C.)" w:date="2020-10-01T15:36:00Z">
              <w:r w:rsidRPr="00D148DF" w:rsidDel="000C01E6">
                <w:delText>Message Intent</w:delText>
              </w:r>
            </w:del>
          </w:p>
        </w:tc>
      </w:tr>
      <w:tr w:rsidR="00D148DF" w:rsidDel="000C01E6" w14:paraId="2F1BF8E6" w14:textId="08A3F8E5" w:rsidTr="001741C0">
        <w:trPr>
          <w:trHeight w:val="64"/>
          <w:del w:id="4267" w:author="LANDI Michele (C.C.)" w:date="2020-10-01T15:36:00Z"/>
        </w:trPr>
        <w:tc>
          <w:tcPr>
            <w:tcW w:w="1877" w:type="pct"/>
          </w:tcPr>
          <w:p w14:paraId="31D798A2" w14:textId="38ED251A" w:rsidR="00D148DF" w:rsidRPr="0063013F" w:rsidDel="000C01E6" w:rsidRDefault="00D148DF" w:rsidP="00D148DF">
            <w:pPr>
              <w:pStyle w:val="Tabletext"/>
              <w:rPr>
                <w:del w:id="4268" w:author="LANDI Michele (C.C.)" w:date="2020-10-01T15:36:00Z"/>
              </w:rPr>
            </w:pPr>
            <w:del w:id="4269" w:author="LANDI Michele (C.C.)" w:date="2020-10-01T15:36:00Z">
              <w:r w:rsidDel="000C01E6">
                <w:delText xml:space="preserve">TIDE IS </w:delText>
              </w:r>
            </w:del>
            <w:ins w:id="4270" w:author="Windows 사용자" w:date="2020-06-02T14:08:00Z">
              <w:del w:id="4271" w:author="LANDI Michele (C.C.)" w:date="2020-10-01T15:36:00Z">
                <w:r w:rsidR="00796BFD" w:rsidDel="000C01E6">
                  <w:delText>(detailsrising /falling /high / low)</w:delText>
                </w:r>
              </w:del>
            </w:ins>
            <w:del w:id="4272" w:author="LANDI Michele (C.C.)" w:date="2020-10-01T15:36:00Z">
              <w:r w:rsidDel="000C01E6">
                <w:delText>(details)</w:delText>
              </w:r>
            </w:del>
          </w:p>
        </w:tc>
        <w:tc>
          <w:tcPr>
            <w:tcW w:w="3123" w:type="pct"/>
          </w:tcPr>
          <w:p w14:paraId="37075385" w14:textId="615B5A4C" w:rsidR="00D148DF" w:rsidRPr="0063013F" w:rsidDel="000C01E6" w:rsidRDefault="00D148DF" w:rsidP="00796BFD">
            <w:pPr>
              <w:pStyle w:val="Tabletext"/>
              <w:rPr>
                <w:del w:id="4273" w:author="LANDI Michele (C.C.)" w:date="2020-10-01T15:36:00Z"/>
              </w:rPr>
            </w:pPr>
            <w:del w:id="4274" w:author="LANDI Michele (C.C.)" w:date="2020-10-01T15:36:00Z">
              <w:r w:rsidDel="000C01E6">
                <w:delText>Information about the tidal conditions in the area</w:delText>
              </w:r>
              <w:r w:rsidR="002E5E36" w:rsidDel="000C01E6">
                <w:delText xml:space="preserve"> (eg rising /falling /high / low)</w:delText>
              </w:r>
            </w:del>
          </w:p>
        </w:tc>
      </w:tr>
      <w:tr w:rsidR="00D148DF" w:rsidDel="000C01E6" w14:paraId="3F48E1BE" w14:textId="73CB3A64" w:rsidTr="00315354">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4275" w:author="Windows 사용자" w:date="2020-06-02T14:56: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del w:id="4276" w:author="LANDI Michele (C.C.)" w:date="2020-10-01T15:36:00Z"/>
          <w:trPrChange w:id="4277" w:author="Windows 사용자" w:date="2020-06-02T14:56:00Z">
            <w:trPr>
              <w:trHeight w:val="64"/>
            </w:trPr>
          </w:trPrChange>
        </w:trPr>
        <w:tc>
          <w:tcPr>
            <w:tcW w:w="1877" w:type="pct"/>
            <w:shd w:val="clear" w:color="auto" w:fill="FADBD1" w:themeFill="background2" w:themeFillTint="33"/>
            <w:tcPrChange w:id="4278" w:author="Windows 사용자" w:date="2020-06-02T14:56:00Z">
              <w:tcPr>
                <w:tcW w:w="1877" w:type="pct"/>
                <w:gridSpan w:val="2"/>
              </w:tcPr>
            </w:tcPrChange>
          </w:tcPr>
          <w:p w14:paraId="5F285264" w14:textId="15901028" w:rsidR="00D148DF" w:rsidRPr="00796BFD" w:rsidDel="000C01E6" w:rsidRDefault="00D148DF" w:rsidP="00D148DF">
            <w:pPr>
              <w:pStyle w:val="Tabletext"/>
              <w:rPr>
                <w:del w:id="4279" w:author="LANDI Michele (C.C.)" w:date="2020-10-01T15:36:00Z"/>
                <w:strike/>
                <w:rPrChange w:id="4280" w:author="Windows 사용자" w:date="2020-06-02T14:09:00Z">
                  <w:rPr>
                    <w:del w:id="4281" w:author="LANDI Michele (C.C.)" w:date="2020-10-01T15:36:00Z"/>
                  </w:rPr>
                </w:rPrChange>
              </w:rPr>
            </w:pPr>
            <w:del w:id="4282" w:author="LANDI Michele (C.C.)" w:date="2020-10-01T15:36:00Z">
              <w:r w:rsidRPr="00796BFD" w:rsidDel="000C01E6">
                <w:rPr>
                  <w:strike/>
                  <w:rPrChange w:id="4283" w:author="Windows 사용자" w:date="2020-06-02T14:09:00Z">
                    <w:rPr/>
                  </w:rPrChange>
                </w:rPr>
                <w:delText xml:space="preserve">TIDE AT (location) (meters) </w:delText>
              </w:r>
            </w:del>
          </w:p>
        </w:tc>
        <w:tc>
          <w:tcPr>
            <w:tcW w:w="3123" w:type="pct"/>
            <w:shd w:val="clear" w:color="auto" w:fill="FADBD1" w:themeFill="background2" w:themeFillTint="33"/>
            <w:tcPrChange w:id="4284" w:author="Windows 사용자" w:date="2020-06-02T14:56:00Z">
              <w:tcPr>
                <w:tcW w:w="3123" w:type="pct"/>
                <w:gridSpan w:val="2"/>
              </w:tcPr>
            </w:tcPrChange>
          </w:tcPr>
          <w:p w14:paraId="28EDA111" w14:textId="52C89364" w:rsidR="00D148DF" w:rsidRPr="00796BFD" w:rsidDel="000C01E6" w:rsidRDefault="00D148DF" w:rsidP="00D148DF">
            <w:pPr>
              <w:pStyle w:val="Tabletext"/>
              <w:rPr>
                <w:del w:id="4285" w:author="LANDI Michele (C.C.)" w:date="2020-10-01T15:36:00Z"/>
                <w:strike/>
                <w:rPrChange w:id="4286" w:author="Windows 사용자" w:date="2020-06-02T14:09:00Z">
                  <w:rPr>
                    <w:del w:id="4287" w:author="LANDI Michele (C.C.)" w:date="2020-10-01T15:36:00Z"/>
                  </w:rPr>
                </w:rPrChange>
              </w:rPr>
            </w:pPr>
            <w:del w:id="4288" w:author="LANDI Michele (C.C.)" w:date="2020-10-01T15:36:00Z">
              <w:r w:rsidRPr="00796BFD" w:rsidDel="000C01E6">
                <w:rPr>
                  <w:strike/>
                  <w:rPrChange w:id="4289" w:author="Windows 사용자" w:date="2020-06-02T14:09:00Z">
                    <w:rPr/>
                  </w:rPrChange>
                </w:rPr>
                <w:delText>Information about the tidal conditions at a specific location</w:delText>
              </w:r>
            </w:del>
          </w:p>
        </w:tc>
      </w:tr>
      <w:tr w:rsidR="00D148DF" w:rsidDel="000C01E6" w14:paraId="182F773C" w14:textId="2AC4D50B" w:rsidTr="00315354">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4290" w:author="Windows 사용자" w:date="2020-06-02T14:56: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del w:id="4291" w:author="LANDI Michele (C.C.)" w:date="2020-10-01T15:36:00Z"/>
          <w:trPrChange w:id="4292" w:author="Windows 사용자" w:date="2020-06-02T14:56:00Z">
            <w:trPr>
              <w:trHeight w:val="64"/>
            </w:trPr>
          </w:trPrChange>
        </w:trPr>
        <w:tc>
          <w:tcPr>
            <w:tcW w:w="1877" w:type="pct"/>
            <w:shd w:val="clear" w:color="auto" w:fill="FADBD1" w:themeFill="background2" w:themeFillTint="33"/>
            <w:tcPrChange w:id="4293" w:author="Windows 사용자" w:date="2020-06-02T14:56:00Z">
              <w:tcPr>
                <w:tcW w:w="1877" w:type="pct"/>
                <w:gridSpan w:val="2"/>
              </w:tcPr>
            </w:tcPrChange>
          </w:tcPr>
          <w:p w14:paraId="6A090452" w14:textId="567804C1" w:rsidR="00D148DF" w:rsidRPr="00796BFD" w:rsidDel="000C01E6" w:rsidRDefault="00D148DF" w:rsidP="00872744">
            <w:pPr>
              <w:pStyle w:val="Tabletext"/>
              <w:rPr>
                <w:del w:id="4294" w:author="LANDI Michele (C.C.)" w:date="2020-10-01T15:36:00Z"/>
                <w:strike/>
                <w:rPrChange w:id="4295" w:author="Windows 사용자" w:date="2020-06-02T14:09:00Z">
                  <w:rPr>
                    <w:del w:id="4296" w:author="LANDI Michele (C.C.)" w:date="2020-10-01T15:36:00Z"/>
                  </w:rPr>
                </w:rPrChange>
              </w:rPr>
            </w:pPr>
            <w:del w:id="4297" w:author="LANDI Michele (C.C.)" w:date="2020-10-01T15:36:00Z">
              <w:r w:rsidRPr="00796BFD" w:rsidDel="000C01E6">
                <w:rPr>
                  <w:strike/>
                  <w:rPrChange w:id="4298" w:author="Windows 사용자" w:date="2020-06-02T14:09:00Z">
                    <w:rPr/>
                  </w:rPrChange>
                </w:rPr>
                <w:delText>TIDE (meters) above/below prediction</w:delText>
              </w:r>
            </w:del>
          </w:p>
        </w:tc>
        <w:tc>
          <w:tcPr>
            <w:tcW w:w="3123" w:type="pct"/>
            <w:shd w:val="clear" w:color="auto" w:fill="FADBD1" w:themeFill="background2" w:themeFillTint="33"/>
            <w:tcPrChange w:id="4299" w:author="Windows 사용자" w:date="2020-06-02T14:56:00Z">
              <w:tcPr>
                <w:tcW w:w="3123" w:type="pct"/>
                <w:gridSpan w:val="2"/>
              </w:tcPr>
            </w:tcPrChange>
          </w:tcPr>
          <w:p w14:paraId="76F7B6DF" w14:textId="555B4DCF" w:rsidR="00D148DF" w:rsidRPr="00796BFD" w:rsidDel="000C01E6" w:rsidRDefault="00D148DF" w:rsidP="00D148DF">
            <w:pPr>
              <w:pStyle w:val="Tabletext"/>
              <w:rPr>
                <w:del w:id="4300" w:author="LANDI Michele (C.C.)" w:date="2020-10-01T15:36:00Z"/>
                <w:strike/>
                <w:rPrChange w:id="4301" w:author="Windows 사용자" w:date="2020-06-02T14:09:00Z">
                  <w:rPr>
                    <w:del w:id="4302" w:author="LANDI Michele (C.C.)" w:date="2020-10-01T15:36:00Z"/>
                  </w:rPr>
                </w:rPrChange>
              </w:rPr>
            </w:pPr>
            <w:del w:id="4303" w:author="LANDI Michele (C.C.)" w:date="2020-10-01T15:36:00Z">
              <w:r w:rsidRPr="00796BFD" w:rsidDel="000C01E6">
                <w:rPr>
                  <w:strike/>
                  <w:rPrChange w:id="4304" w:author="Windows 사용자" w:date="2020-06-02T14:09:00Z">
                    <w:rPr/>
                  </w:rPrChange>
                </w:rPr>
                <w:delText>Information about the tidal predictions in the area</w:delText>
              </w:r>
            </w:del>
          </w:p>
        </w:tc>
      </w:tr>
      <w:tr w:rsidR="002E5E36" w:rsidDel="000C01E6" w14:paraId="755E1B0C" w14:textId="428B1AEA" w:rsidTr="00DB5F0E">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4305" w:author="LANDI Michele (C.C.)" w:date="2020-10-01T15:28: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del w:id="4306" w:author="LANDI Michele (C.C.)" w:date="2020-10-01T15:36:00Z"/>
          <w:trPrChange w:id="4307" w:author="LANDI Michele (C.C.)" w:date="2020-10-01T15:28:00Z">
            <w:trPr>
              <w:gridAfter w:val="0"/>
              <w:trHeight w:val="64"/>
            </w:trPr>
          </w:trPrChange>
        </w:trPr>
        <w:tc>
          <w:tcPr>
            <w:tcW w:w="1877" w:type="pct"/>
            <w:tcBorders>
              <w:bottom w:val="single" w:sz="4" w:space="0" w:color="auto"/>
            </w:tcBorders>
            <w:tcPrChange w:id="4308" w:author="LANDI Michele (C.C.)" w:date="2020-10-01T15:28:00Z">
              <w:tcPr>
                <w:tcW w:w="1877" w:type="pct"/>
              </w:tcPr>
            </w:tcPrChange>
          </w:tcPr>
          <w:p w14:paraId="6FFDF3C3" w14:textId="5C2DCE7A" w:rsidR="002E5E36" w:rsidDel="000C01E6" w:rsidRDefault="002E5E36" w:rsidP="00872744">
            <w:pPr>
              <w:pStyle w:val="Tabletext"/>
              <w:rPr>
                <w:del w:id="4309" w:author="LANDI Michele (C.C.)" w:date="2020-10-01T15:36:00Z"/>
              </w:rPr>
            </w:pPr>
            <w:del w:id="4310" w:author="LANDI Michele (C.C.)" w:date="2020-10-01T15:36:00Z">
              <w:r w:rsidDel="000C01E6">
                <w:delText>WATER LEVEL AT (position) IS (meters/ cm)</w:delText>
              </w:r>
            </w:del>
          </w:p>
        </w:tc>
        <w:tc>
          <w:tcPr>
            <w:tcW w:w="3123" w:type="pct"/>
            <w:tcBorders>
              <w:bottom w:val="single" w:sz="4" w:space="0" w:color="auto"/>
            </w:tcBorders>
            <w:tcPrChange w:id="4311" w:author="LANDI Michele (C.C.)" w:date="2020-10-01T15:28:00Z">
              <w:tcPr>
                <w:tcW w:w="3123" w:type="pct"/>
                <w:gridSpan w:val="2"/>
              </w:tcPr>
            </w:tcPrChange>
          </w:tcPr>
          <w:p w14:paraId="7C7D7E2A" w14:textId="1510DA15" w:rsidR="002E5E36" w:rsidDel="000C01E6" w:rsidRDefault="002E5E36" w:rsidP="00796BFD">
            <w:pPr>
              <w:pStyle w:val="Tabletext"/>
              <w:rPr>
                <w:del w:id="4312" w:author="LANDI Michele (C.C.)" w:date="2020-10-01T15:36:00Z"/>
              </w:rPr>
            </w:pPr>
            <w:del w:id="4313" w:author="LANDI Michele (C.C.)" w:date="2020-10-01T15:36:00Z">
              <w:r w:rsidDel="000C01E6">
                <w:delText>Information about the tidal predictions</w:delText>
              </w:r>
            </w:del>
            <w:ins w:id="4314" w:author="Windows 사용자" w:date="2020-06-02T14:09:00Z">
              <w:del w:id="4315" w:author="LANDI Michele (C.C.)" w:date="2020-10-01T15:36:00Z">
                <w:r w:rsidR="00796BFD" w:rsidDel="000C01E6">
                  <w:rPr>
                    <w:rFonts w:hint="eastAsia"/>
                    <w:lang w:eastAsia="ko-KR"/>
                  </w:rPr>
                  <w:delText>water level</w:delText>
                </w:r>
              </w:del>
            </w:ins>
            <w:del w:id="4316" w:author="LANDI Michele (C.C.)" w:date="2020-10-01T15:36:00Z">
              <w:r w:rsidDel="000C01E6">
                <w:delText xml:space="preserve"> in the area</w:delText>
              </w:r>
            </w:del>
          </w:p>
        </w:tc>
      </w:tr>
      <w:tr w:rsidR="002E5E36" w:rsidRPr="0063013F" w:rsidDel="000C01E6" w14:paraId="1F5B269F" w14:textId="797D4298" w:rsidTr="00DB5F0E">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4317" w:author="LANDI Michele (C.C.)" w:date="2020-10-01T15:28: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del w:id="4318" w:author="LANDI Michele (C.C.)" w:date="2020-10-01T15:36:00Z"/>
          <w:trPrChange w:id="4319" w:author="LANDI Michele (C.C.)" w:date="2020-10-01T15:28:00Z">
            <w:trPr>
              <w:trHeight w:val="64"/>
            </w:trPr>
          </w:trPrChange>
        </w:trPr>
        <w:tc>
          <w:tcPr>
            <w:tcW w:w="1877" w:type="pct"/>
            <w:tcBorders>
              <w:top w:val="single" w:sz="4" w:space="0" w:color="auto"/>
              <w:left w:val="single" w:sz="4" w:space="0" w:color="auto"/>
              <w:bottom w:val="single" w:sz="4" w:space="0" w:color="auto"/>
              <w:right w:val="single" w:sz="4" w:space="0" w:color="auto"/>
            </w:tcBorders>
            <w:shd w:val="clear" w:color="auto" w:fill="FFFFFF" w:themeFill="background1"/>
            <w:tcPrChange w:id="4320" w:author="LANDI Michele (C.C.)" w:date="2020-10-01T15:28:00Z">
              <w:tcPr>
                <w:tcW w:w="1877" w:type="pct"/>
                <w:gridSpan w:val="2"/>
                <w:tcBorders>
                  <w:top w:val="single" w:sz="4" w:space="0" w:color="auto"/>
                  <w:left w:val="single" w:sz="4" w:space="0" w:color="auto"/>
                  <w:bottom w:val="single" w:sz="4" w:space="0" w:color="auto"/>
                  <w:right w:val="single" w:sz="4" w:space="0" w:color="auto"/>
                </w:tcBorders>
              </w:tcPr>
            </w:tcPrChange>
          </w:tcPr>
          <w:p w14:paraId="36409D10" w14:textId="70617B00" w:rsidR="002E5E36" w:rsidDel="000C01E6" w:rsidRDefault="00F11B58" w:rsidP="002E5E36">
            <w:pPr>
              <w:pStyle w:val="Tabletext"/>
              <w:rPr>
                <w:del w:id="4321" w:author="LANDI Michele (C.C.)" w:date="2020-10-01T15:36:00Z"/>
              </w:rPr>
            </w:pPr>
            <w:del w:id="4322" w:author="LANDI Michele (C.C.)" w:date="2020-10-01T15:36:00Z">
              <w:r w:rsidDel="000C01E6">
                <w:delText xml:space="preserve">TIDAL </w:delText>
              </w:r>
              <w:r w:rsidR="002E5E36" w:rsidDel="000C01E6">
                <w:delText>CURRENT DIRECTION</w:delText>
              </w:r>
            </w:del>
          </w:p>
        </w:tc>
        <w:tc>
          <w:tcPr>
            <w:tcW w:w="3123" w:type="pct"/>
            <w:tcBorders>
              <w:top w:val="single" w:sz="4" w:space="0" w:color="auto"/>
              <w:left w:val="single" w:sz="4" w:space="0" w:color="auto"/>
              <w:bottom w:val="single" w:sz="4" w:space="0" w:color="auto"/>
              <w:right w:val="single" w:sz="4" w:space="0" w:color="auto"/>
            </w:tcBorders>
            <w:shd w:val="clear" w:color="auto" w:fill="FFFFFF" w:themeFill="background1"/>
            <w:tcPrChange w:id="4323" w:author="LANDI Michele (C.C.)" w:date="2020-10-01T15:28:00Z">
              <w:tcPr>
                <w:tcW w:w="3123" w:type="pct"/>
                <w:gridSpan w:val="2"/>
                <w:tcBorders>
                  <w:top w:val="single" w:sz="4" w:space="0" w:color="auto"/>
                  <w:left w:val="single" w:sz="4" w:space="0" w:color="auto"/>
                  <w:bottom w:val="single" w:sz="4" w:space="0" w:color="auto"/>
                  <w:right w:val="single" w:sz="4" w:space="0" w:color="auto"/>
                </w:tcBorders>
              </w:tcPr>
            </w:tcPrChange>
          </w:tcPr>
          <w:p w14:paraId="67D63278" w14:textId="4DD4D85D" w:rsidR="002E5E36" w:rsidDel="000C01E6" w:rsidRDefault="002E5E36" w:rsidP="002E5E36">
            <w:pPr>
              <w:pStyle w:val="Tabletext"/>
              <w:rPr>
                <w:del w:id="4324" w:author="LANDI Michele (C.C.)" w:date="2020-10-01T15:36:00Z"/>
              </w:rPr>
            </w:pPr>
            <w:del w:id="4325" w:author="LANDI Michele (C.C.)" w:date="2020-10-01T15:36:00Z">
              <w:r w:rsidDel="000C01E6">
                <w:delText>Indicates the direction from which</w:delText>
              </w:r>
              <w:r w:rsidR="00F11B58" w:rsidDel="000C01E6">
                <w:delText xml:space="preserve"> the tidal</w:delText>
              </w:r>
              <w:r w:rsidDel="000C01E6">
                <w:delText xml:space="preserve"> current setting (goes)</w:delText>
              </w:r>
            </w:del>
          </w:p>
        </w:tc>
      </w:tr>
      <w:tr w:rsidR="002E5E36" w:rsidRPr="0063013F" w:rsidDel="000C01E6" w14:paraId="03E7CAD2" w14:textId="2D2F0A40" w:rsidTr="00DB5F0E">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4326" w:author="LANDI Michele (C.C.)" w:date="2020-10-01T15:28: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del w:id="4327" w:author="LANDI Michele (C.C.)" w:date="2020-10-01T15:36:00Z"/>
          <w:trPrChange w:id="4328" w:author="LANDI Michele (C.C.)" w:date="2020-10-01T15:28:00Z">
            <w:trPr>
              <w:trHeight w:val="64"/>
            </w:trPr>
          </w:trPrChange>
        </w:trPr>
        <w:tc>
          <w:tcPr>
            <w:tcW w:w="1877" w:type="pct"/>
            <w:tcBorders>
              <w:top w:val="single" w:sz="4" w:space="0" w:color="auto"/>
              <w:left w:val="single" w:sz="4" w:space="0" w:color="auto"/>
              <w:bottom w:val="single" w:sz="4" w:space="0" w:color="auto"/>
              <w:right w:val="single" w:sz="4" w:space="0" w:color="auto"/>
            </w:tcBorders>
            <w:shd w:val="clear" w:color="auto" w:fill="FFFFFF" w:themeFill="background1"/>
            <w:tcPrChange w:id="4329" w:author="LANDI Michele (C.C.)" w:date="2020-10-01T15:28:00Z">
              <w:tcPr>
                <w:tcW w:w="1877" w:type="pct"/>
                <w:gridSpan w:val="2"/>
                <w:tcBorders>
                  <w:top w:val="single" w:sz="4" w:space="0" w:color="auto"/>
                  <w:left w:val="single" w:sz="4" w:space="0" w:color="auto"/>
                  <w:bottom w:val="single" w:sz="4" w:space="0" w:color="auto"/>
                  <w:right w:val="single" w:sz="4" w:space="0" w:color="auto"/>
                </w:tcBorders>
              </w:tcPr>
            </w:tcPrChange>
          </w:tcPr>
          <w:p w14:paraId="06E5735D" w14:textId="62939427" w:rsidR="002E5E36" w:rsidDel="000C01E6" w:rsidRDefault="00F11B58" w:rsidP="002E5E36">
            <w:pPr>
              <w:pStyle w:val="Tabletext"/>
              <w:rPr>
                <w:del w:id="4330" w:author="LANDI Michele (C.C.)" w:date="2020-10-01T15:36:00Z"/>
              </w:rPr>
            </w:pPr>
            <w:del w:id="4331" w:author="LANDI Michele (C.C.)" w:date="2020-10-01T15:36:00Z">
              <w:r w:rsidDel="000C01E6">
                <w:delText xml:space="preserve">TIDAL </w:delText>
              </w:r>
              <w:r w:rsidR="002E5E36" w:rsidDel="000C01E6">
                <w:delText>CURRENT SPEED</w:delText>
              </w:r>
            </w:del>
          </w:p>
        </w:tc>
        <w:tc>
          <w:tcPr>
            <w:tcW w:w="3123" w:type="pct"/>
            <w:tcBorders>
              <w:top w:val="single" w:sz="4" w:space="0" w:color="auto"/>
              <w:left w:val="single" w:sz="4" w:space="0" w:color="auto"/>
              <w:bottom w:val="single" w:sz="4" w:space="0" w:color="auto"/>
              <w:right w:val="single" w:sz="4" w:space="0" w:color="auto"/>
            </w:tcBorders>
            <w:shd w:val="clear" w:color="auto" w:fill="FFFFFF" w:themeFill="background1"/>
            <w:tcPrChange w:id="4332" w:author="LANDI Michele (C.C.)" w:date="2020-10-01T15:28:00Z">
              <w:tcPr>
                <w:tcW w:w="3123" w:type="pct"/>
                <w:gridSpan w:val="2"/>
                <w:tcBorders>
                  <w:top w:val="single" w:sz="4" w:space="0" w:color="auto"/>
                  <w:left w:val="single" w:sz="4" w:space="0" w:color="auto"/>
                  <w:bottom w:val="single" w:sz="4" w:space="0" w:color="auto"/>
                  <w:right w:val="single" w:sz="4" w:space="0" w:color="auto"/>
                </w:tcBorders>
              </w:tcPr>
            </w:tcPrChange>
          </w:tcPr>
          <w:p w14:paraId="2B8762D8" w14:textId="3DC0EC1E" w:rsidR="002E5E36" w:rsidDel="000C01E6" w:rsidRDefault="002E5E36" w:rsidP="002E5E36">
            <w:pPr>
              <w:pStyle w:val="Tabletext"/>
              <w:rPr>
                <w:del w:id="4333" w:author="LANDI Michele (C.C.)" w:date="2020-10-01T15:36:00Z"/>
              </w:rPr>
            </w:pPr>
            <w:del w:id="4334" w:author="LANDI Michele (C.C.)" w:date="2020-10-01T15:36:00Z">
              <w:r w:rsidDel="000C01E6">
                <w:delText xml:space="preserve">Indicates the speed of the </w:delText>
              </w:r>
              <w:r w:rsidR="00F11B58" w:rsidDel="000C01E6">
                <w:delText xml:space="preserve">tidal </w:delText>
              </w:r>
              <w:r w:rsidDel="000C01E6">
                <w:delText>current (knots or meters per  seconds)</w:delText>
              </w:r>
            </w:del>
          </w:p>
        </w:tc>
      </w:tr>
      <w:tr w:rsidR="00096321" w:rsidRPr="004A3754" w:rsidDel="000C01E6" w14:paraId="5C5E1A23" w14:textId="26576EE8" w:rsidTr="00DB5F0E">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4335" w:author="LANDI Michele (C.C.)" w:date="2020-10-01T15:28: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ins w:id="4336" w:author="3070" w:date="2020-08-13T12:27:00Z"/>
          <w:del w:id="4337" w:author="LANDI Michele (C.C.)" w:date="2020-10-01T15:36:00Z"/>
          <w:trPrChange w:id="4338" w:author="LANDI Michele (C.C.)" w:date="2020-10-01T15:28:00Z">
            <w:trPr>
              <w:gridAfter w:val="0"/>
              <w:trHeight w:val="64"/>
            </w:trPr>
          </w:trPrChange>
        </w:trPr>
        <w:tc>
          <w:tcPr>
            <w:tcW w:w="1877" w:type="pct"/>
            <w:tcBorders>
              <w:top w:val="single" w:sz="4" w:space="0" w:color="auto"/>
              <w:left w:val="single" w:sz="4" w:space="0" w:color="auto"/>
              <w:bottom w:val="single" w:sz="4" w:space="0" w:color="auto"/>
              <w:right w:val="single" w:sz="4" w:space="0" w:color="auto"/>
            </w:tcBorders>
            <w:shd w:val="clear" w:color="auto" w:fill="FFFFFF" w:themeFill="background1"/>
            <w:tcPrChange w:id="4339" w:author="LANDI Michele (C.C.)" w:date="2020-10-01T15:28:00Z">
              <w:tcPr>
                <w:tcW w:w="1877" w:type="pct"/>
                <w:tcBorders>
                  <w:top w:val="single" w:sz="4" w:space="0" w:color="auto"/>
                  <w:left w:val="single" w:sz="4" w:space="0" w:color="auto"/>
                  <w:bottom w:val="single" w:sz="4" w:space="0" w:color="auto"/>
                  <w:right w:val="single" w:sz="4" w:space="0" w:color="auto"/>
                </w:tcBorders>
                <w:shd w:val="clear" w:color="auto" w:fill="D4F1D3" w:themeFill="text2" w:themeFillTint="33"/>
              </w:tcPr>
            </w:tcPrChange>
          </w:tcPr>
          <w:p w14:paraId="1E600C25" w14:textId="00A8FA71" w:rsidR="00096321" w:rsidDel="000C01E6" w:rsidRDefault="00096321" w:rsidP="000221D5">
            <w:pPr>
              <w:pStyle w:val="Tabletext"/>
              <w:rPr>
                <w:ins w:id="4340" w:author="3070" w:date="2020-08-13T12:27:00Z"/>
                <w:del w:id="4341" w:author="LANDI Michele (C.C.)" w:date="2020-10-01T15:36:00Z"/>
              </w:rPr>
            </w:pPr>
            <w:ins w:id="4342" w:author="3070" w:date="2020-08-13T12:27:00Z">
              <w:del w:id="4343" w:author="LANDI Michele (C.C.)" w:date="2020-10-01T15:36:00Z">
                <w:r w:rsidDel="000C01E6">
                  <w:delText>CURRENT DIRECTION</w:delText>
                </w:r>
              </w:del>
            </w:ins>
          </w:p>
        </w:tc>
        <w:tc>
          <w:tcPr>
            <w:tcW w:w="3123" w:type="pct"/>
            <w:tcBorders>
              <w:top w:val="single" w:sz="4" w:space="0" w:color="auto"/>
              <w:left w:val="single" w:sz="4" w:space="0" w:color="auto"/>
              <w:bottom w:val="single" w:sz="4" w:space="0" w:color="auto"/>
              <w:right w:val="single" w:sz="4" w:space="0" w:color="auto"/>
            </w:tcBorders>
            <w:shd w:val="clear" w:color="auto" w:fill="FFFFFF" w:themeFill="background1"/>
            <w:tcPrChange w:id="4344" w:author="LANDI Michele (C.C.)" w:date="2020-10-01T15:28:00Z">
              <w:tcPr>
                <w:tcW w:w="3123" w:type="pct"/>
                <w:gridSpan w:val="2"/>
                <w:tcBorders>
                  <w:top w:val="single" w:sz="4" w:space="0" w:color="auto"/>
                  <w:left w:val="single" w:sz="4" w:space="0" w:color="auto"/>
                  <w:bottom w:val="single" w:sz="4" w:space="0" w:color="auto"/>
                  <w:right w:val="single" w:sz="4" w:space="0" w:color="auto"/>
                </w:tcBorders>
                <w:shd w:val="clear" w:color="auto" w:fill="D4F1D3" w:themeFill="text2" w:themeFillTint="33"/>
              </w:tcPr>
            </w:tcPrChange>
          </w:tcPr>
          <w:p w14:paraId="65BE9B71" w14:textId="6D9C7593" w:rsidR="00096321" w:rsidDel="000C01E6" w:rsidRDefault="00096321" w:rsidP="000221D5">
            <w:pPr>
              <w:pStyle w:val="Tabletext"/>
              <w:rPr>
                <w:ins w:id="4345" w:author="3070" w:date="2020-08-13T12:27:00Z"/>
                <w:del w:id="4346" w:author="LANDI Michele (C.C.)" w:date="2020-10-01T15:36:00Z"/>
              </w:rPr>
            </w:pPr>
            <w:ins w:id="4347" w:author="3070" w:date="2020-08-13T12:27:00Z">
              <w:del w:id="4348" w:author="LANDI Michele (C.C.)" w:date="2020-10-01T15:36:00Z">
                <w:r w:rsidDel="000C01E6">
                  <w:delText>Indicates the direction from which current setting (goes)</w:delText>
                </w:r>
              </w:del>
            </w:ins>
          </w:p>
        </w:tc>
      </w:tr>
      <w:tr w:rsidR="00096321" w:rsidRPr="004A3754" w:rsidDel="000C01E6" w14:paraId="6A8B3922" w14:textId="2908F8E8" w:rsidTr="00DB5F0E">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4349" w:author="LANDI Michele (C.C.)" w:date="2020-10-01T15:28: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ins w:id="4350" w:author="3070" w:date="2020-08-13T12:27:00Z"/>
          <w:del w:id="4351" w:author="LANDI Michele (C.C.)" w:date="2020-10-01T15:36:00Z"/>
          <w:trPrChange w:id="4352" w:author="LANDI Michele (C.C.)" w:date="2020-10-01T15:28:00Z">
            <w:trPr>
              <w:gridAfter w:val="0"/>
              <w:trHeight w:val="64"/>
            </w:trPr>
          </w:trPrChange>
        </w:trPr>
        <w:tc>
          <w:tcPr>
            <w:tcW w:w="1877" w:type="pct"/>
            <w:tcBorders>
              <w:top w:val="single" w:sz="4" w:space="0" w:color="auto"/>
              <w:left w:val="single" w:sz="4" w:space="0" w:color="auto"/>
              <w:bottom w:val="single" w:sz="4" w:space="0" w:color="auto"/>
              <w:right w:val="single" w:sz="4" w:space="0" w:color="auto"/>
            </w:tcBorders>
            <w:shd w:val="clear" w:color="auto" w:fill="FFFFFF" w:themeFill="background1"/>
            <w:tcPrChange w:id="4353" w:author="LANDI Michele (C.C.)" w:date="2020-10-01T15:28:00Z">
              <w:tcPr>
                <w:tcW w:w="1877" w:type="pct"/>
                <w:tcBorders>
                  <w:top w:val="single" w:sz="4" w:space="0" w:color="auto"/>
                  <w:left w:val="single" w:sz="4" w:space="0" w:color="auto"/>
                  <w:bottom w:val="single" w:sz="4" w:space="0" w:color="auto"/>
                  <w:right w:val="single" w:sz="4" w:space="0" w:color="auto"/>
                </w:tcBorders>
                <w:shd w:val="clear" w:color="auto" w:fill="D4F1D3" w:themeFill="text2" w:themeFillTint="33"/>
              </w:tcPr>
            </w:tcPrChange>
          </w:tcPr>
          <w:p w14:paraId="211D939F" w14:textId="03468BE2" w:rsidR="00096321" w:rsidDel="000C01E6" w:rsidRDefault="00096321" w:rsidP="000221D5">
            <w:pPr>
              <w:pStyle w:val="Tabletext"/>
              <w:rPr>
                <w:ins w:id="4354" w:author="3070" w:date="2020-08-13T12:27:00Z"/>
                <w:del w:id="4355" w:author="LANDI Michele (C.C.)" w:date="2020-10-01T15:36:00Z"/>
              </w:rPr>
            </w:pPr>
            <w:ins w:id="4356" w:author="3070" w:date="2020-08-13T12:27:00Z">
              <w:del w:id="4357" w:author="LANDI Michele (C.C.)" w:date="2020-10-01T15:36:00Z">
                <w:r w:rsidDel="000C01E6">
                  <w:delText>CURRENT SPEED</w:delText>
                </w:r>
              </w:del>
            </w:ins>
          </w:p>
        </w:tc>
        <w:tc>
          <w:tcPr>
            <w:tcW w:w="3123" w:type="pct"/>
            <w:tcBorders>
              <w:top w:val="single" w:sz="4" w:space="0" w:color="auto"/>
              <w:left w:val="single" w:sz="4" w:space="0" w:color="auto"/>
              <w:bottom w:val="single" w:sz="4" w:space="0" w:color="auto"/>
              <w:right w:val="single" w:sz="4" w:space="0" w:color="auto"/>
            </w:tcBorders>
            <w:shd w:val="clear" w:color="auto" w:fill="FFFFFF" w:themeFill="background1"/>
            <w:tcPrChange w:id="4358" w:author="LANDI Michele (C.C.)" w:date="2020-10-01T15:28:00Z">
              <w:tcPr>
                <w:tcW w:w="3123" w:type="pct"/>
                <w:gridSpan w:val="2"/>
                <w:tcBorders>
                  <w:top w:val="single" w:sz="4" w:space="0" w:color="auto"/>
                  <w:left w:val="single" w:sz="4" w:space="0" w:color="auto"/>
                  <w:bottom w:val="single" w:sz="4" w:space="0" w:color="auto"/>
                  <w:right w:val="single" w:sz="4" w:space="0" w:color="auto"/>
                </w:tcBorders>
                <w:shd w:val="clear" w:color="auto" w:fill="D4F1D3" w:themeFill="text2" w:themeFillTint="33"/>
              </w:tcPr>
            </w:tcPrChange>
          </w:tcPr>
          <w:p w14:paraId="06B50B9D" w14:textId="3F793C3E" w:rsidR="00096321" w:rsidDel="000C01E6" w:rsidRDefault="00096321" w:rsidP="000221D5">
            <w:pPr>
              <w:pStyle w:val="Tabletext"/>
              <w:rPr>
                <w:ins w:id="4359" w:author="3070" w:date="2020-08-13T12:27:00Z"/>
                <w:del w:id="4360" w:author="LANDI Michele (C.C.)" w:date="2020-10-01T15:36:00Z"/>
              </w:rPr>
            </w:pPr>
            <w:ins w:id="4361" w:author="3070" w:date="2020-08-13T12:27:00Z">
              <w:del w:id="4362" w:author="LANDI Michele (C.C.)" w:date="2020-10-01T15:36:00Z">
                <w:r w:rsidDel="000C01E6">
                  <w:delText>Indicates the speed of the current (knots or meters per  seconds)</w:delText>
                </w:r>
              </w:del>
            </w:ins>
          </w:p>
        </w:tc>
      </w:tr>
    </w:tbl>
    <w:p w14:paraId="6E5C7F4D" w14:textId="5841A2B6" w:rsidR="00BD31DE" w:rsidDel="00CA6FD0" w:rsidRDefault="00BD31DE">
      <w:pPr>
        <w:spacing w:after="200" w:line="276" w:lineRule="auto"/>
        <w:rPr>
          <w:del w:id="4363" w:author="LANDI Michele (C.C.)" w:date="2020-10-01T15:36:00Z"/>
        </w:rPr>
        <w:pPrChange w:id="4364" w:author="LANDI Michele (C.C.)" w:date="2020-10-01T15:55:00Z">
          <w:pPr>
            <w:pStyle w:val="Heading2"/>
          </w:pPr>
        </w:pPrChange>
      </w:pPr>
    </w:p>
    <w:p w14:paraId="70F9F667" w14:textId="77777777" w:rsidR="00CA6FD0" w:rsidRDefault="00CA6FD0" w:rsidP="00BD31DE">
      <w:pPr>
        <w:pStyle w:val="BodyText"/>
        <w:rPr>
          <w:ins w:id="4365" w:author="LANDI Michele (C.C.)" w:date="2020-10-01T15:55:00Z"/>
        </w:rPr>
      </w:pPr>
    </w:p>
    <w:p w14:paraId="6D8CA2D5" w14:textId="120888FE" w:rsidR="00981E27" w:rsidDel="00CA6FD0" w:rsidRDefault="00981E27">
      <w:pPr>
        <w:spacing w:after="200" w:line="276" w:lineRule="auto"/>
        <w:rPr>
          <w:del w:id="4366" w:author="LANDI Michele (C.C.)" w:date="2020-10-01T15:55:00Z"/>
        </w:rPr>
        <w:pPrChange w:id="4367" w:author="LANDI Michele (C.C.)" w:date="2020-10-01T15:55:00Z">
          <w:pPr>
            <w:pStyle w:val="Heading2"/>
          </w:pPr>
        </w:pPrChange>
      </w:pPr>
      <w:r>
        <w:br w:type="page"/>
      </w:r>
    </w:p>
    <w:p w14:paraId="474FBAF1" w14:textId="1EE64015" w:rsidR="00F06234" w:rsidRPr="00F55AD7" w:rsidDel="00CA6FD0" w:rsidRDefault="00D148DF">
      <w:pPr>
        <w:spacing w:after="200" w:line="276" w:lineRule="auto"/>
        <w:rPr>
          <w:del w:id="4368" w:author="LANDI Michele (C.C.)" w:date="2020-10-01T15:55:00Z"/>
        </w:rPr>
        <w:pPrChange w:id="4369" w:author="LANDI Michele (C.C.)" w:date="2020-10-01T15:55:00Z">
          <w:pPr>
            <w:pStyle w:val="Heading2"/>
          </w:pPr>
        </w:pPrChange>
      </w:pPr>
      <w:bookmarkStart w:id="4370" w:name="_Toc40380972"/>
      <w:del w:id="4371" w:author="LANDI Michele (C.C.)" w:date="2020-10-01T15:55:00Z">
        <w:r w:rsidRPr="00D148DF" w:rsidDel="00CA6FD0">
          <w:delText>DEVELOPI</w:delText>
        </w:r>
        <w:r w:rsidDel="00CA6FD0">
          <w:delText>NG SITUATIONS – VTS INTERACTION</w:delText>
        </w:r>
        <w:bookmarkEnd w:id="4370"/>
      </w:del>
    </w:p>
    <w:p w14:paraId="58C3893D" w14:textId="1ADD09D0" w:rsidR="00F06234" w:rsidRPr="00F55AD7" w:rsidDel="00CA6FD0" w:rsidRDefault="00F06234">
      <w:pPr>
        <w:spacing w:after="200" w:line="276" w:lineRule="auto"/>
        <w:rPr>
          <w:del w:id="4372" w:author="LANDI Michele (C.C.)" w:date="2020-10-01T15:54:00Z"/>
        </w:rPr>
        <w:pPrChange w:id="4373" w:author="LANDI Michele (C.C.)" w:date="2020-10-01T15:55:00Z">
          <w:pPr>
            <w:pStyle w:val="Heading2separationline"/>
          </w:pPr>
        </w:pPrChange>
      </w:pPr>
    </w:p>
    <w:p w14:paraId="6074D342" w14:textId="2443674B" w:rsidR="00D148DF" w:rsidDel="00CA6FD0" w:rsidRDefault="00872744">
      <w:pPr>
        <w:rPr>
          <w:del w:id="4374" w:author="LANDI Michele (C.C.)" w:date="2020-10-01T15:55:00Z"/>
        </w:rPr>
        <w:pPrChange w:id="4375" w:author="LANDI Michele (C.C.)" w:date="2020-10-01T15:55:00Z">
          <w:pPr>
            <w:pStyle w:val="BodyText"/>
          </w:pPr>
        </w:pPrChange>
      </w:pPr>
      <w:del w:id="4376" w:author="LANDI Michele (C.C.)" w:date="2020-10-01T15:55:00Z">
        <w:r w:rsidDel="00CA6FD0">
          <w:delText xml:space="preserve">The VTS may interact with an individual vessel to </w:delText>
        </w:r>
        <w:r w:rsidR="00D148DF" w:rsidDel="00CA6FD0">
          <w:delText>provi</w:delText>
        </w:r>
        <w:r w:rsidDel="00CA6FD0">
          <w:delText>de</w:delText>
        </w:r>
        <w:r w:rsidR="00D148DF" w:rsidDel="00CA6FD0">
          <w:delText xml:space="preserve"> essential and timely navigational information to:</w:delText>
        </w:r>
      </w:del>
    </w:p>
    <w:p w14:paraId="7CD96C9B" w14:textId="0014DB80" w:rsidR="00D148DF" w:rsidDel="00CA6FD0" w:rsidRDefault="00D148DF">
      <w:pPr>
        <w:rPr>
          <w:del w:id="4377" w:author="LANDI Michele (C.C.)" w:date="2020-10-01T15:55:00Z"/>
        </w:rPr>
        <w:pPrChange w:id="4378" w:author="LANDI Michele (C.C.)" w:date="2020-10-01T15:55:00Z">
          <w:pPr>
            <w:pStyle w:val="Bullet1"/>
          </w:pPr>
        </w:pPrChange>
      </w:pPr>
      <w:del w:id="4379" w:author="LANDI Michele (C.C.)" w:date="2020-10-01T15:55:00Z">
        <w:r w:rsidDel="00CA6FD0">
          <w:delText xml:space="preserve">Assist </w:delText>
        </w:r>
        <w:r w:rsidR="00872744" w:rsidDel="00CA6FD0">
          <w:delText xml:space="preserve">with </w:delText>
        </w:r>
        <w:r w:rsidDel="00CA6FD0">
          <w:delText>the on</w:delText>
        </w:r>
        <w:r w:rsidR="00872744" w:rsidDel="00CA6FD0">
          <w:delText>-</w:delText>
        </w:r>
        <w:r w:rsidDel="00CA6FD0">
          <w:delText>board navigational decision</w:delText>
        </w:r>
        <w:r w:rsidR="00872744" w:rsidDel="00CA6FD0">
          <w:delText xml:space="preserve"> </w:delText>
        </w:r>
        <w:r w:rsidDel="00CA6FD0">
          <w:delText>making</w:delText>
        </w:r>
        <w:r w:rsidR="00872744" w:rsidDel="00CA6FD0">
          <w:delText>,</w:delText>
        </w:r>
        <w:r w:rsidDel="00CA6FD0">
          <w:delText xml:space="preserve"> and</w:delText>
        </w:r>
      </w:del>
    </w:p>
    <w:p w14:paraId="3C286A26" w14:textId="33CEBB87" w:rsidR="00D148DF" w:rsidDel="00CA6FD0" w:rsidRDefault="00D148DF">
      <w:pPr>
        <w:rPr>
          <w:del w:id="4380" w:author="LANDI Michele (C.C.)" w:date="2020-10-01T15:55:00Z"/>
        </w:rPr>
        <w:pPrChange w:id="4381" w:author="LANDI Michele (C.C.)" w:date="2020-10-01T15:55:00Z">
          <w:pPr>
            <w:pStyle w:val="Bullet1"/>
          </w:pPr>
        </w:pPrChange>
      </w:pPr>
      <w:del w:id="4382" w:author="LANDI Michele (C.C.)" w:date="2020-10-01T15:55:00Z">
        <w:r w:rsidDel="00CA6FD0">
          <w:delText>Monitor its effects (i.e. the response / actions taken by the vessel to the information provided</w:delText>
        </w:r>
        <w:r w:rsidR="00872744" w:rsidDel="00CA6FD0">
          <w:delText>)</w:delText>
        </w:r>
        <w:r w:rsidDel="00CA6FD0">
          <w:delText xml:space="preserve">.  </w:delText>
        </w:r>
      </w:del>
    </w:p>
    <w:p w14:paraId="757D06BF" w14:textId="3FA1A474" w:rsidR="00D148DF" w:rsidDel="00CA6FD0" w:rsidRDefault="00CB7E6E">
      <w:pPr>
        <w:rPr>
          <w:del w:id="4383" w:author="LANDI Michele (C.C.)" w:date="2020-10-01T15:55:00Z"/>
        </w:rPr>
        <w:pPrChange w:id="4384" w:author="LANDI Michele (C.C.)" w:date="2020-10-01T15:55:00Z">
          <w:pPr>
            <w:pStyle w:val="BodyText"/>
            <w:spacing w:before="240"/>
          </w:pPr>
        </w:pPrChange>
      </w:pPr>
      <w:del w:id="4385" w:author="LANDI Michele (C.C.)" w:date="2020-10-01T15:55:00Z">
        <w:r w:rsidDel="00CA6FD0">
          <w:delText xml:space="preserve">Assistance may be provided when observed or deemed necessary by the VTS, or on request by a vessel. </w:delText>
        </w:r>
        <w:r w:rsidR="00D148DF" w:rsidDel="00CA6FD0">
          <w:delText xml:space="preserve">Examples of developing situations where </w:delText>
        </w:r>
        <w:r w:rsidR="00872744" w:rsidDel="00CA6FD0">
          <w:delText>a</w:delText>
        </w:r>
        <w:r w:rsidR="00D148DF" w:rsidDel="00CA6FD0">
          <w:delText xml:space="preserve">ssistance </w:delText>
        </w:r>
        <w:r w:rsidR="00B16AF2" w:rsidDel="00CA6FD0">
          <w:delText xml:space="preserve">with navigation </w:delText>
        </w:r>
        <w:r w:rsidR="00D148DF" w:rsidDel="00CA6FD0">
          <w:delText>may be provided</w:delText>
        </w:r>
        <w:r w:rsidR="00872744" w:rsidDel="00CA6FD0">
          <w:delText xml:space="preserve"> </w:delText>
        </w:r>
        <w:r w:rsidDel="00CA6FD0">
          <w:delText>include</w:delText>
        </w:r>
        <w:r w:rsidR="00D148DF" w:rsidDel="00CA6FD0">
          <w:delText>:</w:delText>
        </w:r>
      </w:del>
    </w:p>
    <w:p w14:paraId="5878D083" w14:textId="372ED36D" w:rsidR="00D148DF" w:rsidDel="00CA6FD0" w:rsidRDefault="00D148DF">
      <w:pPr>
        <w:rPr>
          <w:del w:id="4386" w:author="LANDI Michele (C.C.)" w:date="2020-10-01T15:55:00Z"/>
        </w:rPr>
        <w:pPrChange w:id="4387" w:author="LANDI Michele (C.C.)" w:date="2020-10-01T15:55:00Z">
          <w:pPr>
            <w:pStyle w:val="Bullet1"/>
          </w:pPr>
        </w:pPrChange>
      </w:pPr>
      <w:del w:id="4388" w:author="LANDI Michele (C.C.)" w:date="2020-10-01T15:55:00Z">
        <w:r w:rsidDel="00CA6FD0">
          <w:delText>Vessel deviating from the VTS sailing/passage plan;</w:delText>
        </w:r>
      </w:del>
    </w:p>
    <w:p w14:paraId="2DE406A3" w14:textId="1A71DBE9" w:rsidR="00D148DF" w:rsidDel="00CA6FD0" w:rsidRDefault="00D148DF">
      <w:pPr>
        <w:rPr>
          <w:del w:id="4389" w:author="LANDI Michele (C.C.)" w:date="2020-10-01T15:55:00Z"/>
        </w:rPr>
        <w:pPrChange w:id="4390" w:author="LANDI Michele (C.C.)" w:date="2020-10-01T15:55:00Z">
          <w:pPr>
            <w:pStyle w:val="Bullet1"/>
          </w:pPr>
        </w:pPrChange>
      </w:pPr>
      <w:del w:id="4391" w:author="LANDI Michele (C.C.)" w:date="2020-10-01T15:55:00Z">
        <w:r w:rsidDel="00CA6FD0">
          <w:delText>Vessel unsure of its position or unable to determine its position;</w:delText>
        </w:r>
      </w:del>
    </w:p>
    <w:p w14:paraId="1FDF54E9" w14:textId="1D0E2EEC" w:rsidR="00D148DF" w:rsidDel="00CA6FD0" w:rsidRDefault="00D148DF">
      <w:pPr>
        <w:rPr>
          <w:del w:id="4392" w:author="LANDI Michele (C.C.)" w:date="2020-10-01T15:55:00Z"/>
        </w:rPr>
        <w:pPrChange w:id="4393" w:author="LANDI Michele (C.C.)" w:date="2020-10-01T15:55:00Z">
          <w:pPr>
            <w:pStyle w:val="Bullet1"/>
          </w:pPr>
        </w:pPrChange>
      </w:pPr>
      <w:del w:id="4394" w:author="LANDI Michele (C.C.)" w:date="2020-10-01T15:55:00Z">
        <w:r w:rsidDel="00CA6FD0">
          <w:delText>Vessel unsure of the route to its destination;</w:delText>
        </w:r>
      </w:del>
    </w:p>
    <w:p w14:paraId="55C9433D" w14:textId="442ACCD4" w:rsidR="00D148DF" w:rsidDel="00CA6FD0" w:rsidRDefault="00D148DF">
      <w:pPr>
        <w:rPr>
          <w:del w:id="4395" w:author="LANDI Michele (C.C.)" w:date="2020-10-01T15:55:00Z"/>
        </w:rPr>
        <w:pPrChange w:id="4396" w:author="LANDI Michele (C.C.)" w:date="2020-10-01T15:55:00Z">
          <w:pPr>
            <w:pStyle w:val="Bullet1"/>
          </w:pPr>
        </w:pPrChange>
      </w:pPr>
      <w:del w:id="4397" w:author="LANDI Michele (C.C.)" w:date="2020-10-01T15:55:00Z">
        <w:r w:rsidDel="00CA6FD0">
          <w:delText>Assistance to a vessel to an anchoring position;</w:delText>
        </w:r>
      </w:del>
    </w:p>
    <w:p w14:paraId="252557C6" w14:textId="6E68DA12" w:rsidR="00D148DF" w:rsidDel="00CA6FD0" w:rsidRDefault="00D148DF">
      <w:pPr>
        <w:rPr>
          <w:del w:id="4398" w:author="LANDI Michele (C.C.)" w:date="2020-10-01T15:55:00Z"/>
        </w:rPr>
        <w:pPrChange w:id="4399" w:author="LANDI Michele (C.C.)" w:date="2020-10-01T15:55:00Z">
          <w:pPr>
            <w:pStyle w:val="Bullet1"/>
          </w:pPr>
        </w:pPrChange>
      </w:pPr>
      <w:del w:id="4400" w:author="LANDI Michele (C.C.)" w:date="2020-10-01T15:55:00Z">
        <w:r w:rsidDel="00CA6FD0">
          <w:delText>Vessel defects or deficiencies, such as navigation or manoeuvring equipment failure;</w:delText>
        </w:r>
      </w:del>
    </w:p>
    <w:p w14:paraId="24A50DE4" w14:textId="4782CEDD" w:rsidR="00D148DF" w:rsidDel="00CA6FD0" w:rsidRDefault="00D148DF">
      <w:pPr>
        <w:rPr>
          <w:del w:id="4401" w:author="LANDI Michele (C.C.)" w:date="2020-10-01T15:55:00Z"/>
        </w:rPr>
        <w:pPrChange w:id="4402" w:author="LANDI Michele (C.C.)" w:date="2020-10-01T15:55:00Z">
          <w:pPr>
            <w:pStyle w:val="Bullet1"/>
          </w:pPr>
        </w:pPrChange>
      </w:pPr>
      <w:del w:id="4403" w:author="LANDI Michele (C.C.)" w:date="2020-10-01T15:55:00Z">
        <w:r w:rsidDel="00CA6FD0">
          <w:delText>Assistance to a vessel to support the unexpected incapacity of a key member of the bridge team.</w:delText>
        </w:r>
      </w:del>
    </w:p>
    <w:p w14:paraId="6B1297D3" w14:textId="0046C48A" w:rsidR="00D148DF" w:rsidDel="00CA6FD0" w:rsidRDefault="00D148DF">
      <w:pPr>
        <w:rPr>
          <w:del w:id="4404" w:author="LANDI Michele (C.C.)" w:date="2020-10-01T15:55:00Z"/>
        </w:rPr>
        <w:pPrChange w:id="4405" w:author="LANDI Michele (C.C.)" w:date="2020-10-01T15:55:00Z">
          <w:pPr>
            <w:pStyle w:val="Bullet1"/>
          </w:pPr>
        </w:pPrChange>
      </w:pPr>
      <w:del w:id="4406" w:author="LANDI Michele (C.C.)" w:date="2020-10-01T15:55:00Z">
        <w:r w:rsidDel="00CA6FD0">
          <w:delText>Severe meteorological conditions (e.g. low visibility, strong winds);</w:delText>
        </w:r>
      </w:del>
    </w:p>
    <w:p w14:paraId="43577C1A" w14:textId="35EE83DA" w:rsidR="00D148DF" w:rsidDel="00CA6FD0" w:rsidRDefault="00D148DF">
      <w:pPr>
        <w:rPr>
          <w:del w:id="4407" w:author="LANDI Michele (C.C.)" w:date="2020-10-01T15:55:00Z"/>
        </w:rPr>
        <w:pPrChange w:id="4408" w:author="LANDI Michele (C.C.)" w:date="2020-10-01T15:55:00Z">
          <w:pPr>
            <w:pStyle w:val="Bullet1"/>
          </w:pPr>
        </w:pPrChange>
      </w:pPr>
      <w:del w:id="4409" w:author="LANDI Michele (C.C.)" w:date="2020-10-01T15:55:00Z">
        <w:r w:rsidDel="00CA6FD0">
          <w:delText>Risk of grounding;</w:delText>
        </w:r>
      </w:del>
    </w:p>
    <w:p w14:paraId="0E40D46E" w14:textId="66D036A8" w:rsidR="00D148DF" w:rsidDel="00CA6FD0" w:rsidRDefault="00D148DF">
      <w:pPr>
        <w:rPr>
          <w:del w:id="4410" w:author="LANDI Michele (C.C.)" w:date="2020-10-01T15:55:00Z"/>
        </w:rPr>
        <w:pPrChange w:id="4411" w:author="LANDI Michele (C.C.)" w:date="2020-10-01T15:55:00Z">
          <w:pPr>
            <w:pStyle w:val="Bullet1"/>
          </w:pPr>
        </w:pPrChange>
      </w:pPr>
      <w:del w:id="4412" w:author="LANDI Michele (C.C.)" w:date="2020-10-01T15:55:00Z">
        <w:r w:rsidDel="00CA6FD0">
          <w:delText>Risk of collision between vessels;</w:delText>
        </w:r>
      </w:del>
    </w:p>
    <w:p w14:paraId="68223169" w14:textId="59B63F9C" w:rsidR="00CB7E6E" w:rsidDel="00CA6FD0" w:rsidRDefault="00D148DF">
      <w:pPr>
        <w:rPr>
          <w:del w:id="4413" w:author="LANDI Michele (C.C.)" w:date="2020-10-01T15:55:00Z"/>
        </w:rPr>
        <w:pPrChange w:id="4414" w:author="LANDI Michele (C.C.)" w:date="2020-10-01T15:55:00Z">
          <w:pPr>
            <w:pStyle w:val="Bullet1"/>
          </w:pPr>
        </w:pPrChange>
      </w:pPr>
      <w:del w:id="4415" w:author="LANDI Michele (C.C.)" w:date="2020-10-01T15:55:00Z">
        <w:r w:rsidDel="00CA6FD0">
          <w:delText>Risk of collision with a fixed or floating object</w:delText>
        </w:r>
        <w:r w:rsidR="00CB7E6E" w:rsidDel="00CA6FD0">
          <w:delText>.</w:delText>
        </w:r>
      </w:del>
    </w:p>
    <w:p w14:paraId="02CE84DB" w14:textId="3FB33C88" w:rsidR="00D148DF" w:rsidDel="00CA6FD0" w:rsidRDefault="00D148DF">
      <w:pPr>
        <w:rPr>
          <w:del w:id="4416" w:author="LANDI Michele (C.C.)" w:date="2020-10-01T15:55:00Z"/>
        </w:rPr>
        <w:pPrChange w:id="4417" w:author="LANDI Michele (C.C.)" w:date="2020-10-01T15:55:00Z">
          <w:pPr>
            <w:pStyle w:val="BodyText"/>
            <w:tabs>
              <w:tab w:val="left" w:pos="7371"/>
            </w:tabs>
          </w:pPr>
        </w:pPrChange>
      </w:pPr>
    </w:p>
    <w:tbl>
      <w:tblPr>
        <w:tblStyle w:val="TableGrid"/>
        <w:tblW w:w="0" w:type="auto"/>
        <w:jc w:val="center"/>
        <w:shd w:val="clear" w:color="auto" w:fill="E0E6F3" w:themeFill="accent5" w:themeFillTint="33"/>
        <w:tblLook w:val="04A0" w:firstRow="1" w:lastRow="0" w:firstColumn="1" w:lastColumn="0" w:noHBand="0" w:noVBand="1"/>
      </w:tblPr>
      <w:tblGrid>
        <w:gridCol w:w="9576"/>
      </w:tblGrid>
      <w:tr w:rsidR="001741C0" w:rsidRPr="00F55AD7" w:rsidDel="00CA6FD0" w14:paraId="29953D84" w14:textId="0D75EDC5" w:rsidTr="001741C0">
        <w:trPr>
          <w:cantSplit/>
          <w:jc w:val="center"/>
          <w:del w:id="4418" w:author="LANDI Michele (C.C.)" w:date="2020-10-01T15:55:00Z"/>
        </w:trPr>
        <w:tc>
          <w:tcPr>
            <w:tcW w:w="9576" w:type="dxa"/>
            <w:shd w:val="clear" w:color="auto" w:fill="E0E6F3" w:themeFill="accent5" w:themeFillTint="33"/>
            <w:vAlign w:val="center"/>
          </w:tcPr>
          <w:p w14:paraId="47CB74C3" w14:textId="5A2606B8" w:rsidR="001741C0" w:rsidDel="00CA6FD0" w:rsidRDefault="001741C0">
            <w:pPr>
              <w:rPr>
                <w:del w:id="4419" w:author="LANDI Michele (C.C.)" w:date="2020-10-01T15:55:00Z"/>
              </w:rPr>
              <w:pPrChange w:id="4420" w:author="LANDI Michele (C.C.)" w:date="2020-10-01T15:55:00Z">
                <w:pPr>
                  <w:pStyle w:val="BodyText"/>
                </w:pPr>
              </w:pPrChange>
            </w:pPr>
            <w:del w:id="4421" w:author="LANDI Michele (C.C.)" w:date="2020-10-01T15:55:00Z">
              <w:r w:rsidDel="00CA6FD0">
                <w:delText>Note:</w:delText>
              </w:r>
            </w:del>
          </w:p>
          <w:p w14:paraId="634B4750" w14:textId="7FDCAE76" w:rsidR="001741C0" w:rsidDel="00CA6FD0" w:rsidRDefault="001741C0">
            <w:pPr>
              <w:rPr>
                <w:del w:id="4422" w:author="LANDI Michele (C.C.)" w:date="2020-10-01T15:55:00Z"/>
              </w:rPr>
              <w:pPrChange w:id="4423" w:author="LANDI Michele (C.C.)" w:date="2020-10-01T15:55:00Z">
                <w:pPr>
                  <w:pStyle w:val="List1"/>
                  <w:numPr>
                    <w:numId w:val="33"/>
                  </w:numPr>
                </w:pPr>
              </w:pPrChange>
            </w:pPr>
            <w:del w:id="4424" w:author="LANDI Michele (C.C.)" w:date="2020-10-01T15:55:00Z">
              <w:r w:rsidDel="00CA6FD0">
                <w:delText xml:space="preserve">In some cases the vessel may respond that it is aware of the situation (e.g. making minor course alterations to avoid fishing vessels) and no further interaction may be required.  </w:delText>
              </w:r>
            </w:del>
          </w:p>
          <w:p w14:paraId="59FBBD2D" w14:textId="474A6E4A" w:rsidR="001741C0" w:rsidRPr="00F55AD7" w:rsidDel="00CA6FD0" w:rsidRDefault="001741C0">
            <w:pPr>
              <w:rPr>
                <w:del w:id="4425" w:author="LANDI Michele (C.C.)" w:date="2020-10-01T15:55:00Z"/>
              </w:rPr>
              <w:pPrChange w:id="4426" w:author="LANDI Michele (C.C.)" w:date="2020-10-01T15:55:00Z">
                <w:pPr>
                  <w:pStyle w:val="List1"/>
                </w:pPr>
              </w:pPrChange>
            </w:pPr>
            <w:del w:id="4427" w:author="LANDI Michele (C.C.)" w:date="2020-10-01T15:55:00Z">
              <w:r w:rsidDel="00CA6FD0">
                <w:delText>In other cases it may become evident that a developing situation is emerging and further interaction is required to confirm the vessel is situationally aware and taking appropriate action.</w:delText>
              </w:r>
            </w:del>
          </w:p>
        </w:tc>
      </w:tr>
    </w:tbl>
    <w:p w14:paraId="5D65C672" w14:textId="002F4CBA" w:rsidR="00D148DF" w:rsidDel="00CA6FD0" w:rsidRDefault="00D148DF">
      <w:pPr>
        <w:rPr>
          <w:del w:id="4428" w:author="LANDI Michele (C.C.)" w:date="2020-10-01T15:55:00Z"/>
        </w:rPr>
        <w:pPrChange w:id="4429" w:author="LANDI Michele (C.C.)" w:date="2020-10-01T15:55:00Z">
          <w:pPr>
            <w:pStyle w:val="BodyText"/>
          </w:pPr>
        </w:pPrChange>
      </w:pPr>
    </w:p>
    <w:p w14:paraId="247AE6EC" w14:textId="08193DCF" w:rsidR="00F06234" w:rsidDel="00CA6FD0" w:rsidRDefault="001741C0">
      <w:pPr>
        <w:rPr>
          <w:del w:id="4430" w:author="LANDI Michele (C.C.)" w:date="2020-10-01T15:55:00Z"/>
        </w:rPr>
        <w:pPrChange w:id="4431" w:author="LANDI Michele (C.C.)" w:date="2020-10-01T15:55:00Z">
          <w:pPr>
            <w:pStyle w:val="BodyText"/>
          </w:pPr>
        </w:pPrChange>
      </w:pPr>
      <w:del w:id="4432" w:author="LANDI Michele (C.C.)" w:date="2020-10-01T15:55:00Z">
        <w:r w:rsidDel="00CA6FD0">
          <w:delText>Where the VTS has observed a developing situation then the phrase “SENSORS INDICATE” or “EQUIPMENT INDICATES” may be appropriate.  In time critical situations the VTS may decide to be more direct and simply state the observation to seek the instant attention of the vessel.</w:delText>
        </w:r>
      </w:del>
    </w:p>
    <w:p w14:paraId="2979E20B" w14:textId="7857D9D6" w:rsidR="00892AFE" w:rsidRPr="001741C0" w:rsidDel="00CA6FD0" w:rsidRDefault="001741C0">
      <w:pPr>
        <w:rPr>
          <w:del w:id="4433" w:author="LANDI Michele (C.C.)" w:date="2020-10-01T15:55:00Z"/>
        </w:rPr>
        <w:pPrChange w:id="4434" w:author="LANDI Michele (C.C.)" w:date="2020-10-01T15:55:00Z">
          <w:pPr>
            <w:pStyle w:val="Heading3"/>
          </w:pPr>
        </w:pPrChange>
      </w:pPr>
      <w:bookmarkStart w:id="4435" w:name="_Toc16165998"/>
      <w:bookmarkStart w:id="4436" w:name="_Toc40380973"/>
      <w:del w:id="4437" w:author="LANDI Michele (C.C.)" w:date="2020-10-01T15:55:00Z">
        <w:r w:rsidRPr="001741C0" w:rsidDel="00CA6FD0">
          <w:delText>Position</w:delText>
        </w:r>
        <w:bookmarkEnd w:id="4435"/>
        <w:bookmarkEnd w:id="4436"/>
      </w:del>
    </w:p>
    <w:tbl>
      <w:tblPr>
        <w:tblW w:w="4993"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16"/>
        <w:gridCol w:w="6365"/>
      </w:tblGrid>
      <w:tr w:rsidR="001741C0" w:rsidRPr="00214A9B" w:rsidDel="00CA6FD0" w14:paraId="0F549E5E" w14:textId="25E120A4" w:rsidTr="001741C0">
        <w:trPr>
          <w:trHeight w:val="360"/>
          <w:tblHeader/>
          <w:del w:id="4438" w:author="LANDI Michele (C.C.)" w:date="2020-10-01T15:55:00Z"/>
        </w:trPr>
        <w:tc>
          <w:tcPr>
            <w:tcW w:w="1874" w:type="pct"/>
            <w:shd w:val="clear" w:color="auto" w:fill="D9E2F3"/>
            <w:vAlign w:val="center"/>
          </w:tcPr>
          <w:p w14:paraId="199F9DCF" w14:textId="13688A57" w:rsidR="001741C0" w:rsidRPr="00214A9B" w:rsidDel="00CA6FD0" w:rsidRDefault="001741C0" w:rsidP="001741C0">
            <w:pPr>
              <w:pStyle w:val="Tableheading"/>
              <w:rPr>
                <w:del w:id="4439" w:author="LANDI Michele (C.C.)" w:date="2020-10-01T15:55:00Z"/>
                <w:moveFrom w:id="4440" w:author="3070" w:date="2020-08-07T16:10:00Z"/>
              </w:rPr>
            </w:pPr>
            <w:moveFromRangeStart w:id="4441" w:author="3070" w:date="2020-08-07T16:10:00Z" w:name="move47709048"/>
            <w:moveFrom w:id="4442" w:author="3070" w:date="2020-08-07T16:10:00Z">
              <w:del w:id="4443" w:author="LANDI Michele (C.C.)" w:date="2020-10-01T15:55:00Z">
                <w:r w:rsidRPr="00214A9B" w:rsidDel="00CA6FD0">
                  <w:delText>Message Element</w:delText>
                </w:r>
              </w:del>
            </w:moveFrom>
          </w:p>
        </w:tc>
        <w:tc>
          <w:tcPr>
            <w:tcW w:w="3126" w:type="pct"/>
            <w:shd w:val="clear" w:color="auto" w:fill="D9E2F3"/>
            <w:vAlign w:val="center"/>
          </w:tcPr>
          <w:p w14:paraId="1B75C007" w14:textId="2C8FDB69" w:rsidR="001741C0" w:rsidRPr="00214A9B" w:rsidDel="00CA6FD0" w:rsidRDefault="001741C0" w:rsidP="001741C0">
            <w:pPr>
              <w:pStyle w:val="Tableheading"/>
              <w:rPr>
                <w:del w:id="4444" w:author="LANDI Michele (C.C.)" w:date="2020-10-01T15:55:00Z"/>
                <w:moveFrom w:id="4445" w:author="3070" w:date="2020-08-07T16:10:00Z"/>
              </w:rPr>
            </w:pPr>
            <w:moveFrom w:id="4446" w:author="3070" w:date="2020-08-07T16:10:00Z">
              <w:del w:id="4447" w:author="LANDI Michele (C.C.)" w:date="2020-10-01T15:55:00Z">
                <w:r w:rsidRPr="00214A9B" w:rsidDel="00CA6FD0">
                  <w:delText>Message Intent</w:delText>
                </w:r>
              </w:del>
            </w:moveFrom>
          </w:p>
        </w:tc>
      </w:tr>
      <w:moveFromRangeEnd w:id="4441"/>
      <w:tr w:rsidR="001741C0" w:rsidRPr="00214A9B" w:rsidDel="00CA6FD0" w14:paraId="05EDCB6F" w14:textId="13BBFE2E" w:rsidTr="001741C0">
        <w:trPr>
          <w:trHeight w:val="64"/>
          <w:del w:id="4448" w:author="LANDI Michele (C.C.)" w:date="2020-10-01T15:55:00Z"/>
        </w:trPr>
        <w:tc>
          <w:tcPr>
            <w:tcW w:w="1874" w:type="pct"/>
          </w:tcPr>
          <w:p w14:paraId="3C4C3D1D" w14:textId="126A7695" w:rsidR="001741C0" w:rsidRPr="00214A9B" w:rsidDel="00CA6FD0" w:rsidRDefault="001741C0" w:rsidP="001741C0">
            <w:pPr>
              <w:pStyle w:val="Tabletext"/>
              <w:rPr>
                <w:del w:id="4449" w:author="LANDI Michele (C.C.)" w:date="2020-10-01T15:55:00Z"/>
              </w:rPr>
            </w:pPr>
            <w:del w:id="4450" w:author="LANDI Michele (C.C.)" w:date="2020-10-01T15:55:00Z">
              <w:r w:rsidDel="00CA6FD0">
                <w:delText xml:space="preserve">[YOUR POSITION] (details) </w:delText>
              </w:r>
            </w:del>
          </w:p>
        </w:tc>
        <w:tc>
          <w:tcPr>
            <w:tcW w:w="3126" w:type="pct"/>
          </w:tcPr>
          <w:p w14:paraId="53D14784" w14:textId="3B665AF2" w:rsidR="001741C0" w:rsidDel="00CA6FD0" w:rsidRDefault="001741C0" w:rsidP="001741C0">
            <w:pPr>
              <w:pStyle w:val="Tabletext"/>
              <w:rPr>
                <w:del w:id="4451" w:author="LANDI Michele (C.C.)" w:date="2020-10-01T15:55:00Z"/>
              </w:rPr>
            </w:pPr>
            <w:del w:id="4452" w:author="LANDI Michele (C.C.)" w:date="2020-10-01T15:55:00Z">
              <w:r w:rsidDel="00CA6FD0">
                <w:delText xml:space="preserve">Advising that the vessel of its current position </w:delText>
              </w:r>
              <w:r w:rsidR="00EC4A2E" w:rsidDel="00CA6FD0">
                <w:delText xml:space="preserve">relative to a location/landmark </w:delText>
              </w:r>
              <w:r w:rsidDel="00CA6FD0">
                <w:delText>-</w:delText>
              </w:r>
            </w:del>
          </w:p>
          <w:p w14:paraId="1EB185D2" w14:textId="1C581C3E" w:rsidR="001741C0" w:rsidDel="00CA6FD0" w:rsidRDefault="001741C0" w:rsidP="001741C0">
            <w:pPr>
              <w:pStyle w:val="Tabletext"/>
              <w:rPr>
                <w:del w:id="4453" w:author="LANDI Michele (C.C.)" w:date="2020-10-01T15:55:00Z"/>
              </w:rPr>
            </w:pPr>
            <w:del w:id="4454" w:author="LANDI Michele (C.C.)" w:date="2020-10-01T15:55:00Z">
              <w:r w:rsidRPr="00EC6A1B" w:rsidDel="00CA6FD0">
                <w:delText>.../ bearing ... degrees, distance ... kilometres /</w:delText>
              </w:r>
            </w:del>
          </w:p>
          <w:p w14:paraId="1B678E3A" w14:textId="6810CE3D" w:rsidR="001741C0" w:rsidDel="00CA6FD0" w:rsidRDefault="001741C0" w:rsidP="001741C0">
            <w:pPr>
              <w:pStyle w:val="Tabletext"/>
              <w:rPr>
                <w:del w:id="4455" w:author="LANDI Michele (C.C.)" w:date="2020-10-01T15:55:00Z"/>
              </w:rPr>
            </w:pPr>
            <w:del w:id="4456" w:author="LANDI Michele (C.C.)" w:date="2020-10-01T15:55:00Z">
              <w:r w:rsidRPr="00EC6A1B" w:rsidDel="00CA6FD0">
                <w:delText xml:space="preserve"> nautical miles from ... .</w:delText>
              </w:r>
            </w:del>
          </w:p>
          <w:p w14:paraId="6EC7FEBD" w14:textId="67C4E648" w:rsidR="001741C0" w:rsidDel="00CA6FD0" w:rsidRDefault="001741C0" w:rsidP="001741C0">
            <w:pPr>
              <w:pStyle w:val="Tabletext"/>
              <w:rPr>
                <w:del w:id="4457" w:author="LANDI Michele (C.C.)" w:date="2020-10-01T15:55:00Z"/>
              </w:rPr>
            </w:pPr>
            <w:del w:id="4458" w:author="LANDI Michele (C.C.)" w:date="2020-10-01T15:55:00Z">
              <w:r w:rsidDel="00CA6FD0">
                <w:delText>~ in the centre of the fairway.</w:delText>
              </w:r>
            </w:del>
          </w:p>
          <w:p w14:paraId="0984974B" w14:textId="66FFEE32" w:rsidR="001741C0" w:rsidDel="00CA6FD0" w:rsidRDefault="001741C0" w:rsidP="001741C0">
            <w:pPr>
              <w:pStyle w:val="Tabletext"/>
              <w:rPr>
                <w:del w:id="4459" w:author="LANDI Michele (C.C.)" w:date="2020-10-01T15:55:00Z"/>
              </w:rPr>
            </w:pPr>
            <w:del w:id="4460" w:author="LANDI Michele (C.C.)" w:date="2020-10-01T15:55:00Z">
              <w:r w:rsidDel="00CA6FD0">
                <w:delText>~ on / not on the radar reference line (of the fairway).</w:delText>
              </w:r>
            </w:del>
          </w:p>
          <w:p w14:paraId="3EACCAD3" w14:textId="5A9EA8BB" w:rsidR="001741C0" w:rsidRPr="00214A9B" w:rsidDel="00CA6FD0" w:rsidRDefault="001741C0" w:rsidP="001741C0">
            <w:pPr>
              <w:pStyle w:val="Tabletext"/>
              <w:rPr>
                <w:del w:id="4461" w:author="LANDI Michele (C.C.)" w:date="2020-10-01T15:55:00Z"/>
              </w:rPr>
            </w:pPr>
            <w:del w:id="4462" w:author="LANDI Michele (C.C.)" w:date="2020-10-01T15:55:00Z">
              <w:r w:rsidDel="00CA6FD0">
                <w:delText xml:space="preserve"> ~ on the ... (cardinal points) side of the fairway.</w:delText>
              </w:r>
            </w:del>
          </w:p>
        </w:tc>
      </w:tr>
    </w:tbl>
    <w:p w14:paraId="0EA21F71" w14:textId="257262A5" w:rsidR="001741C0" w:rsidRPr="001741C0" w:rsidDel="00CA6FD0" w:rsidRDefault="001741C0">
      <w:pPr>
        <w:pStyle w:val="BodyText"/>
        <w:rPr>
          <w:del w:id="4463" w:author="LANDI Michele (C.C.)" w:date="2020-10-01T15:55:00Z"/>
        </w:rPr>
        <w:pPrChange w:id="4464" w:author="3070" w:date="2020-08-07T16:08:00Z">
          <w:pPr>
            <w:pStyle w:val="Heading3"/>
          </w:pPr>
        </w:pPrChange>
      </w:pPr>
      <w:bookmarkStart w:id="4465" w:name="_Toc16165999"/>
      <w:bookmarkStart w:id="4466" w:name="_Toc40380974"/>
      <w:del w:id="4467" w:author="LANDI Michele (C.C.)" w:date="2020-10-01T15:55:00Z">
        <w:r w:rsidRPr="001741C0" w:rsidDel="00CA6FD0">
          <w:delText>Course</w:delText>
        </w:r>
        <w:bookmarkEnd w:id="4465"/>
        <w:bookmarkEnd w:id="4466"/>
      </w:del>
    </w:p>
    <w:tbl>
      <w:tblPr>
        <w:tblW w:w="4993"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16"/>
        <w:gridCol w:w="6365"/>
        <w:tblGridChange w:id="4468">
          <w:tblGrid>
            <w:gridCol w:w="3816"/>
            <w:gridCol w:w="7"/>
            <w:gridCol w:w="6358"/>
            <w:gridCol w:w="20"/>
          </w:tblGrid>
        </w:tblGridChange>
      </w:tblGrid>
      <w:tr w:rsidR="001741C0" w:rsidRPr="00214A9B" w:rsidDel="00CA6FD0" w14:paraId="54E34879" w14:textId="7A9195A9" w:rsidTr="001741C0">
        <w:trPr>
          <w:trHeight w:val="360"/>
          <w:tblHeader/>
          <w:del w:id="4469" w:author="LANDI Michele (C.C.)" w:date="2020-10-01T15:55:00Z"/>
        </w:trPr>
        <w:tc>
          <w:tcPr>
            <w:tcW w:w="1874" w:type="pct"/>
            <w:shd w:val="clear" w:color="auto" w:fill="D9E2F3"/>
            <w:vAlign w:val="center"/>
          </w:tcPr>
          <w:p w14:paraId="7C9CFBC7" w14:textId="392F4E32" w:rsidR="001741C0" w:rsidRPr="00214A9B" w:rsidDel="00CA6FD0" w:rsidRDefault="001741C0" w:rsidP="001741C0">
            <w:pPr>
              <w:pStyle w:val="Tableheading"/>
              <w:rPr>
                <w:del w:id="4470" w:author="LANDI Michele (C.C.)" w:date="2020-10-01T15:55:00Z"/>
              </w:rPr>
            </w:pPr>
            <w:del w:id="4471" w:author="LANDI Michele (C.C.)" w:date="2020-10-01T15:55:00Z">
              <w:r w:rsidRPr="00214A9B" w:rsidDel="00CA6FD0">
                <w:delText>Message Element</w:delText>
              </w:r>
            </w:del>
          </w:p>
        </w:tc>
        <w:tc>
          <w:tcPr>
            <w:tcW w:w="3126" w:type="pct"/>
            <w:shd w:val="clear" w:color="auto" w:fill="D9E2F3"/>
            <w:vAlign w:val="center"/>
          </w:tcPr>
          <w:p w14:paraId="2D73F74E" w14:textId="66D7A995" w:rsidR="001741C0" w:rsidRPr="00214A9B" w:rsidDel="00CA6FD0" w:rsidRDefault="001741C0" w:rsidP="001741C0">
            <w:pPr>
              <w:pStyle w:val="Tableheading"/>
              <w:rPr>
                <w:del w:id="4472" w:author="LANDI Michele (C.C.)" w:date="2020-10-01T15:55:00Z"/>
              </w:rPr>
            </w:pPr>
            <w:del w:id="4473" w:author="LANDI Michele (C.C.)" w:date="2020-10-01T15:55:00Z">
              <w:r w:rsidRPr="00214A9B" w:rsidDel="00CA6FD0">
                <w:delText>Message Intent</w:delText>
              </w:r>
            </w:del>
          </w:p>
        </w:tc>
      </w:tr>
      <w:tr w:rsidR="00892AFE" w:rsidRPr="00214A9B" w:rsidDel="00CA6FD0" w14:paraId="67081D7F" w14:textId="264B2F33" w:rsidTr="000221D5">
        <w:trPr>
          <w:trHeight w:val="360"/>
          <w:tblHeader/>
          <w:del w:id="4474" w:author="LANDI Michele (C.C.)" w:date="2020-10-01T15:55:00Z"/>
        </w:trPr>
        <w:tc>
          <w:tcPr>
            <w:tcW w:w="1874" w:type="pct"/>
            <w:shd w:val="clear" w:color="auto" w:fill="D9E2F3"/>
            <w:vAlign w:val="center"/>
          </w:tcPr>
          <w:p w14:paraId="149E2F18" w14:textId="03429199" w:rsidR="00892AFE" w:rsidRPr="00214A9B" w:rsidDel="00CA6FD0" w:rsidRDefault="00892AFE" w:rsidP="000221D5">
            <w:pPr>
              <w:pStyle w:val="Tableheading"/>
              <w:rPr>
                <w:del w:id="4475" w:author="LANDI Michele (C.C.)" w:date="2020-10-01T15:55:00Z"/>
                <w:moveTo w:id="4476" w:author="3070" w:date="2020-08-07T16:10:00Z"/>
              </w:rPr>
            </w:pPr>
            <w:moveToRangeStart w:id="4477" w:author="3070" w:date="2020-08-07T16:10:00Z" w:name="move47709048"/>
            <w:moveTo w:id="4478" w:author="3070" w:date="2020-08-07T16:10:00Z">
              <w:del w:id="4479" w:author="LANDI Michele (C.C.)" w:date="2020-10-01T15:55:00Z">
                <w:r w:rsidRPr="00214A9B" w:rsidDel="00CA6FD0">
                  <w:delText>Message Element</w:delText>
                </w:r>
              </w:del>
            </w:moveTo>
          </w:p>
        </w:tc>
        <w:tc>
          <w:tcPr>
            <w:tcW w:w="3126" w:type="pct"/>
            <w:shd w:val="clear" w:color="auto" w:fill="D9E2F3"/>
            <w:vAlign w:val="center"/>
          </w:tcPr>
          <w:p w14:paraId="13816B90" w14:textId="2BD85BEC" w:rsidR="00892AFE" w:rsidRPr="00214A9B" w:rsidDel="00CA6FD0" w:rsidRDefault="00892AFE" w:rsidP="000221D5">
            <w:pPr>
              <w:pStyle w:val="Tableheading"/>
              <w:rPr>
                <w:del w:id="4480" w:author="LANDI Michele (C.C.)" w:date="2020-10-01T15:55:00Z"/>
                <w:moveTo w:id="4481" w:author="3070" w:date="2020-08-07T16:10:00Z"/>
              </w:rPr>
            </w:pPr>
            <w:moveTo w:id="4482" w:author="3070" w:date="2020-08-07T16:10:00Z">
              <w:del w:id="4483" w:author="LANDI Michele (C.C.)" w:date="2020-10-01T15:55:00Z">
                <w:r w:rsidRPr="00214A9B" w:rsidDel="00CA6FD0">
                  <w:delText>Message Intent</w:delText>
                </w:r>
              </w:del>
            </w:moveTo>
          </w:p>
        </w:tc>
      </w:tr>
      <w:moveToRangeEnd w:id="4477"/>
      <w:tr w:rsidR="00892AFE" w:rsidRPr="00214A9B" w:rsidDel="00CA6FD0" w14:paraId="12A4824F" w14:textId="4011EDF6" w:rsidTr="00892AFE">
        <w:trPr>
          <w:trHeight w:val="64"/>
          <w:ins w:id="4484" w:author="3070" w:date="2020-08-07T16:10:00Z"/>
          <w:del w:id="4485" w:author="LANDI Michele (C.C.)" w:date="2020-10-01T15:55:00Z"/>
        </w:trPr>
        <w:tc>
          <w:tcPr>
            <w:tcW w:w="1874" w:type="pct"/>
            <w:shd w:val="clear" w:color="auto" w:fill="FFFFFF" w:themeFill="background1"/>
          </w:tcPr>
          <w:p w14:paraId="7A63F092" w14:textId="7F4895EC" w:rsidR="00892AFE" w:rsidRPr="00796BFD" w:rsidDel="00CA6FD0" w:rsidRDefault="000221D5">
            <w:pPr>
              <w:pStyle w:val="Tabletext"/>
              <w:rPr>
                <w:ins w:id="4486" w:author="3070" w:date="2020-08-07T16:10:00Z"/>
                <w:del w:id="4487" w:author="LANDI Michele (C.C.)" w:date="2020-10-01T15:55:00Z"/>
                <w:strike/>
              </w:rPr>
            </w:pPr>
            <w:ins w:id="4488" w:author="LANDI Michele (C.C.)" w:date="2020-09-23T10:10:00Z">
              <w:del w:id="4489" w:author="LANDI Michele (C.C.)" w:date="2020-10-01T15:55:00Z">
                <w:r w:rsidDel="00CA6FD0">
                  <w:delText>[</w:delText>
                </w:r>
              </w:del>
            </w:ins>
            <w:ins w:id="4490" w:author="3070" w:date="2020-08-07T16:10:00Z">
              <w:del w:id="4491" w:author="LANDI Michele (C.C.)" w:date="2020-10-01T15:55:00Z">
                <w:r w:rsidR="00892AFE" w:rsidDel="00CA6FD0">
                  <w:delText>Y</w:delText>
                </w:r>
              </w:del>
            </w:ins>
            <w:ins w:id="4492" w:author="LANDI Michele (C.C.)" w:date="2020-09-23T10:09:00Z">
              <w:del w:id="4493" w:author="LANDI Michele (C.C.)" w:date="2020-10-01T15:55:00Z">
                <w:r w:rsidR="005D4301" w:rsidDel="00CA6FD0">
                  <w:delText>O</w:delText>
                </w:r>
              </w:del>
            </w:ins>
            <w:ins w:id="4494" w:author="3070" w:date="2020-08-07T16:10:00Z">
              <w:del w:id="4495" w:author="LANDI Michele (C.C.)" w:date="2020-10-01T15:55:00Z">
                <w:r w:rsidR="00892AFE" w:rsidDel="00CA6FD0">
                  <w:delText xml:space="preserve">UR POSITION] (details) </w:delText>
                </w:r>
              </w:del>
            </w:ins>
          </w:p>
        </w:tc>
        <w:tc>
          <w:tcPr>
            <w:tcW w:w="3126" w:type="pct"/>
            <w:shd w:val="clear" w:color="auto" w:fill="FFFFFF" w:themeFill="background1"/>
          </w:tcPr>
          <w:p w14:paraId="503C9AC8" w14:textId="77D533D6" w:rsidR="00892AFE" w:rsidDel="00CA6FD0" w:rsidRDefault="00C44DF6" w:rsidP="00892AFE">
            <w:pPr>
              <w:pStyle w:val="Tabletext"/>
              <w:rPr>
                <w:ins w:id="4496" w:author="3070" w:date="2020-08-07T16:10:00Z"/>
                <w:del w:id="4497" w:author="LANDI Michele (C.C.)" w:date="2020-10-01T15:55:00Z"/>
              </w:rPr>
            </w:pPr>
            <w:ins w:id="4498" w:author="LANDI Michele (C.C.)" w:date="2020-09-29T10:49:00Z">
              <w:del w:id="4499" w:author="LANDI Michele (C.C.)" w:date="2020-10-01T15:55:00Z">
                <w:r w:rsidDel="00CA6FD0">
                  <w:delText xml:space="preserve">Advising </w:delText>
                </w:r>
              </w:del>
            </w:ins>
            <w:ins w:id="4500" w:author="LANDI Michele (C.C.)" w:date="2020-09-23T12:51:00Z">
              <w:del w:id="4501" w:author="LANDI Michele (C.C.)" w:date="2020-10-01T15:55:00Z">
                <w:r w:rsidR="00B402AA" w:rsidDel="00CA6FD0">
                  <w:delText xml:space="preserve">Communicate </w:delText>
                </w:r>
              </w:del>
            </w:ins>
            <w:ins w:id="4502" w:author="3070" w:date="2020-08-07T16:10:00Z">
              <w:del w:id="4503" w:author="LANDI Michele (C.C.)" w:date="2020-10-01T15:55:00Z">
                <w:r w:rsidR="00892AFE" w:rsidDel="00CA6FD0">
                  <w:delText>Advising t</w:delText>
                </w:r>
              </w:del>
            </w:ins>
            <w:ins w:id="4504" w:author="LANDI Michele (C.C.)" w:date="2020-09-23T12:57:00Z">
              <w:del w:id="4505" w:author="LANDI Michele (C.C.)" w:date="2020-10-01T15:55:00Z">
                <w:r w:rsidR="006A0942" w:rsidDel="00CA6FD0">
                  <w:delText>o</w:delText>
                </w:r>
              </w:del>
            </w:ins>
            <w:ins w:id="4506" w:author="3070" w:date="2020-08-07T16:10:00Z">
              <w:del w:id="4507" w:author="LANDI Michele (C.C.)" w:date="2020-10-01T15:55:00Z">
                <w:r w:rsidR="00892AFE" w:rsidDel="00CA6FD0">
                  <w:delText>hat the vessel</w:delText>
                </w:r>
              </w:del>
            </w:ins>
            <w:ins w:id="4508" w:author="LANDI Michele (C.C.)" w:date="2020-09-29T10:49:00Z">
              <w:del w:id="4509" w:author="LANDI Michele (C.C.)" w:date="2020-10-01T15:55:00Z">
                <w:r w:rsidDel="00CA6FD0">
                  <w:delText xml:space="preserve">ship </w:delText>
                </w:r>
              </w:del>
            </w:ins>
            <w:ins w:id="4510" w:author="3070" w:date="2020-08-07T16:10:00Z">
              <w:del w:id="4511" w:author="LANDI Michele (C.C.)" w:date="2020-10-01T15:55:00Z">
                <w:r w:rsidR="00892AFE" w:rsidDel="00CA6FD0">
                  <w:delText xml:space="preserve"> of its current position relative to a location/landmark -</w:delText>
                </w:r>
              </w:del>
            </w:ins>
          </w:p>
          <w:p w14:paraId="44A6CC15" w14:textId="2ED14232" w:rsidR="006B4430" w:rsidDel="00CA6FD0" w:rsidRDefault="00892AFE" w:rsidP="00892AFE">
            <w:pPr>
              <w:pStyle w:val="Tabletext"/>
              <w:rPr>
                <w:ins w:id="4512" w:author="LANDI Michele (C.C.)" w:date="2020-09-23T12:38:00Z"/>
                <w:del w:id="4513" w:author="LANDI Michele (C.C.)" w:date="2020-10-01T15:55:00Z"/>
              </w:rPr>
            </w:pPr>
            <w:ins w:id="4514" w:author="3070" w:date="2020-08-07T16:10:00Z">
              <w:del w:id="4515" w:author="LANDI Michele (C.C.)" w:date="2020-10-01T15:55:00Z">
                <w:r w:rsidRPr="00EC6A1B" w:rsidDel="00CA6FD0">
                  <w:delText>.../ bearing ... degrees</w:delText>
                </w:r>
              </w:del>
            </w:ins>
            <w:ins w:id="4516" w:author="LANDI Michele (C.C.)" w:date="2020-09-23T12:37:00Z">
              <w:del w:id="4517" w:author="LANDI Michele (C.C.)" w:date="2020-10-01T15:55:00Z">
                <w:r w:rsidR="006B4430" w:rsidDel="00CA6FD0">
                  <w:delText>.</w:delText>
                </w:r>
              </w:del>
            </w:ins>
            <w:ins w:id="4518" w:author="3070" w:date="2020-08-07T16:10:00Z">
              <w:del w:id="4519" w:author="LANDI Michele (C.C.)" w:date="2020-10-01T15:55:00Z">
                <w:r w:rsidRPr="00EC6A1B" w:rsidDel="00CA6FD0">
                  <w:delText>, d</w:delText>
                </w:r>
              </w:del>
            </w:ins>
          </w:p>
          <w:p w14:paraId="400AB7D5" w14:textId="79214687" w:rsidR="00892AFE" w:rsidDel="00CA6FD0" w:rsidRDefault="006B4430" w:rsidP="00892AFE">
            <w:pPr>
              <w:pStyle w:val="Tabletext"/>
              <w:rPr>
                <w:ins w:id="4520" w:author="3070" w:date="2020-08-07T16:10:00Z"/>
                <w:del w:id="4521" w:author="LANDI Michele (C.C.)" w:date="2020-10-01T15:55:00Z"/>
              </w:rPr>
            </w:pPr>
            <w:ins w:id="4522" w:author="LANDI Michele (C.C.)" w:date="2020-09-23T12:38:00Z">
              <w:del w:id="4523" w:author="LANDI Michele (C.C.)" w:date="2020-10-01T15:55:00Z">
                <w:r w:rsidDel="00CA6FD0">
                  <w:delText>D</w:delText>
                </w:r>
              </w:del>
            </w:ins>
            <w:ins w:id="4524" w:author="3070" w:date="2020-08-07T16:10:00Z">
              <w:del w:id="4525" w:author="LANDI Michele (C.C.)" w:date="2020-10-01T15:55:00Z">
                <w:r w:rsidR="00892AFE" w:rsidRPr="00EC6A1B" w:rsidDel="00CA6FD0">
                  <w:delText xml:space="preserve">istance </w:delText>
                </w:r>
              </w:del>
            </w:ins>
            <w:ins w:id="4526" w:author="LANDI Michele (C.C.)" w:date="2020-09-23T12:39:00Z">
              <w:del w:id="4527" w:author="LANDI Michele (C.C.)" w:date="2020-10-01T15:55:00Z">
                <w:r w:rsidDel="00CA6FD0">
                  <w:delText xml:space="preserve">… </w:delText>
                </w:r>
                <w:r w:rsidRPr="00EC6A1B" w:rsidDel="00CA6FD0">
                  <w:delText>nautical miles</w:delText>
                </w:r>
                <w:r w:rsidDel="00CA6FD0">
                  <w:delText>/cables</w:delText>
                </w:r>
              </w:del>
            </w:ins>
            <w:ins w:id="4528" w:author="3070" w:date="2020-08-07T16:10:00Z">
              <w:del w:id="4529" w:author="LANDI Michele (C.C.)" w:date="2020-10-01T15:55:00Z">
                <w:r w:rsidR="00892AFE" w:rsidRPr="00EC6A1B" w:rsidDel="00CA6FD0">
                  <w:delText>... kilometres /</w:delText>
                </w:r>
              </w:del>
            </w:ins>
            <w:ins w:id="4530" w:author="LANDI Michele (C.C.)" w:date="2020-09-23T12:32:00Z">
              <w:del w:id="4531" w:author="LANDI Michele (C.C.)" w:date="2020-10-01T15:55:00Z">
                <w:r w:rsidR="00866522" w:rsidDel="00CA6FD0">
                  <w:delText>metres</w:delText>
                </w:r>
              </w:del>
            </w:ins>
            <w:ins w:id="4532" w:author="LANDI Michele (C.C.)" w:date="2020-09-23T12:38:00Z">
              <w:del w:id="4533" w:author="LANDI Michele (C.C.)" w:date="2020-10-01T15:55:00Z">
                <w:r w:rsidDel="00CA6FD0">
                  <w:delText xml:space="preserve"> </w:delText>
                </w:r>
              </w:del>
            </w:ins>
            <w:ins w:id="4534" w:author="LANDI Michele (C.C.)" w:date="2020-09-23T12:39:00Z">
              <w:del w:id="4535" w:author="LANDI Michele (C.C.)" w:date="2020-10-01T15:55:00Z">
                <w:r w:rsidRPr="00EC6A1B" w:rsidDel="00CA6FD0">
                  <w:delText>from ...</w:delText>
                </w:r>
              </w:del>
            </w:ins>
          </w:p>
          <w:p w14:paraId="763B43A9" w14:textId="364FD0C4" w:rsidR="00892AFE" w:rsidDel="00CA6FD0" w:rsidRDefault="00892AFE" w:rsidP="006B4430">
            <w:pPr>
              <w:pStyle w:val="Tabletext"/>
              <w:rPr>
                <w:ins w:id="4536" w:author="3070" w:date="2020-08-07T16:10:00Z"/>
                <w:del w:id="4537" w:author="LANDI Michele (C.C.)" w:date="2020-10-01T15:55:00Z"/>
              </w:rPr>
            </w:pPr>
            <w:ins w:id="4538" w:author="3070" w:date="2020-08-07T16:10:00Z">
              <w:del w:id="4539" w:author="LANDI Michele (C.C.)" w:date="2020-10-01T15:55:00Z">
                <w:r w:rsidRPr="00EC6A1B" w:rsidDel="00CA6FD0">
                  <w:delText xml:space="preserve"> nautical miles from ... .</w:delText>
                </w:r>
              </w:del>
            </w:ins>
          </w:p>
          <w:p w14:paraId="5A9FB011" w14:textId="2F08B9D5" w:rsidR="00892AFE" w:rsidDel="00CA6FD0" w:rsidRDefault="00892AFE" w:rsidP="00892AFE">
            <w:pPr>
              <w:pStyle w:val="Tabletext"/>
              <w:rPr>
                <w:ins w:id="4540" w:author="3070" w:date="2020-08-07T16:10:00Z"/>
                <w:del w:id="4541" w:author="LANDI Michele (C.C.)" w:date="2020-10-01T15:55:00Z"/>
              </w:rPr>
            </w:pPr>
            <w:ins w:id="4542" w:author="3070" w:date="2020-08-07T16:10:00Z">
              <w:del w:id="4543" w:author="LANDI Michele (C.C.)" w:date="2020-10-01T15:55:00Z">
                <w:r w:rsidDel="00CA6FD0">
                  <w:delText>~ in the centre of the fairway.</w:delText>
                </w:r>
              </w:del>
            </w:ins>
          </w:p>
          <w:p w14:paraId="3B3257D0" w14:textId="7CCDF6EB" w:rsidR="00892AFE" w:rsidDel="00CA6FD0" w:rsidRDefault="00892AFE" w:rsidP="00892AFE">
            <w:pPr>
              <w:pStyle w:val="Tabletext"/>
              <w:rPr>
                <w:ins w:id="4544" w:author="3070" w:date="2020-08-07T16:10:00Z"/>
                <w:del w:id="4545" w:author="LANDI Michele (C.C.)" w:date="2020-10-01T15:55:00Z"/>
              </w:rPr>
            </w:pPr>
            <w:ins w:id="4546" w:author="3070" w:date="2020-08-07T16:10:00Z">
              <w:del w:id="4547" w:author="LANDI Michele (C.C.)" w:date="2020-10-01T15:55:00Z">
                <w:r w:rsidDel="00CA6FD0">
                  <w:delText>~ on / not on the radar reference line (of the fairway).</w:delText>
                </w:r>
              </w:del>
            </w:ins>
          </w:p>
          <w:p w14:paraId="671102C7" w14:textId="7CBED583" w:rsidR="00892AFE" w:rsidRPr="00796BFD" w:rsidDel="00CA6FD0" w:rsidRDefault="00892AFE" w:rsidP="00892AFE">
            <w:pPr>
              <w:pStyle w:val="Tabletext"/>
              <w:rPr>
                <w:ins w:id="4548" w:author="3070" w:date="2020-08-07T16:10:00Z"/>
                <w:del w:id="4549" w:author="LANDI Michele (C.C.)" w:date="2020-10-01T15:55:00Z"/>
                <w:strike/>
              </w:rPr>
            </w:pPr>
            <w:ins w:id="4550" w:author="3070" w:date="2020-08-07T16:10:00Z">
              <w:del w:id="4551" w:author="LANDI Michele (C.C.)" w:date="2020-10-01T15:55:00Z">
                <w:r w:rsidDel="00CA6FD0">
                  <w:delText xml:space="preserve"> ~ on the ... (cardinal points) side of the fairway.</w:delText>
                </w:r>
              </w:del>
            </w:ins>
          </w:p>
        </w:tc>
      </w:tr>
      <w:tr w:rsidR="001741C0" w:rsidRPr="00214A9B" w:rsidDel="00CA6FD0" w14:paraId="3DDD8667" w14:textId="40A3CE51" w:rsidTr="00315354">
        <w:tblPrEx>
          <w:tblW w:w="4993"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4552" w:author="Windows 사용자" w:date="2020-06-02T14:59:00Z">
            <w:tblPrEx>
              <w:tblW w:w="4993"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del w:id="4553" w:author="LANDI Michele (C.C.)" w:date="2020-10-01T15:55:00Z"/>
          <w:trPrChange w:id="4554" w:author="Windows 사용자" w:date="2020-06-02T14:59:00Z">
            <w:trPr>
              <w:trHeight w:val="64"/>
            </w:trPr>
          </w:trPrChange>
        </w:trPr>
        <w:tc>
          <w:tcPr>
            <w:tcW w:w="1874" w:type="pct"/>
            <w:shd w:val="clear" w:color="auto" w:fill="FADBD1" w:themeFill="background2" w:themeFillTint="33"/>
            <w:tcPrChange w:id="4555" w:author="Windows 사용자" w:date="2020-06-02T14:59:00Z">
              <w:tcPr>
                <w:tcW w:w="1874" w:type="pct"/>
                <w:gridSpan w:val="2"/>
              </w:tcPr>
            </w:tcPrChange>
          </w:tcPr>
          <w:p w14:paraId="2E601B55" w14:textId="3C097F87" w:rsidR="001741C0" w:rsidRPr="00796BFD" w:rsidDel="00CA6FD0" w:rsidRDefault="001741C0" w:rsidP="001741C0">
            <w:pPr>
              <w:pStyle w:val="Tabletext"/>
              <w:rPr>
                <w:del w:id="4556" w:author="LANDI Michele (C.C.)" w:date="2020-10-01T15:55:00Z"/>
                <w:strike/>
                <w:rPrChange w:id="4557" w:author="Windows 사용자" w:date="2020-06-02T14:10:00Z">
                  <w:rPr>
                    <w:del w:id="4558" w:author="LANDI Michele (C.C.)" w:date="2020-10-01T15:55:00Z"/>
                  </w:rPr>
                </w:rPrChange>
              </w:rPr>
            </w:pPr>
            <w:del w:id="4559" w:author="LANDI Michele (C.C.)" w:date="2020-10-01T15:55:00Z">
              <w:r w:rsidRPr="00796BFD" w:rsidDel="00CA6FD0">
                <w:rPr>
                  <w:strike/>
                  <w:rPrChange w:id="4560" w:author="Windows 사용자" w:date="2020-06-02T14:10:00Z">
                    <w:rPr/>
                  </w:rPrChange>
                </w:rPr>
                <w:delText xml:space="preserve">[YOU HAVE] EXITED THE (area) </w:delText>
              </w:r>
            </w:del>
          </w:p>
        </w:tc>
        <w:tc>
          <w:tcPr>
            <w:tcW w:w="3126" w:type="pct"/>
            <w:shd w:val="clear" w:color="auto" w:fill="FADBD1" w:themeFill="background2" w:themeFillTint="33"/>
            <w:tcPrChange w:id="4561" w:author="Windows 사용자" w:date="2020-06-02T14:59:00Z">
              <w:tcPr>
                <w:tcW w:w="3126" w:type="pct"/>
                <w:gridSpan w:val="2"/>
              </w:tcPr>
            </w:tcPrChange>
          </w:tcPr>
          <w:p w14:paraId="38054965" w14:textId="45AAB30D" w:rsidR="001741C0" w:rsidRPr="00796BFD" w:rsidDel="00CA6FD0" w:rsidRDefault="001741C0" w:rsidP="001741C0">
            <w:pPr>
              <w:pStyle w:val="Tabletext"/>
              <w:rPr>
                <w:del w:id="4562" w:author="LANDI Michele (C.C.)" w:date="2020-10-01T15:55:00Z"/>
                <w:strike/>
                <w:rPrChange w:id="4563" w:author="Windows 사용자" w:date="2020-06-02T14:10:00Z">
                  <w:rPr>
                    <w:del w:id="4564" w:author="LANDI Michele (C.C.)" w:date="2020-10-01T15:55:00Z"/>
                  </w:rPr>
                </w:rPrChange>
              </w:rPr>
            </w:pPr>
            <w:del w:id="4565" w:author="LANDI Michele (C.C.)" w:date="2020-10-01T15:55:00Z">
              <w:r w:rsidRPr="00796BFD" w:rsidDel="00CA6FD0">
                <w:rPr>
                  <w:strike/>
                  <w:rPrChange w:id="4566" w:author="Windows 사용자" w:date="2020-06-02T14:10:00Z">
                    <w:rPr/>
                  </w:rPrChange>
                </w:rPr>
                <w:delText>Advising that the vessel has exited an area (eg fairway / recommended route / track)</w:delText>
              </w:r>
            </w:del>
          </w:p>
        </w:tc>
      </w:tr>
      <w:tr w:rsidR="001741C0" w:rsidRPr="00214A9B" w:rsidDel="00CA6FD0" w14:paraId="122B6097" w14:textId="18C50959" w:rsidTr="001741C0">
        <w:trPr>
          <w:trHeight w:val="64"/>
          <w:del w:id="4567" w:author="LANDI Michele (C.C.)" w:date="2020-10-01T15:55:00Z"/>
        </w:trPr>
        <w:tc>
          <w:tcPr>
            <w:tcW w:w="1874" w:type="pct"/>
          </w:tcPr>
          <w:p w14:paraId="7679E7AB" w14:textId="19DB2680" w:rsidR="001741C0" w:rsidRPr="00695B00" w:rsidDel="00CA6FD0" w:rsidRDefault="001741C0" w:rsidP="00796BFD">
            <w:pPr>
              <w:pStyle w:val="Tabletext"/>
              <w:rPr>
                <w:del w:id="4568" w:author="LANDI Michele (C.C.)" w:date="2020-10-01T15:55:00Z"/>
                <w:highlight w:val="red"/>
                <w:rPrChange w:id="4569" w:author="LANDI Michele (C.C.)" w:date="2020-09-28T15:54:00Z">
                  <w:rPr>
                    <w:del w:id="4570" w:author="LANDI Michele (C.C.)" w:date="2020-10-01T15:55:00Z"/>
                  </w:rPr>
                </w:rPrChange>
              </w:rPr>
            </w:pPr>
            <w:del w:id="4571" w:author="LANDI Michele (C.C.)" w:date="2020-10-01T15:55:00Z">
              <w:r w:rsidRPr="00695B00" w:rsidDel="00CA6FD0">
                <w:rPr>
                  <w:highlight w:val="red"/>
                  <w:rPrChange w:id="4572" w:author="LANDI Michele (C.C.)" w:date="2020-09-28T15:54:00Z">
                    <w:rPr/>
                  </w:rPrChange>
                </w:rPr>
                <w:delText>[YOU HAVE] LE</w:delText>
              </w:r>
            </w:del>
            <w:ins w:id="4573" w:author="Windows 사용자" w:date="2020-06-02T14:10:00Z">
              <w:del w:id="4574" w:author="LANDI Michele (C.C.)" w:date="2020-10-01T15:55:00Z">
                <w:r w:rsidR="00796BFD" w:rsidRPr="00695B00" w:rsidDel="00CA6FD0">
                  <w:rPr>
                    <w:highlight w:val="red"/>
                    <w:lang w:eastAsia="ko-KR"/>
                    <w:rPrChange w:id="4575" w:author="LANDI Michele (C.C.)" w:date="2020-09-28T15:54:00Z">
                      <w:rPr>
                        <w:lang w:eastAsia="ko-KR"/>
                      </w:rPr>
                    </w:rPrChange>
                  </w:rPr>
                  <w:delText>AVE</w:delText>
                </w:r>
              </w:del>
            </w:ins>
            <w:del w:id="4576" w:author="LANDI Michele (C.C.)" w:date="2020-10-01T15:55:00Z">
              <w:r w:rsidRPr="00695B00" w:rsidDel="00CA6FD0">
                <w:rPr>
                  <w:highlight w:val="red"/>
                  <w:rPrChange w:id="4577" w:author="LANDI Michele (C.C.)" w:date="2020-09-28T15:54:00Z">
                    <w:rPr/>
                  </w:rPrChange>
                </w:rPr>
                <w:delText>FT THE (</w:delText>
              </w:r>
            </w:del>
            <w:ins w:id="4578" w:author="Windows 사용자" w:date="2020-06-02T14:10:00Z">
              <w:del w:id="4579" w:author="LANDI Michele (C.C.)" w:date="2020-10-01T15:55:00Z">
                <w:r w:rsidR="00796BFD" w:rsidRPr="00695B00" w:rsidDel="00CA6FD0">
                  <w:rPr>
                    <w:highlight w:val="red"/>
                    <w:lang w:eastAsia="ko-KR"/>
                    <w:rPrChange w:id="4580" w:author="LANDI Michele (C.C.)" w:date="2020-09-28T15:54:00Z">
                      <w:rPr>
                        <w:lang w:eastAsia="ko-KR"/>
                      </w:rPr>
                    </w:rPrChange>
                  </w:rPr>
                  <w:delText>details</w:delText>
                </w:r>
              </w:del>
            </w:ins>
            <w:del w:id="4581" w:author="LANDI Michele (C.C.)" w:date="2020-10-01T15:55:00Z">
              <w:r w:rsidRPr="00695B00" w:rsidDel="00CA6FD0">
                <w:rPr>
                  <w:highlight w:val="red"/>
                  <w:rPrChange w:id="4582" w:author="LANDI Michele (C.C.)" w:date="2020-09-28T15:54:00Z">
                    <w:rPr/>
                  </w:rPrChange>
                </w:rPr>
                <w:delText>area)</w:delText>
              </w:r>
            </w:del>
          </w:p>
        </w:tc>
        <w:tc>
          <w:tcPr>
            <w:tcW w:w="3126" w:type="pct"/>
          </w:tcPr>
          <w:p w14:paraId="3DB98B8C" w14:textId="32C3B35F" w:rsidR="001741C0" w:rsidRPr="00695B00" w:rsidDel="00CA6FD0" w:rsidRDefault="00B402AA" w:rsidP="00B402AA">
            <w:pPr>
              <w:pStyle w:val="Tabletext"/>
              <w:rPr>
                <w:del w:id="4583" w:author="LANDI Michele (C.C.)" w:date="2020-10-01T15:55:00Z"/>
                <w:highlight w:val="red"/>
                <w:rPrChange w:id="4584" w:author="LANDI Michele (C.C.)" w:date="2020-09-28T15:54:00Z">
                  <w:rPr>
                    <w:del w:id="4585" w:author="LANDI Michele (C.C.)" w:date="2020-10-01T15:55:00Z"/>
                  </w:rPr>
                </w:rPrChange>
              </w:rPr>
            </w:pPr>
            <w:ins w:id="4586" w:author="LANDI Michele (C.C.)" w:date="2020-09-23T12:51:00Z">
              <w:del w:id="4587" w:author="LANDI Michele (C.C.)" w:date="2020-10-01T15:55:00Z">
                <w:r w:rsidRPr="00695B00" w:rsidDel="00CA6FD0">
                  <w:rPr>
                    <w:highlight w:val="red"/>
                    <w:rPrChange w:id="4588" w:author="LANDI Michele (C.C.)" w:date="2020-09-28T15:54:00Z">
                      <w:rPr/>
                    </w:rPrChange>
                  </w:rPr>
                  <w:delText>Communicate</w:delText>
                </w:r>
              </w:del>
            </w:ins>
            <w:ins w:id="4589" w:author="LANDI Michele (C.C.)" w:date="2020-09-23T12:44:00Z">
              <w:del w:id="4590" w:author="LANDI Michele (C.C.)" w:date="2020-10-01T15:55:00Z">
                <w:r w:rsidRPr="00695B00" w:rsidDel="00CA6FD0">
                  <w:rPr>
                    <w:highlight w:val="red"/>
                    <w:rPrChange w:id="4591" w:author="LANDI Michele (C.C.)" w:date="2020-09-28T15:54:00Z">
                      <w:rPr/>
                    </w:rPrChange>
                  </w:rPr>
                  <w:delText xml:space="preserve"> </w:delText>
                </w:r>
              </w:del>
            </w:ins>
            <w:del w:id="4592" w:author="LANDI Michele (C.C.)" w:date="2020-10-01T15:55:00Z">
              <w:r w:rsidR="001741C0" w:rsidRPr="00695B00" w:rsidDel="00CA6FD0">
                <w:rPr>
                  <w:highlight w:val="red"/>
                  <w:rPrChange w:id="4593" w:author="LANDI Michele (C.C.)" w:date="2020-09-28T15:54:00Z">
                    <w:rPr/>
                  </w:rPrChange>
                </w:rPr>
                <w:delText xml:space="preserve">Advising that the </w:delText>
              </w:r>
            </w:del>
            <w:ins w:id="4594" w:author="LANDI Michele (C.C.)" w:date="2020-09-23T12:45:00Z">
              <w:del w:id="4595" w:author="LANDI Michele (C.C.)" w:date="2020-10-01T15:55:00Z">
                <w:r w:rsidRPr="00695B00" w:rsidDel="00CA6FD0">
                  <w:rPr>
                    <w:highlight w:val="red"/>
                    <w:rPrChange w:id="4596" w:author="LANDI Michele (C.C.)" w:date="2020-09-28T15:54:00Z">
                      <w:rPr/>
                    </w:rPrChange>
                  </w:rPr>
                  <w:delText>ship</w:delText>
                </w:r>
              </w:del>
            </w:ins>
            <w:del w:id="4597" w:author="LANDI Michele (C.C.)" w:date="2020-10-01T15:55:00Z">
              <w:r w:rsidR="001741C0" w:rsidRPr="00695B00" w:rsidDel="00CA6FD0">
                <w:rPr>
                  <w:highlight w:val="red"/>
                  <w:rPrChange w:id="4598" w:author="LANDI Michele (C.C.)" w:date="2020-09-28T15:54:00Z">
                    <w:rPr/>
                  </w:rPrChange>
                </w:rPr>
                <w:delText xml:space="preserve">vessel </w:delText>
              </w:r>
            </w:del>
            <w:ins w:id="4599" w:author="LANDI Michele (C.C.)" w:date="2020-09-23T12:44:00Z">
              <w:del w:id="4600" w:author="LANDI Michele (C.C.)" w:date="2020-10-01T15:55:00Z">
                <w:r w:rsidRPr="00695B00" w:rsidDel="00CA6FD0">
                  <w:rPr>
                    <w:highlight w:val="red"/>
                    <w:rPrChange w:id="4601" w:author="LANDI Michele (C.C.)" w:date="2020-09-28T15:54:00Z">
                      <w:rPr/>
                    </w:rPrChange>
                  </w:rPr>
                  <w:delText xml:space="preserve">to </w:delText>
                </w:r>
              </w:del>
            </w:ins>
            <w:ins w:id="4602" w:author="Windows 사용자" w:date="2020-06-02T14:11:00Z">
              <w:del w:id="4603" w:author="LANDI Michele (C.C.)" w:date="2020-10-01T15:55:00Z">
                <w:r w:rsidR="00796BFD" w:rsidRPr="00695B00" w:rsidDel="00CA6FD0">
                  <w:rPr>
                    <w:highlight w:val="red"/>
                    <w:lang w:eastAsia="ko-KR"/>
                    <w:rPrChange w:id="4604" w:author="LANDI Michele (C.C.)" w:date="2020-09-28T15:54:00Z">
                      <w:rPr>
                        <w:lang w:eastAsia="ko-KR"/>
                      </w:rPr>
                    </w:rPrChange>
                  </w:rPr>
                  <w:delText>leave/</w:delText>
                </w:r>
              </w:del>
            </w:ins>
            <w:del w:id="4605" w:author="LANDI Michele (C.C.)" w:date="2020-10-01T15:55:00Z">
              <w:r w:rsidR="001741C0" w:rsidRPr="00695B00" w:rsidDel="00CA6FD0">
                <w:rPr>
                  <w:highlight w:val="red"/>
                  <w:rPrChange w:id="4606" w:author="LANDI Michele (C.C.)" w:date="2020-09-28T15:54:00Z">
                    <w:rPr/>
                  </w:rPrChange>
                </w:rPr>
                <w:delText>has left an area (eg fairway / recommended route / track)</w:delText>
              </w:r>
            </w:del>
          </w:p>
        </w:tc>
      </w:tr>
      <w:tr w:rsidR="00F527FE" w:rsidRPr="003B6862" w:rsidDel="00CA6FD0" w14:paraId="079F1038" w14:textId="5C67E1E4" w:rsidTr="00F527FE">
        <w:tblPrEx>
          <w:tblW w:w="4993"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4607" w:author="LANDI Michele (C.C.)" w:date="2020-09-28T15:47:00Z">
            <w:tblPrEx>
              <w:tblW w:w="4993"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ins w:id="4608" w:author="LANDI Michele (C.C.)" w:date="2020-09-28T15:46:00Z"/>
          <w:del w:id="4609" w:author="LANDI Michele (C.C.)" w:date="2020-10-01T15:55:00Z"/>
          <w:trPrChange w:id="4610" w:author="LANDI Michele (C.C.)" w:date="2020-09-28T15:47:00Z">
            <w:trPr>
              <w:gridAfter w:val="0"/>
              <w:trHeight w:val="64"/>
            </w:trPr>
          </w:trPrChange>
        </w:trPr>
        <w:tc>
          <w:tcPr>
            <w:tcW w:w="1874" w:type="pct"/>
            <w:shd w:val="clear" w:color="auto" w:fill="auto"/>
            <w:tcPrChange w:id="4611" w:author="LANDI Michele (C.C.)" w:date="2020-09-28T15:47:00Z">
              <w:tcPr>
                <w:tcW w:w="1874" w:type="pct"/>
              </w:tcPr>
            </w:tcPrChange>
          </w:tcPr>
          <w:p w14:paraId="3177AD6C" w14:textId="071D5187" w:rsidR="00F527FE" w:rsidRPr="003B6862" w:rsidDel="00CA6FD0" w:rsidRDefault="00F527FE">
            <w:pPr>
              <w:pStyle w:val="Tabletext"/>
              <w:rPr>
                <w:ins w:id="4612" w:author="LANDI Michele (C.C.)" w:date="2020-09-28T15:46:00Z"/>
                <w:del w:id="4613" w:author="LANDI Michele (C.C.)" w:date="2020-10-01T15:55:00Z"/>
              </w:rPr>
            </w:pPr>
            <w:ins w:id="4614" w:author="LANDI Michele (C.C.)" w:date="2020-09-28T15:46:00Z">
              <w:del w:id="4615" w:author="LANDI Michele (C.C.)" w:date="2020-10-01T15:55:00Z">
                <w:r w:rsidRPr="003B6862" w:rsidDel="00CA6FD0">
                  <w:rPr>
                    <w:rPrChange w:id="4616" w:author="LANDI Michele (C.C.)" w:date="2020-09-29T10:55:00Z">
                      <w:rPr>
                        <w:highlight w:val="green"/>
                      </w:rPr>
                    </w:rPrChange>
                  </w:rPr>
                  <w:delText>[YOU HAVE] LEFT (</w:delText>
                </w:r>
                <w:r w:rsidRPr="003B6862" w:rsidDel="00CA6FD0">
                  <w:rPr>
                    <w:lang w:eastAsia="ko-KR"/>
                    <w:rPrChange w:id="4617" w:author="LANDI Michele (C.C.)" w:date="2020-09-29T10:55:00Z">
                      <w:rPr>
                        <w:highlight w:val="green"/>
                        <w:lang w:eastAsia="ko-KR"/>
                      </w:rPr>
                    </w:rPrChange>
                  </w:rPr>
                  <w:delText>details</w:delText>
                </w:r>
                <w:r w:rsidRPr="003B6862" w:rsidDel="00CA6FD0">
                  <w:rPr>
                    <w:rPrChange w:id="4618" w:author="LANDI Michele (C.C.)" w:date="2020-09-29T10:55:00Z">
                      <w:rPr>
                        <w:highlight w:val="green"/>
                      </w:rPr>
                    </w:rPrChange>
                  </w:rPr>
                  <w:delText>)</w:delText>
                </w:r>
              </w:del>
            </w:ins>
          </w:p>
        </w:tc>
        <w:tc>
          <w:tcPr>
            <w:tcW w:w="3126" w:type="pct"/>
            <w:shd w:val="clear" w:color="auto" w:fill="auto"/>
            <w:tcPrChange w:id="4619" w:author="LANDI Michele (C.C.)" w:date="2020-09-28T15:47:00Z">
              <w:tcPr>
                <w:tcW w:w="3126" w:type="pct"/>
                <w:gridSpan w:val="2"/>
              </w:tcPr>
            </w:tcPrChange>
          </w:tcPr>
          <w:p w14:paraId="5744DB54" w14:textId="78C944F8" w:rsidR="00F527FE" w:rsidRPr="003B6862" w:rsidDel="00CA6FD0" w:rsidRDefault="003B6862" w:rsidP="003B6862">
            <w:pPr>
              <w:pStyle w:val="Tabletext"/>
              <w:rPr>
                <w:ins w:id="4620" w:author="LANDI Michele (C.C.)" w:date="2020-09-28T15:46:00Z"/>
                <w:del w:id="4621" w:author="LANDI Michele (C.C.)" w:date="2020-10-01T15:55:00Z"/>
              </w:rPr>
            </w:pPr>
            <w:ins w:id="4622" w:author="LANDI Michele (C.C.)" w:date="2020-09-29T10:55:00Z">
              <w:del w:id="4623" w:author="LANDI Michele (C.C.)" w:date="2020-10-01T15:55:00Z">
                <w:r w:rsidRPr="003B6862" w:rsidDel="00CA6FD0">
                  <w:rPr>
                    <w:rPrChange w:id="4624" w:author="LANDI Michele (C.C.)" w:date="2020-09-29T10:55:00Z">
                      <w:rPr>
                        <w:highlight w:val="green"/>
                      </w:rPr>
                    </w:rPrChange>
                  </w:rPr>
                  <w:delText xml:space="preserve">Inform </w:delText>
                </w:r>
              </w:del>
            </w:ins>
            <w:ins w:id="4625" w:author="LANDI Michele (C.C.)" w:date="2020-09-28T15:46:00Z">
              <w:del w:id="4626" w:author="LANDI Michele (C.C.)" w:date="2020-10-01T15:55:00Z">
                <w:r w:rsidR="00F527FE" w:rsidRPr="003B6862" w:rsidDel="00CA6FD0">
                  <w:rPr>
                    <w:rPrChange w:id="4627" w:author="LANDI Michele (C.C.)" w:date="2020-09-29T10:55:00Z">
                      <w:rPr>
                        <w:highlight w:val="green"/>
                      </w:rPr>
                    </w:rPrChange>
                  </w:rPr>
                  <w:delText xml:space="preserve">Communicate </w:delText>
                </w:r>
              </w:del>
            </w:ins>
            <w:ins w:id="4628" w:author="LANDI Michele (C.C.)" w:date="2020-09-28T15:47:00Z">
              <w:del w:id="4629" w:author="LANDI Michele (C.C.)" w:date="2020-10-01T15:55:00Z">
                <w:r w:rsidR="00F527FE" w:rsidRPr="003B6862" w:rsidDel="00CA6FD0">
                  <w:rPr>
                    <w:rPrChange w:id="4630" w:author="LANDI Michele (C.C.)" w:date="2020-09-29T10:55:00Z">
                      <w:rPr>
                        <w:highlight w:val="green"/>
                      </w:rPr>
                    </w:rPrChange>
                  </w:rPr>
                  <w:delText xml:space="preserve">to the </w:delText>
                </w:r>
              </w:del>
            </w:ins>
            <w:ins w:id="4631" w:author="LANDI Michele (C.C.)" w:date="2020-09-28T15:46:00Z">
              <w:del w:id="4632" w:author="LANDI Michele (C.C.)" w:date="2020-10-01T15:55:00Z">
                <w:r w:rsidR="00F527FE" w:rsidRPr="003B6862" w:rsidDel="00CA6FD0">
                  <w:rPr>
                    <w:rPrChange w:id="4633" w:author="LANDI Michele (C.C.)" w:date="2020-09-29T10:55:00Z">
                      <w:rPr>
                        <w:highlight w:val="green"/>
                      </w:rPr>
                    </w:rPrChange>
                  </w:rPr>
                  <w:delText>ship that it has left an area (eg fairway / recommended route/track)</w:delText>
                </w:r>
              </w:del>
            </w:ins>
          </w:p>
        </w:tc>
      </w:tr>
      <w:tr w:rsidR="00F527FE" w:rsidRPr="00214A9B" w:rsidDel="00CA6FD0" w14:paraId="2D3C83D5" w14:textId="2C03FFF3" w:rsidTr="00F527FE">
        <w:tblPrEx>
          <w:tblW w:w="4993"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4634" w:author="LANDI Michele (C.C.)" w:date="2020-09-28T15:47:00Z">
            <w:tblPrEx>
              <w:tblW w:w="4993"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ins w:id="4635" w:author="LANDI Michele (C.C.)" w:date="2020-09-28T15:46:00Z"/>
          <w:del w:id="4636" w:author="LANDI Michele (C.C.)" w:date="2020-10-01T15:55:00Z"/>
          <w:trPrChange w:id="4637" w:author="LANDI Michele (C.C.)" w:date="2020-09-28T15:47:00Z">
            <w:trPr>
              <w:gridAfter w:val="0"/>
              <w:trHeight w:val="64"/>
            </w:trPr>
          </w:trPrChange>
        </w:trPr>
        <w:tc>
          <w:tcPr>
            <w:tcW w:w="1874" w:type="pct"/>
            <w:shd w:val="clear" w:color="auto" w:fill="auto"/>
            <w:tcPrChange w:id="4638" w:author="LANDI Michele (C.C.)" w:date="2020-09-28T15:47:00Z">
              <w:tcPr>
                <w:tcW w:w="1874" w:type="pct"/>
              </w:tcPr>
            </w:tcPrChange>
          </w:tcPr>
          <w:p w14:paraId="31046B65" w14:textId="166AED2C" w:rsidR="00F527FE" w:rsidRPr="003B6862" w:rsidDel="00CA6FD0" w:rsidRDefault="00F527FE" w:rsidP="00796BFD">
            <w:pPr>
              <w:pStyle w:val="Tabletext"/>
              <w:rPr>
                <w:ins w:id="4639" w:author="LANDI Michele (C.C.)" w:date="2020-09-28T15:46:00Z"/>
                <w:del w:id="4640" w:author="LANDI Michele (C.C.)" w:date="2020-10-01T15:55:00Z"/>
              </w:rPr>
            </w:pPr>
            <w:ins w:id="4641" w:author="LANDI Michele (C.C.)" w:date="2020-09-28T15:46:00Z">
              <w:del w:id="4642" w:author="LANDI Michele (C.C.)" w:date="2020-10-01T15:55:00Z">
                <w:r w:rsidRPr="003B6862" w:rsidDel="00CA6FD0">
                  <w:rPr>
                    <w:rPrChange w:id="4643" w:author="LANDI Michele (C.C.)" w:date="2020-09-29T10:55:00Z">
                      <w:rPr>
                        <w:highlight w:val="green"/>
                      </w:rPr>
                    </w:rPrChange>
                  </w:rPr>
                  <w:delText>YOU ARE LEAVING (details)</w:delText>
                </w:r>
              </w:del>
            </w:ins>
          </w:p>
        </w:tc>
        <w:tc>
          <w:tcPr>
            <w:tcW w:w="3126" w:type="pct"/>
            <w:shd w:val="clear" w:color="auto" w:fill="auto"/>
            <w:tcPrChange w:id="4644" w:author="LANDI Michele (C.C.)" w:date="2020-09-28T15:47:00Z">
              <w:tcPr>
                <w:tcW w:w="3126" w:type="pct"/>
                <w:gridSpan w:val="2"/>
              </w:tcPr>
            </w:tcPrChange>
          </w:tcPr>
          <w:p w14:paraId="1198C7FA" w14:textId="7CAA4AC9" w:rsidR="00F527FE" w:rsidDel="00CA6FD0" w:rsidRDefault="003B6862" w:rsidP="003B6862">
            <w:pPr>
              <w:pStyle w:val="Tabletext"/>
              <w:rPr>
                <w:ins w:id="4645" w:author="LANDI Michele (C.C.)" w:date="2020-09-28T15:46:00Z"/>
                <w:del w:id="4646" w:author="LANDI Michele (C.C.)" w:date="2020-10-01T15:55:00Z"/>
              </w:rPr>
            </w:pPr>
            <w:ins w:id="4647" w:author="LANDI Michele (C.C.)" w:date="2020-09-29T10:55:00Z">
              <w:del w:id="4648" w:author="LANDI Michele (C.C.)" w:date="2020-10-01T15:55:00Z">
                <w:r w:rsidRPr="003B6862" w:rsidDel="00CA6FD0">
                  <w:rPr>
                    <w:rPrChange w:id="4649" w:author="LANDI Michele (C.C.)" w:date="2020-09-29T10:55:00Z">
                      <w:rPr>
                        <w:highlight w:val="green"/>
                      </w:rPr>
                    </w:rPrChange>
                  </w:rPr>
                  <w:delText xml:space="preserve">Inform </w:delText>
                </w:r>
              </w:del>
            </w:ins>
            <w:ins w:id="4650" w:author="LANDI Michele (C.C.)" w:date="2020-09-28T15:47:00Z">
              <w:del w:id="4651" w:author="LANDI Michele (C.C.)" w:date="2020-10-01T15:55:00Z">
                <w:r w:rsidR="00F527FE" w:rsidRPr="003B6862" w:rsidDel="00CA6FD0">
                  <w:rPr>
                    <w:rPrChange w:id="4652" w:author="LANDI Michele (C.C.)" w:date="2020-09-29T10:55:00Z">
                      <w:rPr>
                        <w:highlight w:val="green"/>
                      </w:rPr>
                    </w:rPrChange>
                  </w:rPr>
                  <w:delText>Communicate to a</w:delText>
                </w:r>
              </w:del>
            </w:ins>
            <w:ins w:id="4653" w:author="LANDI Michele (C.C.)" w:date="2020-09-29T10:55:00Z">
              <w:del w:id="4654" w:author="LANDI Michele (C.C.)" w:date="2020-10-01T15:55:00Z">
                <w:r w:rsidRPr="003B6862" w:rsidDel="00CA6FD0">
                  <w:rPr>
                    <w:rPrChange w:id="4655" w:author="LANDI Michele (C.C.)" w:date="2020-09-29T10:55:00Z">
                      <w:rPr>
                        <w:highlight w:val="green"/>
                      </w:rPr>
                    </w:rPrChange>
                  </w:rPr>
                  <w:delText xml:space="preserve">the </w:delText>
                </w:r>
              </w:del>
            </w:ins>
            <w:ins w:id="4656" w:author="LANDI Michele (C.C.)" w:date="2020-09-28T15:47:00Z">
              <w:del w:id="4657" w:author="LANDI Michele (C.C.)" w:date="2020-10-01T15:55:00Z">
                <w:r w:rsidR="00F527FE" w:rsidRPr="003B6862" w:rsidDel="00CA6FD0">
                  <w:rPr>
                    <w:rPrChange w:id="4658" w:author="LANDI Michele (C.C.)" w:date="2020-09-29T10:55:00Z">
                      <w:rPr>
                        <w:highlight w:val="green"/>
                      </w:rPr>
                    </w:rPrChange>
                  </w:rPr>
                  <w:delText xml:space="preserve"> ship that it is about to leave an area (eg fairway/recommended route/track)</w:delText>
                </w:r>
              </w:del>
            </w:ins>
          </w:p>
        </w:tc>
      </w:tr>
      <w:tr w:rsidR="001741C0" w:rsidRPr="00214A9B" w:rsidDel="00CA6FD0" w14:paraId="223898F9" w14:textId="33CBE4F1" w:rsidTr="001741C0">
        <w:trPr>
          <w:trHeight w:val="64"/>
          <w:del w:id="4659" w:author="LANDI Michele (C.C.)" w:date="2020-10-01T15:55:00Z"/>
        </w:trPr>
        <w:tc>
          <w:tcPr>
            <w:tcW w:w="1874" w:type="pct"/>
          </w:tcPr>
          <w:p w14:paraId="25253575" w14:textId="1A2C301B" w:rsidR="001741C0" w:rsidRPr="00214A9B" w:rsidDel="00CA6FD0" w:rsidRDefault="001741C0" w:rsidP="003B6862">
            <w:pPr>
              <w:pStyle w:val="Tabletext"/>
              <w:rPr>
                <w:del w:id="4660" w:author="LANDI Michele (C.C.)" w:date="2020-10-01T15:55:00Z"/>
              </w:rPr>
            </w:pPr>
            <w:del w:id="4661" w:author="LANDI Michele (C.C.)" w:date="2020-10-01T15:55:00Z">
              <w:r w:rsidDel="00CA6FD0">
                <w:delText xml:space="preserve">[YOU ARE] APPROACHING (details) </w:delText>
              </w:r>
            </w:del>
          </w:p>
        </w:tc>
        <w:tc>
          <w:tcPr>
            <w:tcW w:w="3126" w:type="pct"/>
          </w:tcPr>
          <w:p w14:paraId="1F80909D" w14:textId="14AC5F2C" w:rsidR="001741C0" w:rsidRPr="00214A9B" w:rsidDel="00CA6FD0" w:rsidRDefault="001741C0" w:rsidP="003B6862">
            <w:pPr>
              <w:pStyle w:val="Tabletext"/>
              <w:rPr>
                <w:del w:id="4662" w:author="LANDI Michele (C.C.)" w:date="2020-10-01T15:55:00Z"/>
              </w:rPr>
            </w:pPr>
            <w:del w:id="4663" w:author="LANDI Michele (C.C.)" w:date="2020-10-01T15:55:00Z">
              <w:r w:rsidDel="00CA6FD0">
                <w:delText xml:space="preserve">Advising that the vessel </w:delText>
              </w:r>
            </w:del>
            <w:ins w:id="4664" w:author="LANDI Michele (C.C.)" w:date="2020-09-29T10:56:00Z">
              <w:del w:id="4665" w:author="LANDI Michele (C.C.)" w:date="2020-10-01T15:55:00Z">
                <w:r w:rsidR="003B6862" w:rsidDel="00CA6FD0">
                  <w:delText xml:space="preserve">ship </w:delText>
                </w:r>
              </w:del>
            </w:ins>
            <w:del w:id="4666" w:author="LANDI Michele (C.C.)" w:date="2020-10-01T15:55:00Z">
              <w:r w:rsidRPr="00392CB6" w:rsidDel="00CA6FD0">
                <w:delText xml:space="preserve">that by </w:delText>
              </w:r>
            </w:del>
            <w:ins w:id="4667" w:author="LANDI Michele (C.C.)" w:date="2020-09-29T10:58:00Z">
              <w:del w:id="4668" w:author="LANDI Michele (C.C.)" w:date="2020-10-01T15:55:00Z">
                <w:r w:rsidR="003B6862" w:rsidDel="00CA6FD0">
                  <w:delText xml:space="preserve">continuing </w:delText>
                </w:r>
              </w:del>
            </w:ins>
            <w:del w:id="4669" w:author="LANDI Michele (C.C.)" w:date="2020-10-01T15:55:00Z">
              <w:r w:rsidRPr="00392CB6" w:rsidDel="00CA6FD0">
                <w:delText xml:space="preserve">going on in the same </w:delText>
              </w:r>
            </w:del>
            <w:ins w:id="4670" w:author="LANDI Michele (C.C.)" w:date="2020-09-29T10:58:00Z">
              <w:del w:id="4671" w:author="LANDI Michele (C.C.)" w:date="2020-10-01T15:55:00Z">
                <w:r w:rsidR="003B6862" w:rsidDel="00CA6FD0">
                  <w:delText xml:space="preserve">direction </w:delText>
                </w:r>
              </w:del>
            </w:ins>
            <w:del w:id="4672" w:author="LANDI Michele (C.C.)" w:date="2020-10-01T15:55:00Z">
              <w:r w:rsidRPr="00392CB6" w:rsidDel="00CA6FD0">
                <w:delText xml:space="preserve">way </w:delText>
              </w:r>
            </w:del>
            <w:ins w:id="4673" w:author="LANDI Michele (C.C.)" w:date="2020-09-29T10:58:00Z">
              <w:del w:id="4674" w:author="LANDI Michele (C.C.)" w:date="2020-10-01T15:55:00Z">
                <w:r w:rsidR="003B6862" w:rsidDel="00CA6FD0">
                  <w:delText xml:space="preserve">it </w:delText>
                </w:r>
              </w:del>
            </w:ins>
            <w:del w:id="4675" w:author="LANDI Michele (C.C.)" w:date="2020-10-01T15:55:00Z">
              <w:r w:rsidRPr="00392CB6" w:rsidDel="00CA6FD0">
                <w:delText xml:space="preserve">the vessel will </w:delText>
              </w:r>
            </w:del>
            <w:ins w:id="4676" w:author="LANDI Michele (C.C.)" w:date="2020-09-29T10:58:00Z">
              <w:del w:id="4677" w:author="LANDI Michele (C.C.)" w:date="2020-10-01T15:55:00Z">
                <w:r w:rsidR="003B6862" w:rsidDel="00CA6FD0">
                  <w:delText xml:space="preserve">will </w:delText>
                </w:r>
              </w:del>
            </w:ins>
            <w:del w:id="4678" w:author="LANDI Michele (C.C.)" w:date="2020-10-01T15:55:00Z">
              <w:r w:rsidDel="00CA6FD0">
                <w:delText>approach</w:delText>
              </w:r>
              <w:r w:rsidRPr="00392CB6" w:rsidDel="00CA6FD0">
                <w:delText xml:space="preserve"> some </w:delText>
              </w:r>
              <w:r w:rsidDel="00CA6FD0">
                <w:delText xml:space="preserve">obstacle / </w:delText>
              </w:r>
              <w:r w:rsidRPr="00392CB6" w:rsidDel="00CA6FD0">
                <w:delText>danger</w:delText>
              </w:r>
              <w:r w:rsidDel="00CA6FD0">
                <w:delText xml:space="preserve"> (eg submerged wreck)</w:delText>
              </w:r>
            </w:del>
          </w:p>
        </w:tc>
      </w:tr>
      <w:tr w:rsidR="001741C0" w:rsidRPr="00214A9B" w:rsidDel="00CA6FD0" w14:paraId="0D78C705" w14:textId="5701526D" w:rsidTr="001741C0">
        <w:trPr>
          <w:trHeight w:val="64"/>
          <w:del w:id="4679" w:author="LANDI Michele (C.C.)" w:date="2020-10-01T15:55:00Z"/>
        </w:trPr>
        <w:tc>
          <w:tcPr>
            <w:tcW w:w="1874" w:type="pct"/>
          </w:tcPr>
          <w:p w14:paraId="70515C4D" w14:textId="5A19401B" w:rsidR="001741C0" w:rsidRPr="00214A9B" w:rsidDel="00CA6FD0" w:rsidRDefault="001741C0" w:rsidP="00116F59">
            <w:pPr>
              <w:pStyle w:val="Tabletext"/>
              <w:rPr>
                <w:del w:id="4680" w:author="LANDI Michele (C.C.)" w:date="2020-10-01T15:55:00Z"/>
              </w:rPr>
            </w:pPr>
            <w:del w:id="4681" w:author="LANDI Michele (C.C.)" w:date="2020-10-01T15:55:00Z">
              <w:r w:rsidDel="00CA6FD0">
                <w:delText>[YOU ARE] RUNNING INTO DANGER (details)</w:delText>
              </w:r>
            </w:del>
          </w:p>
        </w:tc>
        <w:tc>
          <w:tcPr>
            <w:tcW w:w="3126" w:type="pct"/>
          </w:tcPr>
          <w:p w14:paraId="7C4ED9A0" w14:textId="0E048270" w:rsidR="001741C0" w:rsidDel="00CA6FD0" w:rsidRDefault="001741C0" w:rsidP="001741C0">
            <w:pPr>
              <w:pStyle w:val="Tabletext"/>
              <w:rPr>
                <w:del w:id="4682" w:author="LANDI Michele (C.C.)" w:date="2020-10-01T15:55:00Z"/>
              </w:rPr>
            </w:pPr>
            <w:del w:id="4683" w:author="LANDI Michele (C.C.)" w:date="2020-10-01T15:55:00Z">
              <w:r w:rsidDel="00CA6FD0">
                <w:delText xml:space="preserve">Advising that the </w:delText>
              </w:r>
            </w:del>
            <w:ins w:id="4684" w:author="LANDI Michele (C.C.)" w:date="2020-09-29T11:00:00Z">
              <w:del w:id="4685" w:author="LANDI Michele (C.C.)" w:date="2020-10-01T15:55:00Z">
                <w:r w:rsidR="00181E27" w:rsidDel="00CA6FD0">
                  <w:delText xml:space="preserve">ship </w:delText>
                </w:r>
              </w:del>
            </w:ins>
            <w:del w:id="4686" w:author="LANDI Michele (C.C.)" w:date="2020-10-01T15:55:00Z">
              <w:r w:rsidDel="00CA6FD0">
                <w:delText xml:space="preserve">vessel </w:delText>
              </w:r>
              <w:r w:rsidRPr="00392CB6" w:rsidDel="00CA6FD0">
                <w:delText xml:space="preserve">that by </w:delText>
              </w:r>
            </w:del>
            <w:ins w:id="4687" w:author="LANDI Michele (C.C.)" w:date="2020-09-29T11:07:00Z">
              <w:del w:id="4688" w:author="LANDI Michele (C.C.)" w:date="2020-10-01T15:55:00Z">
                <w:r w:rsidR="00116F59" w:rsidDel="00CA6FD0">
                  <w:delText xml:space="preserve">continuing </w:delText>
                </w:r>
              </w:del>
            </w:ins>
            <w:del w:id="4689" w:author="LANDI Michele (C.C.)" w:date="2020-10-01T15:55:00Z">
              <w:r w:rsidRPr="00392CB6" w:rsidDel="00CA6FD0">
                <w:delText xml:space="preserve">going on in the same </w:delText>
              </w:r>
            </w:del>
            <w:ins w:id="4690" w:author="LANDI Michele (C.C.)" w:date="2020-09-29T11:07:00Z">
              <w:del w:id="4691" w:author="LANDI Michele (C.C.)" w:date="2020-10-01T15:55:00Z">
                <w:r w:rsidR="00116F59" w:rsidDel="00CA6FD0">
                  <w:delText xml:space="preserve">direction </w:delText>
                </w:r>
              </w:del>
            </w:ins>
            <w:del w:id="4692" w:author="LANDI Michele (C.C.)" w:date="2020-10-01T15:55:00Z">
              <w:r w:rsidRPr="00392CB6" w:rsidDel="00CA6FD0">
                <w:delText xml:space="preserve">way the </w:delText>
              </w:r>
            </w:del>
            <w:ins w:id="4693" w:author="LANDI Michele (C.C.)" w:date="2020-09-29T11:07:00Z">
              <w:del w:id="4694" w:author="LANDI Michele (C.C.)" w:date="2020-10-01T15:55:00Z">
                <w:r w:rsidR="00116F59" w:rsidDel="00CA6FD0">
                  <w:delText xml:space="preserve">it </w:delText>
                </w:r>
              </w:del>
            </w:ins>
            <w:ins w:id="4695" w:author="LANDI Michele (C.C.)" w:date="2020-09-29T11:00:00Z">
              <w:del w:id="4696" w:author="LANDI Michele (C.C.)" w:date="2020-10-01T15:55:00Z">
                <w:r w:rsidR="00181E27" w:rsidDel="00CA6FD0">
                  <w:delText xml:space="preserve"> </w:delText>
                </w:r>
              </w:del>
            </w:ins>
            <w:del w:id="4697" w:author="LANDI Michele (C.C.)" w:date="2020-10-01T15:55:00Z">
              <w:r w:rsidRPr="00392CB6" w:rsidDel="00CA6FD0">
                <w:delText>vessel will encounter some danger</w:delText>
              </w:r>
              <w:r w:rsidDel="00CA6FD0">
                <w:delText xml:space="preserve"> </w:delText>
              </w:r>
            </w:del>
            <w:ins w:id="4698" w:author="LANDI Michele (C.C.)" w:date="2020-09-29T11:17:00Z">
              <w:del w:id="4699" w:author="LANDI Michele (C.C.)" w:date="2020-10-01T15:55:00Z">
                <w:r w:rsidR="00A4135F" w:rsidDel="00CA6FD0">
                  <w:delText>such as</w:delText>
                </w:r>
              </w:del>
            </w:ins>
            <w:ins w:id="4700" w:author="LANDI Michele (C.C.)" w:date="2020-09-29T11:18:00Z">
              <w:del w:id="4701" w:author="LANDI Michele (C.C.)" w:date="2020-10-01T15:55:00Z">
                <w:r w:rsidR="00A4135F" w:rsidDel="00CA6FD0">
                  <w:delText>:</w:delText>
                </w:r>
              </w:del>
            </w:ins>
            <w:del w:id="4702" w:author="LANDI Michele (C.C.)" w:date="2020-10-01T15:55:00Z">
              <w:r w:rsidDel="00CA6FD0">
                <w:delText>–</w:delText>
              </w:r>
            </w:del>
          </w:p>
          <w:p w14:paraId="77FFBF70" w14:textId="2CD72A64" w:rsidR="001741C0" w:rsidDel="00CA6FD0" w:rsidRDefault="001741C0" w:rsidP="001741C0">
            <w:pPr>
              <w:pStyle w:val="Tabletext"/>
              <w:rPr>
                <w:del w:id="4703" w:author="LANDI Michele (C.C.)" w:date="2020-10-01T15:55:00Z"/>
              </w:rPr>
            </w:pPr>
            <w:del w:id="4704" w:author="LANDI Michele (C.C.)" w:date="2020-10-01T15:55:00Z">
              <w:r w:rsidDel="00CA6FD0">
                <w:delText xml:space="preserve">~ shallow water ... bearing 220, </w:delText>
              </w:r>
            </w:del>
            <w:ins w:id="4705" w:author="LANDI Michele (C.C.)" w:date="2020-09-29T11:09:00Z">
              <w:del w:id="4706" w:author="LANDI Michele (C.C.)" w:date="2020-10-01T15:55:00Z">
                <w:r w:rsidR="00A6577F" w:rsidDel="00CA6FD0">
                  <w:delText xml:space="preserve">… </w:delText>
                </w:r>
              </w:del>
            </w:ins>
            <w:del w:id="4707" w:author="LANDI Michele (C.C.)" w:date="2020-10-01T15:55:00Z">
              <w:r w:rsidDel="00CA6FD0">
                <w:delText xml:space="preserve">distance </w:delText>
              </w:r>
            </w:del>
            <w:ins w:id="4708" w:author="LANDI Michele (C.C.)" w:date="2020-09-29T11:09:00Z">
              <w:del w:id="4709" w:author="LANDI Michele (C.C.)" w:date="2020-10-01T15:55:00Z">
                <w:r w:rsidR="00A6577F" w:rsidDel="00CA6FD0">
                  <w:delText>….</w:delText>
                </w:r>
              </w:del>
            </w:ins>
            <w:del w:id="4710" w:author="LANDI Michele (C.C.)" w:date="2020-10-01T15:55:00Z">
              <w:r w:rsidDel="00CA6FD0">
                <w:delText>1 nm.</w:delText>
              </w:r>
            </w:del>
          </w:p>
          <w:p w14:paraId="296036AE" w14:textId="5582097B" w:rsidR="001741C0" w:rsidDel="00CA6FD0" w:rsidRDefault="001741C0" w:rsidP="001741C0">
            <w:pPr>
              <w:pStyle w:val="Tabletext"/>
              <w:rPr>
                <w:del w:id="4711" w:author="LANDI Michele (C.C.)" w:date="2020-10-01T15:55:00Z"/>
              </w:rPr>
            </w:pPr>
            <w:del w:id="4712" w:author="LANDI Michele (C.C.)" w:date="2020-10-01T15:55:00Z">
              <w:r w:rsidDel="00CA6FD0">
                <w:delText>~ submerged wreck ... (cardinal points) of you.</w:delText>
              </w:r>
            </w:del>
          </w:p>
          <w:p w14:paraId="6B1E88F3" w14:textId="0D9CE4C7" w:rsidR="001741C0" w:rsidDel="00CA6FD0" w:rsidRDefault="001741C0" w:rsidP="001741C0">
            <w:pPr>
              <w:pStyle w:val="Tabletext"/>
              <w:rPr>
                <w:del w:id="4713" w:author="LANDI Michele (C.C.)" w:date="2020-10-01T15:55:00Z"/>
              </w:rPr>
            </w:pPr>
            <w:del w:id="4714" w:author="LANDI Michele (C.C.)" w:date="2020-10-01T15:55:00Z">
              <w:r w:rsidDel="00CA6FD0">
                <w:delText>~ risk of collision (with a vessel bearing ... degrees, distance ... kilometres / nautical miles).</w:delText>
              </w:r>
            </w:del>
          </w:p>
        </w:tc>
      </w:tr>
      <w:tr w:rsidR="001741C0" w:rsidRPr="00214A9B" w:rsidDel="00CA6FD0" w14:paraId="214B54EA" w14:textId="758B3777" w:rsidTr="001741C0">
        <w:trPr>
          <w:trHeight w:val="64"/>
          <w:del w:id="4715" w:author="LANDI Michele (C.C.)" w:date="2020-10-01T15:55:00Z"/>
        </w:trPr>
        <w:tc>
          <w:tcPr>
            <w:tcW w:w="1874" w:type="pct"/>
          </w:tcPr>
          <w:p w14:paraId="6D77BE4A" w14:textId="4130F044" w:rsidR="001741C0" w:rsidDel="00CA6FD0" w:rsidRDefault="001741C0" w:rsidP="001741C0">
            <w:pPr>
              <w:pStyle w:val="Tabletext"/>
              <w:rPr>
                <w:del w:id="4716" w:author="LANDI Michele (C.C.)" w:date="2020-10-01T15:55:00Z"/>
              </w:rPr>
            </w:pPr>
            <w:del w:id="4717" w:author="LANDI Michele (C.C.)" w:date="2020-10-01T15:55:00Z">
              <w:r w:rsidRPr="00214A9B" w:rsidDel="00CA6FD0">
                <w:delText>SHALLOW WATER (details)</w:delText>
              </w:r>
            </w:del>
          </w:p>
        </w:tc>
        <w:tc>
          <w:tcPr>
            <w:tcW w:w="3126" w:type="pct"/>
          </w:tcPr>
          <w:p w14:paraId="25CC14EB" w14:textId="72E27ABA" w:rsidR="001741C0" w:rsidRPr="00214A9B" w:rsidDel="00CA6FD0" w:rsidRDefault="001741C0" w:rsidP="008729D4">
            <w:pPr>
              <w:pStyle w:val="Tabletext"/>
              <w:rPr>
                <w:del w:id="4718" w:author="LANDI Michele (C.C.)" w:date="2020-10-01T15:55:00Z"/>
              </w:rPr>
            </w:pPr>
            <w:del w:id="4719" w:author="LANDI Michele (C.C.)" w:date="2020-10-01T15:55:00Z">
              <w:r w:rsidDel="00CA6FD0">
                <w:delText>Advising that the vessel is heading towards or has entered shallow water (</w:delText>
              </w:r>
              <w:r w:rsidRPr="00214A9B" w:rsidDel="00CA6FD0">
                <w:delText>eg north of route</w:delText>
              </w:r>
              <w:r w:rsidDel="00CA6FD0">
                <w:delText>)</w:delText>
              </w:r>
            </w:del>
          </w:p>
        </w:tc>
      </w:tr>
      <w:tr w:rsidR="001741C0" w:rsidRPr="00214A9B" w:rsidDel="00CA6FD0" w14:paraId="0D88D4D9" w14:textId="5E890A91" w:rsidTr="00FA5E83">
        <w:tblPrEx>
          <w:tblW w:w="4993"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4720" w:author="LANDI Michele (C.C.)" w:date="2020-09-29T11:37:00Z">
            <w:tblPrEx>
              <w:tblW w:w="4993"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del w:id="4721" w:author="LANDI Michele (C.C.)" w:date="2020-10-01T15:55:00Z"/>
          <w:trPrChange w:id="4722" w:author="LANDI Michele (C.C.)" w:date="2020-09-29T11:37:00Z">
            <w:trPr>
              <w:trHeight w:val="64"/>
            </w:trPr>
          </w:trPrChange>
        </w:trPr>
        <w:tc>
          <w:tcPr>
            <w:tcW w:w="1874" w:type="pct"/>
            <w:shd w:val="clear" w:color="auto" w:fill="auto"/>
            <w:tcPrChange w:id="4723" w:author="LANDI Michele (C.C.)" w:date="2020-09-29T11:37:00Z">
              <w:tcPr>
                <w:tcW w:w="1874" w:type="pct"/>
                <w:gridSpan w:val="2"/>
              </w:tcPr>
            </w:tcPrChange>
          </w:tcPr>
          <w:p w14:paraId="62054ACE" w14:textId="17EAFDB7" w:rsidR="001741C0" w:rsidRPr="007A34B3" w:rsidDel="00CA6FD0" w:rsidRDefault="001741C0" w:rsidP="00627CEC">
            <w:pPr>
              <w:pStyle w:val="Tabletext"/>
              <w:rPr>
                <w:del w:id="4724" w:author="LANDI Michele (C.C.)" w:date="2020-10-01T15:55:00Z"/>
              </w:rPr>
            </w:pPr>
            <w:del w:id="4725" w:author="LANDI Michele (C.C.)" w:date="2020-10-01T15:55:00Z">
              <w:r w:rsidRPr="007A34B3" w:rsidDel="00CA6FD0">
                <w:delText>CRITICAL TURN  (details)</w:delText>
              </w:r>
            </w:del>
          </w:p>
        </w:tc>
        <w:tc>
          <w:tcPr>
            <w:tcW w:w="3126" w:type="pct"/>
            <w:shd w:val="clear" w:color="auto" w:fill="auto"/>
            <w:tcPrChange w:id="4726" w:author="LANDI Michele (C.C.)" w:date="2020-09-29T11:37:00Z">
              <w:tcPr>
                <w:tcW w:w="3126" w:type="pct"/>
                <w:gridSpan w:val="2"/>
              </w:tcPr>
            </w:tcPrChange>
          </w:tcPr>
          <w:p w14:paraId="0013AAB7" w14:textId="1E7A8D3C" w:rsidR="001741C0" w:rsidRPr="007A34B3" w:rsidDel="00CA6FD0" w:rsidRDefault="001741C0" w:rsidP="00627CEC">
            <w:pPr>
              <w:pStyle w:val="Tabletext"/>
              <w:rPr>
                <w:del w:id="4727" w:author="LANDI Michele (C.C.)" w:date="2020-10-01T15:55:00Z"/>
              </w:rPr>
            </w:pPr>
            <w:del w:id="4728" w:author="LANDI Michele (C.C.)" w:date="2020-10-01T15:55:00Z">
              <w:r w:rsidRPr="007A34B3" w:rsidDel="00CA6FD0">
                <w:delText xml:space="preserve">Advising about a critical turn (eg the vessel </w:delText>
              </w:r>
            </w:del>
            <w:ins w:id="4729" w:author="LANDI Michele (C.C.)" w:date="2020-09-29T11:33:00Z">
              <w:del w:id="4730" w:author="LANDI Michele (C.C.)" w:date="2020-10-01T15:55:00Z">
                <w:r w:rsidR="007A34B3" w:rsidDel="00CA6FD0">
                  <w:delText xml:space="preserve">is approaching or </w:delText>
                </w:r>
              </w:del>
            </w:ins>
            <w:del w:id="4731" w:author="LANDI Michele (C.C.)" w:date="2020-10-01T15:55:00Z">
              <w:r w:rsidRPr="007A34B3" w:rsidDel="00CA6FD0">
                <w:delText>did not alter course as expected)</w:delText>
              </w:r>
            </w:del>
          </w:p>
        </w:tc>
      </w:tr>
      <w:tr w:rsidR="001741C0" w:rsidRPr="00214A9B" w:rsidDel="00CA6FD0" w14:paraId="04311A51" w14:textId="0AE49E9A" w:rsidTr="001741C0">
        <w:trPr>
          <w:trHeight w:val="64"/>
          <w:del w:id="4732" w:author="LANDI Michele (C.C.)" w:date="2020-10-01T15:55:00Z"/>
        </w:trPr>
        <w:tc>
          <w:tcPr>
            <w:tcW w:w="1874" w:type="pct"/>
          </w:tcPr>
          <w:p w14:paraId="555A3C4F" w14:textId="5F2EE4AE" w:rsidR="001741C0" w:rsidRPr="00214A9B" w:rsidDel="00CA6FD0" w:rsidRDefault="001741C0" w:rsidP="00A53602">
            <w:pPr>
              <w:pStyle w:val="Tabletext"/>
              <w:rPr>
                <w:del w:id="4733" w:author="LANDI Michele (C.C.)" w:date="2020-10-01T15:55:00Z"/>
              </w:rPr>
            </w:pPr>
            <w:del w:id="4734" w:author="LANDI Michele (C.C.)" w:date="2020-10-01T15:55:00Z">
              <w:r w:rsidDel="00CA6FD0">
                <w:delText xml:space="preserve">[YOU </w:delText>
              </w:r>
              <w:r w:rsidR="00F11B58" w:rsidDel="00CA6FD0">
                <w:delText>HAVE</w:delText>
              </w:r>
              <w:r w:rsidDel="00CA6FD0">
                <w:delText>] DEVIATIED FROM (details)</w:delText>
              </w:r>
            </w:del>
          </w:p>
        </w:tc>
        <w:tc>
          <w:tcPr>
            <w:tcW w:w="3126" w:type="pct"/>
          </w:tcPr>
          <w:p w14:paraId="01C88208" w14:textId="72F3B7F1" w:rsidR="001741C0" w:rsidRPr="00214A9B" w:rsidDel="00CA6FD0" w:rsidRDefault="001741C0" w:rsidP="00A53602">
            <w:pPr>
              <w:pStyle w:val="Tabletext"/>
              <w:rPr>
                <w:del w:id="4735" w:author="LANDI Michele (C.C.)" w:date="2020-10-01T15:55:00Z"/>
              </w:rPr>
            </w:pPr>
            <w:del w:id="4736" w:author="LANDI Michele (C.C.)" w:date="2020-10-01T15:55:00Z">
              <w:r w:rsidDel="00CA6FD0">
                <w:delText xml:space="preserve">Advising that the </w:delText>
              </w:r>
            </w:del>
            <w:ins w:id="4737" w:author="LANDI Michele (C.C.)" w:date="2020-09-29T11:37:00Z">
              <w:del w:id="4738" w:author="LANDI Michele (C.C.)" w:date="2020-10-01T15:55:00Z">
                <w:r w:rsidR="00A53602" w:rsidDel="00CA6FD0">
                  <w:delText xml:space="preserve">ship </w:delText>
                </w:r>
              </w:del>
            </w:ins>
            <w:del w:id="4739" w:author="LANDI Michele (C.C.)" w:date="2020-10-01T15:55:00Z">
              <w:r w:rsidDel="00CA6FD0">
                <w:delText xml:space="preserve">vessel has deviated from </w:delText>
              </w:r>
            </w:del>
            <w:ins w:id="4740" w:author="LANDI Michele (C.C.)" w:date="2020-09-29T11:39:00Z">
              <w:del w:id="4741" w:author="LANDI Michele (C.C.)" w:date="2020-10-01T15:55:00Z">
                <w:r w:rsidR="00A53602" w:rsidDel="00CA6FD0">
                  <w:delText xml:space="preserve">intended route </w:delText>
                </w:r>
              </w:del>
            </w:ins>
            <w:del w:id="4742" w:author="LANDI Michele (C.C.)" w:date="2020-10-01T15:55:00Z">
              <w:r w:rsidDel="00CA6FD0">
                <w:delText>something (eg the channel, sailing / passage plan)</w:delText>
              </w:r>
            </w:del>
          </w:p>
        </w:tc>
      </w:tr>
      <w:tr w:rsidR="00315354" w:rsidRPr="00214A9B" w:rsidDel="00CA6FD0" w14:paraId="2992E2DD" w14:textId="28470DE2" w:rsidTr="00A53602">
        <w:tblPrEx>
          <w:tblW w:w="4993"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4743" w:author="LANDI Michele (C.C.)" w:date="2020-09-29T11:43:00Z">
            <w:tblPrEx>
              <w:tblW w:w="4993"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ins w:id="4744" w:author="Windows 사용자" w:date="2020-06-02T15:00:00Z"/>
          <w:del w:id="4745" w:author="LANDI Michele (C.C.)" w:date="2020-10-01T15:55:00Z"/>
          <w:trPrChange w:id="4746" w:author="LANDI Michele (C.C.)" w:date="2020-09-29T11:43:00Z">
            <w:trPr>
              <w:trHeight w:val="64"/>
            </w:trPr>
          </w:trPrChange>
        </w:trPr>
        <w:tc>
          <w:tcPr>
            <w:tcW w:w="1874" w:type="pct"/>
            <w:shd w:val="clear" w:color="auto" w:fill="auto"/>
            <w:tcPrChange w:id="4747" w:author="LANDI Michele (C.C.)" w:date="2020-09-29T11:43:00Z">
              <w:tcPr>
                <w:tcW w:w="1874" w:type="pct"/>
                <w:gridSpan w:val="2"/>
              </w:tcPr>
            </w:tcPrChange>
          </w:tcPr>
          <w:p w14:paraId="24DF3667" w14:textId="17589A54" w:rsidR="00315354" w:rsidDel="00CA6FD0" w:rsidRDefault="00315354" w:rsidP="00960A8C">
            <w:pPr>
              <w:pStyle w:val="Tabletext"/>
              <w:rPr>
                <w:ins w:id="4748" w:author="Windows 사용자" w:date="2020-06-02T15:00:00Z"/>
                <w:del w:id="4749" w:author="LANDI Michele (C.C.)" w:date="2020-10-01T15:55:00Z"/>
              </w:rPr>
            </w:pPr>
            <w:ins w:id="4750" w:author="Windows 사용자" w:date="2020-06-02T15:01:00Z">
              <w:del w:id="4751" w:author="LANDI Michele (C.C.)" w:date="2020-10-01T15:55:00Z">
                <w:r w:rsidDel="00CA6FD0">
                  <w:delText>CLOSE QUARTER SITUATION WITH</w:delText>
                </w:r>
              </w:del>
            </w:ins>
            <w:ins w:id="4752" w:author="LANDI Michele (C.C.)" w:date="2020-09-29T11:42:00Z">
              <w:del w:id="4753" w:author="LANDI Michele (C.C.)" w:date="2020-10-01T15:55:00Z">
                <w:r w:rsidR="00A53602" w:rsidDel="00CA6FD0">
                  <w:delText xml:space="preserve"> (details)</w:delText>
                </w:r>
              </w:del>
            </w:ins>
          </w:p>
        </w:tc>
        <w:tc>
          <w:tcPr>
            <w:tcW w:w="3126" w:type="pct"/>
            <w:shd w:val="clear" w:color="auto" w:fill="auto"/>
            <w:tcPrChange w:id="4754" w:author="LANDI Michele (C.C.)" w:date="2020-09-29T11:43:00Z">
              <w:tcPr>
                <w:tcW w:w="3126" w:type="pct"/>
                <w:gridSpan w:val="2"/>
              </w:tcPr>
            </w:tcPrChange>
          </w:tcPr>
          <w:p w14:paraId="2236C0E5" w14:textId="25AAE605" w:rsidR="00315354" w:rsidDel="00CA6FD0" w:rsidRDefault="00BA6A1A" w:rsidP="00A53602">
            <w:pPr>
              <w:pStyle w:val="Tabletext"/>
              <w:rPr>
                <w:ins w:id="4755" w:author="Windows 사용자" w:date="2020-06-02T15:00:00Z"/>
                <w:del w:id="4756" w:author="LANDI Michele (C.C.)" w:date="2020-10-01T15:55:00Z"/>
              </w:rPr>
            </w:pPr>
            <w:ins w:id="4757" w:author="LANDI Michele (C.C.)" w:date="2020-09-23T12:51:00Z">
              <w:del w:id="4758" w:author="LANDI Michele (C.C.)" w:date="2020-10-01T15:55:00Z">
                <w:r w:rsidDel="00CA6FD0">
                  <w:delText xml:space="preserve">Communicate </w:delText>
                </w:r>
              </w:del>
            </w:ins>
            <w:ins w:id="4759" w:author="Windows 사용자" w:date="2020-06-02T15:01:00Z">
              <w:del w:id="4760" w:author="LANDI Michele (C.C.)" w:date="2020-10-01T15:55:00Z">
                <w:r w:rsidR="00315354" w:rsidDel="00CA6FD0">
                  <w:delText xml:space="preserve">Advising the </w:delText>
                </w:r>
              </w:del>
            </w:ins>
            <w:ins w:id="4761" w:author="LANDI Michele (C.C.)" w:date="2020-09-29T11:41:00Z">
              <w:del w:id="4762" w:author="LANDI Michele (C.C.)" w:date="2020-10-01T15:55:00Z">
                <w:r w:rsidR="00A53602" w:rsidDel="00CA6FD0">
                  <w:delText xml:space="preserve">ship </w:delText>
                </w:r>
              </w:del>
            </w:ins>
            <w:ins w:id="4763" w:author="Windows 사용자" w:date="2020-06-02T15:01:00Z">
              <w:del w:id="4764" w:author="LANDI Michele (C.C.)" w:date="2020-10-01T15:55:00Z">
                <w:r w:rsidR="00315354" w:rsidDel="00CA6FD0">
                  <w:delText>vessel that she is passing close to o</w:delText>
                </w:r>
              </w:del>
            </w:ins>
            <w:ins w:id="4765" w:author="LANDI Michele (C.C.)" w:date="2020-09-29T11:43:00Z">
              <w:del w:id="4766" w:author="LANDI Michele (C.C.)" w:date="2020-10-01T15:55:00Z">
                <w:r w:rsidR="00A53602" w:rsidDel="00CA6FD0">
                  <w:delText xml:space="preserve">another </w:delText>
                </w:r>
              </w:del>
            </w:ins>
            <w:ins w:id="4767" w:author="Windows 사용자" w:date="2020-06-02T15:01:00Z">
              <w:del w:id="4768" w:author="LANDI Michele (C.C.)" w:date="2020-10-01T15:55:00Z">
                <w:r w:rsidR="00315354" w:rsidDel="00CA6FD0">
                  <w:delText xml:space="preserve">ther </w:delText>
                </w:r>
              </w:del>
            </w:ins>
            <w:ins w:id="4769" w:author="LANDI Michele (C.C.)" w:date="2020-09-29T11:42:00Z">
              <w:del w:id="4770" w:author="LANDI Michele (C.C.)" w:date="2020-10-01T15:55:00Z">
                <w:r w:rsidR="00A53602" w:rsidDel="00CA6FD0">
                  <w:delText xml:space="preserve">ship </w:delText>
                </w:r>
              </w:del>
            </w:ins>
            <w:ins w:id="4771" w:author="Windows 사용자" w:date="2020-06-02T15:01:00Z">
              <w:del w:id="4772" w:author="LANDI Michele (C.C.)" w:date="2020-10-01T15:55:00Z">
                <w:r w:rsidR="00315354" w:rsidDel="00CA6FD0">
                  <w:delText>vessel</w:delText>
                </w:r>
              </w:del>
            </w:ins>
          </w:p>
        </w:tc>
      </w:tr>
      <w:tr w:rsidR="001741C0" w:rsidRPr="00214A9B" w:rsidDel="00CA6FD0" w14:paraId="0D822974" w14:textId="09B194EA" w:rsidTr="001741C0">
        <w:trPr>
          <w:trHeight w:val="64"/>
          <w:del w:id="4773" w:author="LANDI Michele (C.C.)" w:date="2020-10-01T15:55:00Z"/>
        </w:trPr>
        <w:tc>
          <w:tcPr>
            <w:tcW w:w="1874" w:type="pct"/>
          </w:tcPr>
          <w:p w14:paraId="6ACB4BC0" w14:textId="443EDFEB" w:rsidR="001741C0" w:rsidRPr="00214A9B" w:rsidDel="00CA6FD0" w:rsidRDefault="001741C0" w:rsidP="00960A8C">
            <w:pPr>
              <w:pStyle w:val="Tabletext"/>
              <w:rPr>
                <w:del w:id="4774" w:author="LANDI Michele (C.C.)" w:date="2020-10-01T15:55:00Z"/>
              </w:rPr>
            </w:pPr>
            <w:del w:id="4775" w:author="LANDI Michele (C.C.)" w:date="2020-10-01T15:55:00Z">
              <w:r w:rsidDel="00CA6FD0">
                <w:delText xml:space="preserve">RISK OF </w:delText>
              </w:r>
              <w:r w:rsidR="00EC4A2E" w:rsidDel="00CA6FD0">
                <w:delText>GROUNDING/</w:delText>
              </w:r>
              <w:r w:rsidDel="00CA6FD0">
                <w:delText>COLLISION WITH (details)</w:delText>
              </w:r>
            </w:del>
          </w:p>
        </w:tc>
        <w:tc>
          <w:tcPr>
            <w:tcW w:w="3126" w:type="pct"/>
          </w:tcPr>
          <w:p w14:paraId="1425E9AC" w14:textId="55892732" w:rsidR="001741C0" w:rsidRPr="00214A9B" w:rsidDel="00CA6FD0" w:rsidRDefault="001741C0" w:rsidP="000E2FF2">
            <w:pPr>
              <w:pStyle w:val="Tabletext"/>
              <w:rPr>
                <w:del w:id="4776" w:author="LANDI Michele (C.C.)" w:date="2020-10-01T15:55:00Z"/>
              </w:rPr>
            </w:pPr>
            <w:del w:id="4777" w:author="LANDI Michele (C.C.)" w:date="2020-10-01T15:55:00Z">
              <w:r w:rsidDel="00CA6FD0">
                <w:delText xml:space="preserve">Advising that the vessel </w:delText>
              </w:r>
              <w:r w:rsidR="00EC4A2E" w:rsidDel="00CA6FD0">
                <w:delText xml:space="preserve">of a danger situation </w:delText>
              </w:r>
              <w:r w:rsidDel="00CA6FD0">
                <w:delText xml:space="preserve">(eg, an object, </w:delText>
              </w:r>
              <w:r w:rsidR="00EC4A2E" w:rsidDel="00CA6FD0">
                <w:delText xml:space="preserve">shallow water, </w:delText>
              </w:r>
              <w:r w:rsidDel="00CA6FD0">
                <w:delText>another vessel,</w:delText>
              </w:r>
              <w:r w:rsidR="00EC4A2E" w:rsidDel="00CA6FD0">
                <w:delText xml:space="preserve"> </w:delText>
              </w:r>
            </w:del>
            <w:ins w:id="4778" w:author="Windows 사용자" w:date="2020-06-02T14:13:00Z">
              <w:del w:id="4779" w:author="LANDI Michele (C.C.)" w:date="2020-10-01T15:55:00Z">
                <w:r w:rsidR="00960A8C" w:rsidDel="00CA6FD0">
                  <w:rPr>
                    <w:rFonts w:hint="eastAsia"/>
                    <w:lang w:eastAsia="ko-KR"/>
                  </w:rPr>
                  <w:delText>shallow water</w:delText>
                </w:r>
              </w:del>
            </w:ins>
            <w:del w:id="4780" w:author="LANDI Michele (C.C.)" w:date="2020-10-01T15:55:00Z">
              <w:r w:rsidDel="00CA6FD0">
                <w:delText>vessel ahead of you)</w:delText>
              </w:r>
            </w:del>
          </w:p>
        </w:tc>
      </w:tr>
      <w:tr w:rsidR="00315354" w:rsidRPr="00214A9B" w:rsidDel="00CA6FD0" w14:paraId="7751D321" w14:textId="127AF681" w:rsidTr="00301595">
        <w:tblPrEx>
          <w:tblW w:w="4993"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4781" w:author="LANDI Michele (C.C.)" w:date="2020-09-29T11:59:00Z">
            <w:tblPrEx>
              <w:tblW w:w="4993"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ins w:id="4782" w:author="Windows 사용자" w:date="2020-06-02T15:01:00Z"/>
          <w:del w:id="4783" w:author="LANDI Michele (C.C.)" w:date="2020-10-01T15:55:00Z"/>
          <w:trPrChange w:id="4784" w:author="LANDI Michele (C.C.)" w:date="2020-09-29T11:59:00Z">
            <w:trPr>
              <w:trHeight w:val="64"/>
            </w:trPr>
          </w:trPrChange>
        </w:trPr>
        <w:tc>
          <w:tcPr>
            <w:tcW w:w="1874" w:type="pct"/>
            <w:shd w:val="clear" w:color="auto" w:fill="auto"/>
            <w:tcPrChange w:id="4785" w:author="LANDI Michele (C.C.)" w:date="2020-09-29T11:59:00Z">
              <w:tcPr>
                <w:tcW w:w="1874" w:type="pct"/>
                <w:gridSpan w:val="2"/>
              </w:tcPr>
            </w:tcPrChange>
          </w:tcPr>
          <w:p w14:paraId="343DBE39" w14:textId="4F0F7315" w:rsidR="00315354" w:rsidDel="00CA6FD0" w:rsidRDefault="00315354">
            <w:pPr>
              <w:pStyle w:val="Tabletext"/>
              <w:rPr>
                <w:ins w:id="4786" w:author="Windows 사용자" w:date="2020-06-02T15:01:00Z"/>
                <w:del w:id="4787" w:author="LANDI Michele (C.C.)" w:date="2020-10-01T15:55:00Z"/>
              </w:rPr>
            </w:pPr>
            <w:ins w:id="4788" w:author="Windows 사용자" w:date="2020-06-02T15:01:00Z">
              <w:del w:id="4789" w:author="LANDI Michele (C.C.)" w:date="2020-10-01T15:55:00Z">
                <w:r w:rsidDel="00CA6FD0">
                  <w:delText>COURSE TO MAKE GOOD</w:delText>
                </w:r>
              </w:del>
            </w:ins>
            <w:ins w:id="4790" w:author="LANDI Michele (C.C.)" w:date="2020-09-29T11:55:00Z">
              <w:del w:id="4791" w:author="LANDI Michele (C.C.)" w:date="2020-10-01T15:55:00Z">
                <w:r w:rsidR="00301595" w:rsidDel="00CA6FD0">
                  <w:delText xml:space="preserve"> (details)</w:delText>
                </w:r>
              </w:del>
            </w:ins>
          </w:p>
        </w:tc>
        <w:tc>
          <w:tcPr>
            <w:tcW w:w="3126" w:type="pct"/>
            <w:shd w:val="clear" w:color="auto" w:fill="auto"/>
            <w:tcPrChange w:id="4792" w:author="LANDI Michele (C.C.)" w:date="2020-09-29T11:59:00Z">
              <w:tcPr>
                <w:tcW w:w="3126" w:type="pct"/>
                <w:gridSpan w:val="2"/>
              </w:tcPr>
            </w:tcPrChange>
          </w:tcPr>
          <w:p w14:paraId="3FB75557" w14:textId="5239E7B5" w:rsidR="00315354" w:rsidDel="00CA6FD0" w:rsidRDefault="00BA6A1A" w:rsidP="00301595">
            <w:pPr>
              <w:pStyle w:val="Tabletext"/>
              <w:rPr>
                <w:ins w:id="4793" w:author="Windows 사용자" w:date="2020-06-02T15:01:00Z"/>
                <w:del w:id="4794" w:author="LANDI Michele (C.C.)" w:date="2020-10-01T15:55:00Z"/>
              </w:rPr>
            </w:pPr>
            <w:ins w:id="4795" w:author="LANDI Michele (C.C.)" w:date="2020-09-23T12:52:00Z">
              <w:del w:id="4796" w:author="LANDI Michele (C.C.)" w:date="2020-10-01T15:55:00Z">
                <w:r w:rsidDel="00CA6FD0">
                  <w:delText xml:space="preserve">Communicate </w:delText>
                </w:r>
              </w:del>
            </w:ins>
            <w:ins w:id="4797" w:author="Windows 사용자" w:date="2020-06-02T15:01:00Z">
              <w:del w:id="4798" w:author="LANDI Michele (C.C.)" w:date="2020-10-01T15:55:00Z">
                <w:r w:rsidR="00315354" w:rsidDel="00CA6FD0">
                  <w:delText xml:space="preserve">Advising the vessel about </w:delText>
                </w:r>
              </w:del>
            </w:ins>
            <w:ins w:id="4799" w:author="LANDI Michele (C.C.)" w:date="2020-09-29T11:58:00Z">
              <w:del w:id="4800" w:author="LANDI Michele (C.C.)" w:date="2020-10-01T15:55:00Z">
                <w:r w:rsidR="00301595" w:rsidDel="00CA6FD0">
                  <w:delText>a</w:delText>
                </w:r>
              </w:del>
            </w:ins>
            <w:ins w:id="4801" w:author="Windows 사용자" w:date="2020-06-02T15:01:00Z">
              <w:del w:id="4802" w:author="LANDI Michele (C.C.)" w:date="2020-10-01T15:55:00Z">
                <w:r w:rsidR="00315354" w:rsidDel="00CA6FD0">
                  <w:delText xml:space="preserve">the </w:delText>
                </w:r>
              </w:del>
            </w:ins>
            <w:ins w:id="4803" w:author="LANDI Michele (C.C.)" w:date="2020-09-29T11:58:00Z">
              <w:del w:id="4804" w:author="LANDI Michele (C.C.)" w:date="2020-10-01T15:55:00Z">
                <w:r w:rsidR="00301595" w:rsidDel="00CA6FD0">
                  <w:delText xml:space="preserve">recommended </w:delText>
                </w:r>
              </w:del>
            </w:ins>
            <w:ins w:id="4805" w:author="LANDI Michele (C.C.)" w:date="2020-09-29T11:56:00Z">
              <w:del w:id="4806" w:author="LANDI Michele (C.C.)" w:date="2020-10-01T15:55:00Z">
                <w:r w:rsidR="00301595" w:rsidDel="00CA6FD0">
                  <w:delText xml:space="preserve">course </w:delText>
                </w:r>
              </w:del>
            </w:ins>
            <w:ins w:id="4807" w:author="Windows 사용자" w:date="2020-06-02T15:01:00Z">
              <w:del w:id="4808" w:author="LANDI Michele (C.C.)" w:date="2020-10-01T15:55:00Z">
                <w:r w:rsidR="00315354" w:rsidDel="00CA6FD0">
                  <w:delText>new course</w:delText>
                </w:r>
              </w:del>
            </w:ins>
          </w:p>
        </w:tc>
      </w:tr>
      <w:tr w:rsidR="001741C0" w:rsidRPr="00214A9B" w:rsidDel="00CA6FD0" w14:paraId="1C65E2CB" w14:textId="52B15307" w:rsidTr="00315354">
        <w:tblPrEx>
          <w:tblW w:w="4993"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4809" w:author="Windows 사용자" w:date="2020-06-02T14:59:00Z">
            <w:tblPrEx>
              <w:tblW w:w="4993"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del w:id="4810" w:author="LANDI Michele (C.C.)" w:date="2020-10-01T15:55:00Z"/>
          <w:trPrChange w:id="4811" w:author="Windows 사용자" w:date="2020-06-02T14:59:00Z">
            <w:trPr>
              <w:trHeight w:val="64"/>
            </w:trPr>
          </w:trPrChange>
        </w:trPr>
        <w:tc>
          <w:tcPr>
            <w:tcW w:w="1874" w:type="pct"/>
            <w:shd w:val="clear" w:color="auto" w:fill="FADBD1" w:themeFill="background2" w:themeFillTint="33"/>
            <w:tcPrChange w:id="4812" w:author="Windows 사용자" w:date="2020-06-02T14:59:00Z">
              <w:tcPr>
                <w:tcW w:w="1874" w:type="pct"/>
                <w:gridSpan w:val="2"/>
              </w:tcPr>
            </w:tcPrChange>
          </w:tcPr>
          <w:p w14:paraId="557D02EF" w14:textId="124F6DFC" w:rsidR="001741C0" w:rsidRPr="00960A8C" w:rsidDel="00CA6FD0" w:rsidRDefault="001741C0" w:rsidP="001741C0">
            <w:pPr>
              <w:pStyle w:val="Tabletext"/>
              <w:rPr>
                <w:del w:id="4813" w:author="LANDI Michele (C.C.)" w:date="2020-10-01T15:55:00Z"/>
                <w:strike/>
                <w:rPrChange w:id="4814" w:author="Windows 사용자" w:date="2020-06-02T14:14:00Z">
                  <w:rPr>
                    <w:del w:id="4815" w:author="LANDI Michele (C.C.)" w:date="2020-10-01T15:55:00Z"/>
                  </w:rPr>
                </w:rPrChange>
              </w:rPr>
            </w:pPr>
            <w:del w:id="4816" w:author="LANDI Michele (C.C.)" w:date="2020-10-01T15:55:00Z">
              <w:r w:rsidRPr="00960A8C" w:rsidDel="00CA6FD0">
                <w:rPr>
                  <w:strike/>
                  <w:rPrChange w:id="4817" w:author="Windows 사용자" w:date="2020-06-02T14:14:00Z">
                    <w:rPr/>
                  </w:rPrChange>
                </w:rPr>
                <w:delText>DIVERGING FROM (details)</w:delText>
              </w:r>
            </w:del>
          </w:p>
        </w:tc>
        <w:tc>
          <w:tcPr>
            <w:tcW w:w="3126" w:type="pct"/>
            <w:shd w:val="clear" w:color="auto" w:fill="FADBD1" w:themeFill="background2" w:themeFillTint="33"/>
            <w:tcPrChange w:id="4818" w:author="Windows 사용자" w:date="2020-06-02T14:59:00Z">
              <w:tcPr>
                <w:tcW w:w="3126" w:type="pct"/>
                <w:gridSpan w:val="2"/>
              </w:tcPr>
            </w:tcPrChange>
          </w:tcPr>
          <w:p w14:paraId="37E662B7" w14:textId="0C3B1C17" w:rsidR="001741C0" w:rsidRPr="00960A8C" w:rsidDel="00CA6FD0" w:rsidRDefault="001741C0" w:rsidP="001741C0">
            <w:pPr>
              <w:pStyle w:val="Tabletext"/>
              <w:rPr>
                <w:del w:id="4819" w:author="LANDI Michele (C.C.)" w:date="2020-10-01T15:55:00Z"/>
                <w:strike/>
                <w:rPrChange w:id="4820" w:author="Windows 사용자" w:date="2020-06-02T14:14:00Z">
                  <w:rPr>
                    <w:del w:id="4821" w:author="LANDI Michele (C.C.)" w:date="2020-10-01T15:55:00Z"/>
                  </w:rPr>
                </w:rPrChange>
              </w:rPr>
            </w:pPr>
            <w:del w:id="4822" w:author="LANDI Michele (C.C.)" w:date="2020-10-01T15:55:00Z">
              <w:r w:rsidRPr="00960A8C" w:rsidDel="00CA6FD0">
                <w:rPr>
                  <w:strike/>
                  <w:rPrChange w:id="4823" w:author="Windows 사용자" w:date="2020-06-02T14:14:00Z">
                    <w:rPr/>
                  </w:rPrChange>
                </w:rPr>
                <w:delText>Advising that the vessel has diverged from an area (eg recommended track)</w:delText>
              </w:r>
            </w:del>
          </w:p>
        </w:tc>
      </w:tr>
    </w:tbl>
    <w:p w14:paraId="0BBA5732" w14:textId="77CB27FA" w:rsidR="00706254" w:rsidDel="00CA6FD0" w:rsidRDefault="00706254" w:rsidP="00EC4A2E">
      <w:pPr>
        <w:rPr>
          <w:ins w:id="4824" w:author="LANDI Michele (C.C.)" w:date="2020-09-28T15:54:00Z"/>
          <w:del w:id="4825" w:author="LANDI Michele (C.C.)" w:date="2020-10-01T15:55:00Z"/>
        </w:rPr>
      </w:pPr>
      <w:bookmarkStart w:id="4826" w:name="_Toc16166000"/>
    </w:p>
    <w:p w14:paraId="20C1D2F9" w14:textId="3E27811C" w:rsidR="00695B00" w:rsidDel="00CA6FD0" w:rsidRDefault="00695B00" w:rsidP="00EC4A2E">
      <w:pPr>
        <w:rPr>
          <w:ins w:id="4827" w:author="LANDI Michele (C.C.)" w:date="2020-09-28T15:54:00Z"/>
          <w:del w:id="4828" w:author="LANDI Michele (C.C.)" w:date="2020-10-01T15:55:00Z"/>
        </w:rPr>
      </w:pPr>
    </w:p>
    <w:p w14:paraId="46C758B9" w14:textId="297A303C" w:rsidR="00695B00" w:rsidDel="00CA6FD0" w:rsidRDefault="00695B00" w:rsidP="00EC4A2E">
      <w:pPr>
        <w:rPr>
          <w:ins w:id="4829" w:author="LANDI Michele (C.C.)" w:date="2020-09-28T15:54:00Z"/>
          <w:del w:id="4830" w:author="LANDI Michele (C.C.)" w:date="2020-10-01T15:55:00Z"/>
        </w:rPr>
      </w:pPr>
    </w:p>
    <w:p w14:paraId="68A388DF" w14:textId="4F992DA3" w:rsidR="00695B00" w:rsidDel="00CA6FD0" w:rsidRDefault="00695B00" w:rsidP="00EC4A2E">
      <w:pPr>
        <w:rPr>
          <w:ins w:id="4831" w:author="LANDI Michele (C.C.)" w:date="2020-09-28T15:54:00Z"/>
          <w:del w:id="4832" w:author="LANDI Michele (C.C.)" w:date="2020-10-01T15:55:00Z"/>
        </w:rPr>
      </w:pPr>
    </w:p>
    <w:p w14:paraId="4975EF3D" w14:textId="09FEE01B" w:rsidR="00695B00" w:rsidRDefault="00695B00" w:rsidP="00EC4A2E">
      <w:pPr>
        <w:rPr>
          <w:ins w:id="4833" w:author="LANDI Michele (C.C.)" w:date="2020-09-28T15:54:00Z"/>
        </w:rPr>
      </w:pPr>
    </w:p>
    <w:p w14:paraId="4C67DE7C" w14:textId="73F61D17" w:rsidR="00695B00" w:rsidRDefault="00CA6FD0">
      <w:pPr>
        <w:pStyle w:val="Heading2"/>
        <w:rPr>
          <w:ins w:id="4834" w:author="LANDI Michele (C.C.)" w:date="2020-10-01T15:56:00Z"/>
        </w:rPr>
        <w:pPrChange w:id="4835" w:author="LANDI Michele (C.C.)" w:date="2020-10-05T12:05:00Z">
          <w:pPr/>
        </w:pPrChange>
      </w:pPr>
      <w:ins w:id="4836" w:author="LANDI Michele (C.C.)" w:date="2020-10-01T15:56:00Z">
        <w:r>
          <w:t>RESPONDIG TO DEVELOPING UNSAFE SITUATION</w:t>
        </w:r>
      </w:ins>
    </w:p>
    <w:p w14:paraId="5B679864" w14:textId="77777777" w:rsidR="00CA6FD0" w:rsidRDefault="00CA6FD0" w:rsidP="00EC4A2E">
      <w:pPr>
        <w:rPr>
          <w:ins w:id="4837" w:author="LANDI Michele (C.C.)" w:date="2020-10-01T15:56:00Z"/>
        </w:rPr>
      </w:pPr>
    </w:p>
    <w:tbl>
      <w:tblPr>
        <w:tblW w:w="4993"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16"/>
        <w:gridCol w:w="6365"/>
      </w:tblGrid>
      <w:tr w:rsidR="00CA6FD0" w:rsidRPr="00214A9B" w14:paraId="02364BCC" w14:textId="77777777" w:rsidTr="009C5F65">
        <w:trPr>
          <w:trHeight w:val="360"/>
          <w:tblHeader/>
          <w:ins w:id="4838" w:author="LANDI Michele (C.C.)" w:date="2020-10-01T15:56:00Z"/>
        </w:trPr>
        <w:tc>
          <w:tcPr>
            <w:tcW w:w="1874" w:type="pct"/>
            <w:shd w:val="clear" w:color="auto" w:fill="D9E2F3"/>
            <w:vAlign w:val="center"/>
          </w:tcPr>
          <w:p w14:paraId="7F2D48B9" w14:textId="77777777" w:rsidR="00CA6FD0" w:rsidRPr="00214A9B" w:rsidRDefault="00CA6FD0" w:rsidP="009C5F65">
            <w:pPr>
              <w:pStyle w:val="Tableheading"/>
              <w:rPr>
                <w:ins w:id="4839" w:author="LANDI Michele (C.C.)" w:date="2020-10-01T15:56:00Z"/>
              </w:rPr>
            </w:pPr>
            <w:ins w:id="4840" w:author="LANDI Michele (C.C.)" w:date="2020-10-01T15:56:00Z">
              <w:r w:rsidRPr="00214A9B">
                <w:t>Message Element</w:t>
              </w:r>
            </w:ins>
          </w:p>
        </w:tc>
        <w:tc>
          <w:tcPr>
            <w:tcW w:w="3126" w:type="pct"/>
            <w:shd w:val="clear" w:color="auto" w:fill="D9E2F3"/>
            <w:vAlign w:val="center"/>
          </w:tcPr>
          <w:p w14:paraId="074BCE4E" w14:textId="77777777" w:rsidR="00CA6FD0" w:rsidRPr="00214A9B" w:rsidRDefault="00CA6FD0" w:rsidP="009C5F65">
            <w:pPr>
              <w:pStyle w:val="Tableheading"/>
              <w:rPr>
                <w:ins w:id="4841" w:author="LANDI Michele (C.C.)" w:date="2020-10-01T15:56:00Z"/>
              </w:rPr>
            </w:pPr>
            <w:ins w:id="4842" w:author="LANDI Michele (C.C.)" w:date="2020-10-01T15:56:00Z">
              <w:r w:rsidRPr="00214A9B">
                <w:t>Message Intent</w:t>
              </w:r>
            </w:ins>
          </w:p>
        </w:tc>
      </w:tr>
      <w:tr w:rsidR="00CA6FD0" w:rsidRPr="00214A9B" w14:paraId="05F64BFF" w14:textId="77777777" w:rsidTr="009C5F65">
        <w:trPr>
          <w:trHeight w:val="64"/>
          <w:ins w:id="4843" w:author="LANDI Michele (C.C.)" w:date="2020-10-01T15:56:00Z"/>
        </w:trPr>
        <w:tc>
          <w:tcPr>
            <w:tcW w:w="1874" w:type="pct"/>
            <w:shd w:val="clear" w:color="auto" w:fill="FFFFFF" w:themeFill="background1"/>
          </w:tcPr>
          <w:p w14:paraId="78069331" w14:textId="77777777" w:rsidR="00CA6FD0" w:rsidRPr="00796BFD" w:rsidRDefault="00CA6FD0" w:rsidP="009C5F65">
            <w:pPr>
              <w:pStyle w:val="Tabletext"/>
              <w:rPr>
                <w:ins w:id="4844" w:author="LANDI Michele (C.C.)" w:date="2020-10-01T15:56:00Z"/>
                <w:strike/>
              </w:rPr>
            </w:pPr>
            <w:ins w:id="4845" w:author="LANDI Michele (C.C.)" w:date="2020-10-01T15:56:00Z">
              <w:r>
                <w:t xml:space="preserve">YOUR POSITION (details) </w:t>
              </w:r>
            </w:ins>
          </w:p>
        </w:tc>
        <w:tc>
          <w:tcPr>
            <w:tcW w:w="3126" w:type="pct"/>
            <w:shd w:val="clear" w:color="auto" w:fill="FFFFFF" w:themeFill="background1"/>
          </w:tcPr>
          <w:p w14:paraId="2F49C6F3" w14:textId="77777777" w:rsidR="00CA6FD0" w:rsidRDefault="00CA6FD0" w:rsidP="009C5F65">
            <w:pPr>
              <w:pStyle w:val="Tabletext"/>
              <w:rPr>
                <w:ins w:id="4846" w:author="LANDI Michele (C.C.)" w:date="2020-10-01T15:56:00Z"/>
              </w:rPr>
            </w:pPr>
            <w:ins w:id="4847" w:author="LANDI Michele (C.C.)" w:date="2020-10-01T15:56:00Z">
              <w:r>
                <w:t>Advising  the ship its current position relative to a location/landmark -</w:t>
              </w:r>
            </w:ins>
          </w:p>
          <w:p w14:paraId="3C622455" w14:textId="77777777" w:rsidR="00CA6FD0" w:rsidRDefault="00CA6FD0" w:rsidP="009C5F65">
            <w:pPr>
              <w:pStyle w:val="Tabletext"/>
              <w:rPr>
                <w:ins w:id="4848" w:author="LANDI Michele (C.C.)" w:date="2020-10-01T15:56:00Z"/>
              </w:rPr>
            </w:pPr>
            <w:ins w:id="4849" w:author="LANDI Michele (C.C.)" w:date="2020-10-01T15:56:00Z">
              <w:r w:rsidRPr="00EC6A1B">
                <w:t>.../ bearing ... degrees</w:t>
              </w:r>
              <w:r>
                <w:t>.</w:t>
              </w:r>
              <w:r w:rsidRPr="00EC6A1B">
                <w:t xml:space="preserve"> </w:t>
              </w:r>
            </w:ins>
          </w:p>
          <w:p w14:paraId="1C18925E" w14:textId="77777777" w:rsidR="00CA6FD0" w:rsidRDefault="00CA6FD0" w:rsidP="009C5F65">
            <w:pPr>
              <w:pStyle w:val="Tabletext"/>
              <w:rPr>
                <w:ins w:id="4850" w:author="LANDI Michele (C.C.)" w:date="2020-10-01T15:56:00Z"/>
              </w:rPr>
            </w:pPr>
            <w:ins w:id="4851" w:author="LANDI Michele (C.C.)" w:date="2020-10-01T15:56:00Z">
              <w:r>
                <w:t>D</w:t>
              </w:r>
              <w:r w:rsidRPr="00EC6A1B">
                <w:t xml:space="preserve">istance </w:t>
              </w:r>
              <w:r>
                <w:t xml:space="preserve">… </w:t>
              </w:r>
              <w:r w:rsidRPr="00EC6A1B">
                <w:t>nautical miles</w:t>
              </w:r>
              <w:r>
                <w:t>/cables</w:t>
              </w:r>
              <w:r w:rsidRPr="00EC6A1B">
                <w:t>... kilometres /</w:t>
              </w:r>
              <w:r>
                <w:t xml:space="preserve">metres </w:t>
              </w:r>
              <w:r w:rsidRPr="00EC6A1B">
                <w:t>from ....</w:t>
              </w:r>
            </w:ins>
          </w:p>
          <w:p w14:paraId="75B3F08B" w14:textId="77777777" w:rsidR="00CA6FD0" w:rsidRDefault="00CA6FD0" w:rsidP="009C5F65">
            <w:pPr>
              <w:pStyle w:val="Tabletext"/>
              <w:rPr>
                <w:ins w:id="4852" w:author="LANDI Michele (C.C.)" w:date="2020-10-01T15:56:00Z"/>
              </w:rPr>
            </w:pPr>
            <w:ins w:id="4853" w:author="LANDI Michele (C.C.)" w:date="2020-10-01T15:56:00Z">
              <w:r>
                <w:t>~ in the centre of the fairway.</w:t>
              </w:r>
            </w:ins>
          </w:p>
          <w:p w14:paraId="132000E1" w14:textId="77777777" w:rsidR="00CA6FD0" w:rsidRDefault="00CA6FD0" w:rsidP="009C5F65">
            <w:pPr>
              <w:pStyle w:val="Tabletext"/>
              <w:rPr>
                <w:ins w:id="4854" w:author="LANDI Michele (C.C.)" w:date="2020-10-01T15:56:00Z"/>
              </w:rPr>
            </w:pPr>
            <w:ins w:id="4855" w:author="LANDI Michele (C.C.)" w:date="2020-10-01T15:56:00Z">
              <w:r>
                <w:t>~ on / not on the radar reference line (of the fairway).</w:t>
              </w:r>
            </w:ins>
          </w:p>
          <w:p w14:paraId="4DCE7F4B" w14:textId="77777777" w:rsidR="00CA6FD0" w:rsidRPr="00796BFD" w:rsidRDefault="00CA6FD0" w:rsidP="009C5F65">
            <w:pPr>
              <w:pStyle w:val="Tabletext"/>
              <w:rPr>
                <w:ins w:id="4856" w:author="LANDI Michele (C.C.)" w:date="2020-10-01T15:56:00Z"/>
                <w:strike/>
              </w:rPr>
            </w:pPr>
            <w:ins w:id="4857" w:author="LANDI Michele (C.C.)" w:date="2020-10-01T15:56:00Z">
              <w:r>
                <w:t xml:space="preserve"> ~ on the ... (cardinal points) side of the fairway.</w:t>
              </w:r>
            </w:ins>
          </w:p>
        </w:tc>
      </w:tr>
      <w:tr w:rsidR="00CA6FD0" w:rsidRPr="00214A9B" w14:paraId="4DBE6E7E" w14:textId="77777777" w:rsidTr="009C5F65">
        <w:trPr>
          <w:trHeight w:val="64"/>
          <w:ins w:id="4858" w:author="LANDI Michele (C.C.)" w:date="2020-10-01T15:56:00Z"/>
        </w:trPr>
        <w:tc>
          <w:tcPr>
            <w:tcW w:w="1874" w:type="pct"/>
          </w:tcPr>
          <w:p w14:paraId="54CE30C1" w14:textId="77777777" w:rsidR="00CA6FD0" w:rsidRPr="00186DCE" w:rsidRDefault="00CA6FD0" w:rsidP="009C5F65">
            <w:pPr>
              <w:pStyle w:val="Tabletext"/>
              <w:rPr>
                <w:ins w:id="4859" w:author="LANDI Michele (C.C.)" w:date="2020-10-01T15:56:00Z"/>
                <w:highlight w:val="red"/>
              </w:rPr>
            </w:pPr>
          </w:p>
        </w:tc>
        <w:tc>
          <w:tcPr>
            <w:tcW w:w="3126" w:type="pct"/>
          </w:tcPr>
          <w:p w14:paraId="05314205" w14:textId="77777777" w:rsidR="00CA6FD0" w:rsidRPr="00186DCE" w:rsidRDefault="00CA6FD0" w:rsidP="009C5F65">
            <w:pPr>
              <w:pStyle w:val="Tabletext"/>
              <w:rPr>
                <w:ins w:id="4860" w:author="LANDI Michele (C.C.)" w:date="2020-10-01T15:56:00Z"/>
                <w:highlight w:val="red"/>
              </w:rPr>
            </w:pPr>
          </w:p>
        </w:tc>
      </w:tr>
      <w:tr w:rsidR="00CA6FD0" w:rsidRPr="003B6862" w14:paraId="6DDDF94F" w14:textId="77777777" w:rsidTr="009C5F65">
        <w:trPr>
          <w:trHeight w:val="64"/>
          <w:ins w:id="4861" w:author="LANDI Michele (C.C.)" w:date="2020-10-01T15:56:00Z"/>
        </w:trPr>
        <w:tc>
          <w:tcPr>
            <w:tcW w:w="1874" w:type="pct"/>
            <w:shd w:val="clear" w:color="auto" w:fill="auto"/>
          </w:tcPr>
          <w:p w14:paraId="1DA1A5DA" w14:textId="77777777" w:rsidR="00CA6FD0" w:rsidRPr="003B6862" w:rsidDel="00796BFD" w:rsidRDefault="00CA6FD0" w:rsidP="009C5F65">
            <w:pPr>
              <w:pStyle w:val="Tabletext"/>
              <w:rPr>
                <w:ins w:id="4862" w:author="LANDI Michele (C.C.)" w:date="2020-10-01T15:56:00Z"/>
              </w:rPr>
            </w:pPr>
            <w:ins w:id="4863" w:author="LANDI Michele (C.C.)" w:date="2020-10-01T15:56:00Z">
              <w:r w:rsidRPr="00186DCE">
                <w:t>YOU HAVE LEFT (</w:t>
              </w:r>
              <w:r w:rsidRPr="00186DCE">
                <w:rPr>
                  <w:lang w:eastAsia="ko-KR"/>
                </w:rPr>
                <w:t>details</w:t>
              </w:r>
              <w:r w:rsidRPr="00186DCE">
                <w:t>)</w:t>
              </w:r>
            </w:ins>
          </w:p>
        </w:tc>
        <w:tc>
          <w:tcPr>
            <w:tcW w:w="3126" w:type="pct"/>
            <w:shd w:val="clear" w:color="auto" w:fill="auto"/>
          </w:tcPr>
          <w:p w14:paraId="5D645A02" w14:textId="77777777" w:rsidR="00CA6FD0" w:rsidRPr="003B6862" w:rsidRDefault="00CA6FD0" w:rsidP="009C5F65">
            <w:pPr>
              <w:pStyle w:val="Tabletext"/>
              <w:rPr>
                <w:ins w:id="4864" w:author="LANDI Michele (C.C.)" w:date="2020-10-01T15:56:00Z"/>
              </w:rPr>
            </w:pPr>
            <w:ins w:id="4865" w:author="LANDI Michele (C.C.)" w:date="2020-10-01T15:56:00Z">
              <w:r w:rsidRPr="00186DCE">
                <w:t>Inform the ship that it has left an area (eg fairway / recommended route/track)</w:t>
              </w:r>
            </w:ins>
          </w:p>
        </w:tc>
      </w:tr>
      <w:tr w:rsidR="00CA6FD0" w:rsidRPr="00214A9B" w14:paraId="397E86FD" w14:textId="77777777" w:rsidTr="009C5F65">
        <w:trPr>
          <w:trHeight w:val="64"/>
          <w:ins w:id="4866" w:author="LANDI Michele (C.C.)" w:date="2020-10-01T15:56:00Z"/>
        </w:trPr>
        <w:tc>
          <w:tcPr>
            <w:tcW w:w="1874" w:type="pct"/>
            <w:shd w:val="clear" w:color="auto" w:fill="auto"/>
          </w:tcPr>
          <w:p w14:paraId="77B22BD4" w14:textId="77777777" w:rsidR="00CA6FD0" w:rsidRPr="003B6862" w:rsidDel="00796BFD" w:rsidRDefault="00CA6FD0" w:rsidP="009C5F65">
            <w:pPr>
              <w:pStyle w:val="Tabletext"/>
              <w:rPr>
                <w:ins w:id="4867" w:author="LANDI Michele (C.C.)" w:date="2020-10-01T15:56:00Z"/>
              </w:rPr>
            </w:pPr>
            <w:ins w:id="4868" w:author="LANDI Michele (C.C.)" w:date="2020-10-01T15:56:00Z">
              <w:r w:rsidRPr="00186DCE">
                <w:t>YOU ARE LEAVING (details)</w:t>
              </w:r>
            </w:ins>
          </w:p>
        </w:tc>
        <w:tc>
          <w:tcPr>
            <w:tcW w:w="3126" w:type="pct"/>
            <w:shd w:val="clear" w:color="auto" w:fill="auto"/>
          </w:tcPr>
          <w:p w14:paraId="09486605" w14:textId="77777777" w:rsidR="00CA6FD0" w:rsidRDefault="00CA6FD0" w:rsidP="009C5F65">
            <w:pPr>
              <w:pStyle w:val="Tabletext"/>
              <w:rPr>
                <w:ins w:id="4869" w:author="LANDI Michele (C.C.)" w:date="2020-10-01T15:56:00Z"/>
              </w:rPr>
            </w:pPr>
            <w:ins w:id="4870" w:author="LANDI Michele (C.C.)" w:date="2020-10-01T15:56:00Z">
              <w:r w:rsidRPr="00186DCE">
                <w:t>Inform the ship that it is about to leave an area (eg fairway/recommended route/track)</w:t>
              </w:r>
            </w:ins>
          </w:p>
        </w:tc>
      </w:tr>
      <w:tr w:rsidR="00CA6FD0" w:rsidRPr="00214A9B" w14:paraId="5A212979" w14:textId="77777777" w:rsidTr="009C5F65">
        <w:trPr>
          <w:trHeight w:val="64"/>
          <w:ins w:id="4871" w:author="LANDI Michele (C.C.)" w:date="2020-10-01T15:56:00Z"/>
        </w:trPr>
        <w:tc>
          <w:tcPr>
            <w:tcW w:w="1874" w:type="pct"/>
          </w:tcPr>
          <w:p w14:paraId="460D6217" w14:textId="77777777" w:rsidR="00CA6FD0" w:rsidRPr="00214A9B" w:rsidRDefault="00CA6FD0" w:rsidP="009C5F65">
            <w:pPr>
              <w:pStyle w:val="Tabletext"/>
              <w:rPr>
                <w:ins w:id="4872" w:author="LANDI Michele (C.C.)" w:date="2020-10-01T15:56:00Z"/>
              </w:rPr>
            </w:pPr>
            <w:ins w:id="4873" w:author="LANDI Michele (C.C.)" w:date="2020-10-01T15:56:00Z">
              <w:r>
                <w:t xml:space="preserve">YOU ARE APPROACHING (details) </w:t>
              </w:r>
            </w:ins>
          </w:p>
        </w:tc>
        <w:tc>
          <w:tcPr>
            <w:tcW w:w="3126" w:type="pct"/>
          </w:tcPr>
          <w:p w14:paraId="0A78DF74" w14:textId="77777777" w:rsidR="00CA6FD0" w:rsidRPr="00214A9B" w:rsidRDefault="00CA6FD0" w:rsidP="009C5F65">
            <w:pPr>
              <w:pStyle w:val="Tabletext"/>
              <w:rPr>
                <w:ins w:id="4874" w:author="LANDI Michele (C.C.)" w:date="2020-10-01T15:56:00Z"/>
              </w:rPr>
            </w:pPr>
            <w:ins w:id="4875" w:author="LANDI Michele (C.C.)" w:date="2020-10-01T15:56:00Z">
              <w:r>
                <w:t xml:space="preserve">Advising the ship </w:t>
              </w:r>
              <w:r w:rsidRPr="00392CB6">
                <w:t xml:space="preserve">by </w:t>
              </w:r>
              <w:r>
                <w:t xml:space="preserve">continuing </w:t>
              </w:r>
              <w:r w:rsidRPr="00392CB6">
                <w:t xml:space="preserve">in the same </w:t>
              </w:r>
              <w:r>
                <w:t>direction it will approach</w:t>
              </w:r>
              <w:r w:rsidRPr="00392CB6">
                <w:t xml:space="preserve"> some </w:t>
              </w:r>
              <w:r>
                <w:t xml:space="preserve">obstacle / </w:t>
              </w:r>
              <w:r w:rsidRPr="00392CB6">
                <w:t>danger</w:t>
              </w:r>
              <w:r w:rsidDel="00A14BE1">
                <w:t xml:space="preserve"> </w:t>
              </w:r>
              <w:r>
                <w:t>(eg submerged wreck)</w:t>
              </w:r>
            </w:ins>
          </w:p>
        </w:tc>
      </w:tr>
      <w:tr w:rsidR="00CA6FD0" w:rsidRPr="00214A9B" w14:paraId="3C61B26E" w14:textId="77777777" w:rsidTr="009C5F65">
        <w:trPr>
          <w:trHeight w:val="64"/>
          <w:ins w:id="4876" w:author="LANDI Michele (C.C.)" w:date="2020-10-01T15:56:00Z"/>
        </w:trPr>
        <w:tc>
          <w:tcPr>
            <w:tcW w:w="1874" w:type="pct"/>
          </w:tcPr>
          <w:p w14:paraId="4540F9F9" w14:textId="77777777" w:rsidR="00CA6FD0" w:rsidRPr="00214A9B" w:rsidRDefault="00CA6FD0" w:rsidP="009C5F65">
            <w:pPr>
              <w:pStyle w:val="Tabletext"/>
              <w:rPr>
                <w:ins w:id="4877" w:author="LANDI Michele (C.C.)" w:date="2020-10-01T15:56:00Z"/>
              </w:rPr>
            </w:pPr>
            <w:ins w:id="4878" w:author="LANDI Michele (C.C.)" w:date="2020-10-01T15:56:00Z">
              <w:r>
                <w:t>YOU ARE RUNNING INTO DANGER (details)</w:t>
              </w:r>
            </w:ins>
          </w:p>
        </w:tc>
        <w:tc>
          <w:tcPr>
            <w:tcW w:w="3126" w:type="pct"/>
          </w:tcPr>
          <w:p w14:paraId="68C29853" w14:textId="77777777" w:rsidR="00CA6FD0" w:rsidRDefault="00CA6FD0" w:rsidP="009C5F65">
            <w:pPr>
              <w:pStyle w:val="Tabletext"/>
              <w:rPr>
                <w:ins w:id="4879" w:author="LANDI Michele (C.C.)" w:date="2020-10-01T15:56:00Z"/>
              </w:rPr>
            </w:pPr>
            <w:ins w:id="4880" w:author="LANDI Michele (C.C.)" w:date="2020-10-01T15:56:00Z">
              <w:r>
                <w:t xml:space="preserve">Advising the ship </w:t>
              </w:r>
              <w:r w:rsidRPr="00392CB6">
                <w:t xml:space="preserve">by </w:t>
              </w:r>
              <w:r>
                <w:t xml:space="preserve">continuing </w:t>
              </w:r>
              <w:r w:rsidRPr="00392CB6">
                <w:t xml:space="preserve">in the same </w:t>
              </w:r>
              <w:r>
                <w:t xml:space="preserve">direction it  </w:t>
              </w:r>
              <w:r w:rsidRPr="00392CB6">
                <w:t>will encounter some danger</w:t>
              </w:r>
              <w:r>
                <w:t xml:space="preserve"> such as:</w:t>
              </w:r>
            </w:ins>
          </w:p>
          <w:p w14:paraId="0C5AA450" w14:textId="77777777" w:rsidR="00CA6FD0" w:rsidRDefault="00CA6FD0" w:rsidP="009C5F65">
            <w:pPr>
              <w:pStyle w:val="Tabletext"/>
              <w:rPr>
                <w:ins w:id="4881" w:author="LANDI Michele (C.C.)" w:date="2020-10-01T15:56:00Z"/>
              </w:rPr>
            </w:pPr>
            <w:ins w:id="4882" w:author="LANDI Michele (C.C.)" w:date="2020-10-01T15:56:00Z">
              <w:r>
                <w:t>~ shallow water ... bearing … distance …. nm</w:t>
              </w:r>
            </w:ins>
          </w:p>
          <w:p w14:paraId="0C5E43B8" w14:textId="77777777" w:rsidR="00CA6FD0" w:rsidRDefault="00CA6FD0" w:rsidP="009C5F65">
            <w:pPr>
              <w:pStyle w:val="Tabletext"/>
              <w:rPr>
                <w:ins w:id="4883" w:author="LANDI Michele (C.C.)" w:date="2020-10-01T15:56:00Z"/>
              </w:rPr>
            </w:pPr>
            <w:ins w:id="4884" w:author="LANDI Michele (C.C.)" w:date="2020-10-01T15:56:00Z">
              <w:r>
                <w:t>~ submerged wreck ... (cardinal points) of you.</w:t>
              </w:r>
            </w:ins>
          </w:p>
          <w:p w14:paraId="1758953B" w14:textId="77777777" w:rsidR="00CA6FD0" w:rsidRDefault="00CA6FD0" w:rsidP="009C5F65">
            <w:pPr>
              <w:pStyle w:val="Tabletext"/>
              <w:rPr>
                <w:ins w:id="4885" w:author="LANDI Michele (C.C.)" w:date="2020-10-01T15:56:00Z"/>
              </w:rPr>
            </w:pPr>
          </w:p>
        </w:tc>
      </w:tr>
      <w:tr w:rsidR="00CA6FD0" w:rsidRPr="00214A9B" w14:paraId="0E5DE0CC" w14:textId="77777777" w:rsidTr="009C5F65">
        <w:trPr>
          <w:trHeight w:val="64"/>
          <w:ins w:id="4886" w:author="LANDI Michele (C.C.)" w:date="2020-10-01T15:56:00Z"/>
        </w:trPr>
        <w:tc>
          <w:tcPr>
            <w:tcW w:w="1874" w:type="pct"/>
          </w:tcPr>
          <w:p w14:paraId="0B06F012" w14:textId="77777777" w:rsidR="00CA6FD0" w:rsidRDefault="00CA6FD0" w:rsidP="009C5F65">
            <w:pPr>
              <w:pStyle w:val="Tabletext"/>
              <w:rPr>
                <w:ins w:id="4887" w:author="LANDI Michele (C.C.)" w:date="2020-10-01T15:56:00Z"/>
              </w:rPr>
            </w:pPr>
          </w:p>
        </w:tc>
        <w:tc>
          <w:tcPr>
            <w:tcW w:w="3126" w:type="pct"/>
          </w:tcPr>
          <w:p w14:paraId="2434884E" w14:textId="77777777" w:rsidR="00CA6FD0" w:rsidRPr="00214A9B" w:rsidRDefault="00CA6FD0" w:rsidP="009C5F65">
            <w:pPr>
              <w:pStyle w:val="Tabletext"/>
              <w:rPr>
                <w:ins w:id="4888" w:author="LANDI Michele (C.C.)" w:date="2020-10-01T15:56:00Z"/>
              </w:rPr>
            </w:pPr>
          </w:p>
        </w:tc>
      </w:tr>
      <w:tr w:rsidR="00CA6FD0" w:rsidRPr="00214A9B" w14:paraId="3D246F70" w14:textId="77777777" w:rsidTr="009C5F65">
        <w:trPr>
          <w:trHeight w:val="64"/>
          <w:ins w:id="4889" w:author="LANDI Michele (C.C.)" w:date="2020-10-01T15:56:00Z"/>
        </w:trPr>
        <w:tc>
          <w:tcPr>
            <w:tcW w:w="1874" w:type="pct"/>
            <w:shd w:val="clear" w:color="auto" w:fill="auto"/>
          </w:tcPr>
          <w:p w14:paraId="42859806" w14:textId="77777777" w:rsidR="00CA6FD0" w:rsidRPr="007A34B3" w:rsidRDefault="00CA6FD0" w:rsidP="009C5F65">
            <w:pPr>
              <w:pStyle w:val="Tabletext"/>
              <w:rPr>
                <w:ins w:id="4890" w:author="LANDI Michele (C.C.)" w:date="2020-10-01T15:56:00Z"/>
              </w:rPr>
            </w:pPr>
            <w:ins w:id="4891" w:author="LANDI Michele (C.C.)" w:date="2020-10-01T15:56:00Z">
              <w:r w:rsidRPr="007A34B3">
                <w:t>CRITICAL TURN (details)</w:t>
              </w:r>
            </w:ins>
          </w:p>
        </w:tc>
        <w:tc>
          <w:tcPr>
            <w:tcW w:w="3126" w:type="pct"/>
            <w:shd w:val="clear" w:color="auto" w:fill="auto"/>
          </w:tcPr>
          <w:p w14:paraId="1A25F493" w14:textId="77777777" w:rsidR="00CA6FD0" w:rsidRPr="007A34B3" w:rsidRDefault="00CA6FD0" w:rsidP="009C5F65">
            <w:pPr>
              <w:pStyle w:val="Tabletext"/>
              <w:rPr>
                <w:ins w:id="4892" w:author="LANDI Michele (C.C.)" w:date="2020-10-01T15:56:00Z"/>
              </w:rPr>
            </w:pPr>
            <w:ins w:id="4893" w:author="LANDI Michele (C.C.)" w:date="2020-10-01T15:56:00Z">
              <w:r w:rsidRPr="007A34B3">
                <w:t xml:space="preserve">Advising about a critical turn (eg the vessel </w:t>
              </w:r>
              <w:r>
                <w:t xml:space="preserve">is approaching or </w:t>
              </w:r>
              <w:r w:rsidRPr="007A34B3">
                <w:t>did not alter course as expected)</w:t>
              </w:r>
            </w:ins>
          </w:p>
        </w:tc>
      </w:tr>
      <w:tr w:rsidR="00CA6FD0" w:rsidRPr="00214A9B" w14:paraId="0A571ACF" w14:textId="77777777" w:rsidTr="009C5F65">
        <w:trPr>
          <w:trHeight w:val="64"/>
          <w:ins w:id="4894" w:author="LANDI Michele (C.C.)" w:date="2020-10-01T15:56:00Z"/>
        </w:trPr>
        <w:tc>
          <w:tcPr>
            <w:tcW w:w="1874" w:type="pct"/>
          </w:tcPr>
          <w:p w14:paraId="39D3F2D4" w14:textId="77777777" w:rsidR="00CA6FD0" w:rsidRPr="00214A9B" w:rsidRDefault="00CA6FD0" w:rsidP="009C5F65">
            <w:pPr>
              <w:pStyle w:val="Tabletext"/>
              <w:rPr>
                <w:ins w:id="4895" w:author="LANDI Michele (C.C.)" w:date="2020-10-01T15:56:00Z"/>
              </w:rPr>
            </w:pPr>
            <w:ins w:id="4896" w:author="LANDI Michele (C.C.)" w:date="2020-10-01T15:56:00Z">
              <w:r>
                <w:t>YOU HAVE DEVIATED FROM (details)</w:t>
              </w:r>
            </w:ins>
          </w:p>
        </w:tc>
        <w:tc>
          <w:tcPr>
            <w:tcW w:w="3126" w:type="pct"/>
          </w:tcPr>
          <w:p w14:paraId="13179260" w14:textId="77777777" w:rsidR="00CA6FD0" w:rsidRPr="00214A9B" w:rsidRDefault="00CA6FD0" w:rsidP="009C5F65">
            <w:pPr>
              <w:pStyle w:val="Tabletext"/>
              <w:rPr>
                <w:ins w:id="4897" w:author="LANDI Michele (C.C.)" w:date="2020-10-01T15:56:00Z"/>
              </w:rPr>
            </w:pPr>
            <w:ins w:id="4898" w:author="LANDI Michele (C.C.)" w:date="2020-10-01T15:56:00Z">
              <w:r>
                <w:t>Advising the ship has deviated from intended route (eg passage plan)</w:t>
              </w:r>
            </w:ins>
          </w:p>
        </w:tc>
      </w:tr>
      <w:tr w:rsidR="00CA6FD0" w:rsidRPr="00214A9B" w14:paraId="0945FE5B" w14:textId="77777777" w:rsidTr="009C5F65">
        <w:trPr>
          <w:trHeight w:val="64"/>
          <w:ins w:id="4899" w:author="LANDI Michele (C.C.)" w:date="2020-10-01T15:56:00Z"/>
        </w:trPr>
        <w:tc>
          <w:tcPr>
            <w:tcW w:w="1874" w:type="pct"/>
            <w:shd w:val="clear" w:color="auto" w:fill="auto"/>
          </w:tcPr>
          <w:p w14:paraId="4AAC37F0" w14:textId="77777777" w:rsidR="00CA6FD0" w:rsidRDefault="00CA6FD0" w:rsidP="009C5F65">
            <w:pPr>
              <w:pStyle w:val="Tabletext"/>
              <w:rPr>
                <w:ins w:id="4900" w:author="LANDI Michele (C.C.)" w:date="2020-10-01T15:56:00Z"/>
              </w:rPr>
            </w:pPr>
            <w:ins w:id="4901" w:author="LANDI Michele (C.C.)" w:date="2020-10-01T15:56:00Z">
              <w:r>
                <w:t>CLOSE QUARTER SITUATION WITH (details)</w:t>
              </w:r>
            </w:ins>
          </w:p>
        </w:tc>
        <w:tc>
          <w:tcPr>
            <w:tcW w:w="3126" w:type="pct"/>
            <w:shd w:val="clear" w:color="auto" w:fill="auto"/>
          </w:tcPr>
          <w:p w14:paraId="4BEAC9A1" w14:textId="77777777" w:rsidR="00CA6FD0" w:rsidRDefault="00CA6FD0" w:rsidP="009C5F65">
            <w:pPr>
              <w:pStyle w:val="Tabletext"/>
              <w:rPr>
                <w:ins w:id="4902" w:author="LANDI Michele (C.C.)" w:date="2020-10-01T15:56:00Z"/>
              </w:rPr>
            </w:pPr>
            <w:ins w:id="4903" w:author="LANDI Michele (C.C.)" w:date="2020-10-01T15:56:00Z">
              <w:r>
                <w:t xml:space="preserve">Advising the ship is passing close to another ship </w:t>
              </w:r>
            </w:ins>
          </w:p>
        </w:tc>
      </w:tr>
      <w:tr w:rsidR="00CA6FD0" w:rsidRPr="00214A9B" w14:paraId="6B60C59A" w14:textId="77777777" w:rsidTr="009C5F65">
        <w:trPr>
          <w:trHeight w:val="64"/>
          <w:ins w:id="4904" w:author="LANDI Michele (C.C.)" w:date="2020-10-01T15:56:00Z"/>
        </w:trPr>
        <w:tc>
          <w:tcPr>
            <w:tcW w:w="1874" w:type="pct"/>
          </w:tcPr>
          <w:p w14:paraId="5D3BACDE" w14:textId="77777777" w:rsidR="00CA6FD0" w:rsidRPr="00214A9B" w:rsidRDefault="00CA6FD0" w:rsidP="009C5F65">
            <w:pPr>
              <w:pStyle w:val="Tabletext"/>
              <w:rPr>
                <w:ins w:id="4905" w:author="LANDI Michele (C.C.)" w:date="2020-10-01T15:56:00Z"/>
              </w:rPr>
            </w:pPr>
          </w:p>
        </w:tc>
        <w:tc>
          <w:tcPr>
            <w:tcW w:w="3126" w:type="pct"/>
          </w:tcPr>
          <w:p w14:paraId="5563A93F" w14:textId="77777777" w:rsidR="00CA6FD0" w:rsidRPr="00214A9B" w:rsidRDefault="00CA6FD0" w:rsidP="009C5F65">
            <w:pPr>
              <w:pStyle w:val="Tabletext"/>
              <w:rPr>
                <w:ins w:id="4906" w:author="LANDI Michele (C.C.)" w:date="2020-10-01T15:56:00Z"/>
              </w:rPr>
            </w:pPr>
          </w:p>
        </w:tc>
      </w:tr>
      <w:tr w:rsidR="00CA6FD0" w:rsidRPr="00214A9B" w14:paraId="49B93542" w14:textId="77777777" w:rsidTr="009C5F65">
        <w:trPr>
          <w:trHeight w:val="64"/>
          <w:ins w:id="4907" w:author="LANDI Michele (C.C.)" w:date="2020-10-01T15:56:00Z"/>
        </w:trPr>
        <w:tc>
          <w:tcPr>
            <w:tcW w:w="1874" w:type="pct"/>
            <w:shd w:val="clear" w:color="auto" w:fill="auto"/>
          </w:tcPr>
          <w:p w14:paraId="7A899E7A" w14:textId="77777777" w:rsidR="00CA6FD0" w:rsidRDefault="00CA6FD0" w:rsidP="009C5F65">
            <w:pPr>
              <w:pStyle w:val="Tabletext"/>
              <w:rPr>
                <w:ins w:id="4908" w:author="LANDI Michele (C.C.)" w:date="2020-10-01T15:56:00Z"/>
              </w:rPr>
            </w:pPr>
            <w:ins w:id="4909" w:author="LANDI Michele (C.C.)" w:date="2020-10-01T15:56:00Z">
              <w:r>
                <w:t>COURSE TO MAKE GOOD (details)</w:t>
              </w:r>
            </w:ins>
          </w:p>
        </w:tc>
        <w:tc>
          <w:tcPr>
            <w:tcW w:w="3126" w:type="pct"/>
            <w:shd w:val="clear" w:color="auto" w:fill="auto"/>
          </w:tcPr>
          <w:p w14:paraId="0C91A024" w14:textId="77777777" w:rsidR="00CA6FD0" w:rsidRDefault="00CA6FD0" w:rsidP="009C5F65">
            <w:pPr>
              <w:pStyle w:val="Tabletext"/>
              <w:rPr>
                <w:ins w:id="4910" w:author="LANDI Michele (C.C.)" w:date="2020-10-01T15:56:00Z"/>
              </w:rPr>
            </w:pPr>
            <w:ins w:id="4911" w:author="LANDI Michele (C.C.)" w:date="2020-10-01T15:56:00Z">
              <w:r>
                <w:t xml:space="preserve">Advising the vessel about a recommended course </w:t>
              </w:r>
            </w:ins>
          </w:p>
        </w:tc>
      </w:tr>
    </w:tbl>
    <w:p w14:paraId="613CF6F2" w14:textId="77777777" w:rsidR="00CA6FD0" w:rsidRDefault="00CA6FD0" w:rsidP="00CA6FD0">
      <w:pPr>
        <w:rPr>
          <w:ins w:id="4912" w:author="LANDI Michele (C.C.)" w:date="2020-10-01T15:56:00Z"/>
        </w:rPr>
      </w:pPr>
    </w:p>
    <w:p w14:paraId="3EE4675F" w14:textId="77777777" w:rsidR="00CA6FD0" w:rsidRPr="00EC4A2E" w:rsidRDefault="00CA6FD0" w:rsidP="00EC4A2E"/>
    <w:p w14:paraId="06AFDDA7" w14:textId="3A2416D9" w:rsidR="007C2CBE" w:rsidRPr="007C2CBE" w:rsidDel="00CA6FD0" w:rsidRDefault="007C2CBE">
      <w:pPr>
        <w:pStyle w:val="Heading2"/>
        <w:rPr>
          <w:del w:id="4913" w:author="LANDI Michele (C.C.)" w:date="2020-10-01T15:57:00Z"/>
        </w:rPr>
      </w:pPr>
      <w:bookmarkStart w:id="4914" w:name="_Toc40380975"/>
      <w:del w:id="4915" w:author="LANDI Michele (C.C.)" w:date="2020-10-01T15:57:00Z">
        <w:r w:rsidRPr="007C2CBE" w:rsidDel="00CA6FD0">
          <w:delText>MANAGEMENT OF TRAFFIC</w:delText>
        </w:r>
        <w:bookmarkEnd w:id="4914"/>
      </w:del>
    </w:p>
    <w:bookmarkEnd w:id="4826"/>
    <w:p w14:paraId="23D703E5" w14:textId="158D4A51" w:rsidR="001741C0" w:rsidRPr="001741C0" w:rsidDel="00CA6FD0" w:rsidRDefault="001741C0">
      <w:pPr>
        <w:pStyle w:val="Heading2"/>
        <w:rPr>
          <w:del w:id="4916" w:author="LANDI Michele (C.C.)" w:date="2020-10-01T15:57:00Z"/>
        </w:rPr>
        <w:pPrChange w:id="4917" w:author="LANDI Michele (C.C.)" w:date="2020-10-05T12:05:00Z">
          <w:pPr>
            <w:pStyle w:val="Heading2separationline"/>
          </w:pPr>
        </w:pPrChange>
      </w:pPr>
    </w:p>
    <w:p w14:paraId="0ABD32D3" w14:textId="1064E273" w:rsidR="001741C0" w:rsidRPr="00006ECC" w:rsidDel="00CA6FD0" w:rsidRDefault="001741C0">
      <w:pPr>
        <w:pStyle w:val="Heading2"/>
        <w:rPr>
          <w:del w:id="4918" w:author="LANDI Michele (C.C.)" w:date="2020-10-01T15:57:00Z"/>
        </w:rPr>
        <w:pPrChange w:id="4919" w:author="LANDI Michele (C.C.)" w:date="2020-10-05T12:05:00Z">
          <w:pPr>
            <w:pStyle w:val="Bullet1"/>
            <w:numPr>
              <w:numId w:val="0"/>
            </w:numPr>
            <w:ind w:left="0" w:firstLine="0"/>
          </w:pPr>
        </w:pPrChange>
      </w:pPr>
      <w:del w:id="4920" w:author="LANDI Michele (C.C.)" w:date="2020-10-01T15:57:00Z">
        <w:r w:rsidDel="00CA6FD0">
          <w:delText xml:space="preserve">These phrases </w:delText>
        </w:r>
        <w:r w:rsidR="001B3E4B" w:rsidDel="00CA6FD0">
          <w:delText>may</w:delText>
        </w:r>
        <w:r w:rsidDel="00CA6FD0">
          <w:delText xml:space="preserve"> follow </w:delText>
        </w:r>
        <w:r w:rsidR="001B3E4B" w:rsidRPr="001B3E4B" w:rsidDel="00CA6FD0">
          <w:delText xml:space="preserve">information of an occurrence or activity </w:delText>
        </w:r>
        <w:r w:rsidR="001B3E4B" w:rsidDel="00CA6FD0">
          <w:delText xml:space="preserve">or </w:delText>
        </w:r>
        <w:r w:rsidDel="00CA6FD0">
          <w:delText xml:space="preserve">an initial observation statement, such as “SHALLOW WATER”.  These phrases </w:delText>
        </w:r>
        <w:r w:rsidR="00AA6064" w:rsidDel="00CA6FD0">
          <w:delText>indicate a need for</w:delText>
        </w:r>
        <w:r w:rsidDel="00CA6FD0">
          <w:delText xml:space="preserve"> a vessel to do something, or follow an instruction to take necessary action.</w:delText>
        </w:r>
      </w:del>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Change w:id="4921">
          <w:tblGrid>
            <w:gridCol w:w="3683"/>
            <w:gridCol w:w="7"/>
            <w:gridCol w:w="6501"/>
            <w:gridCol w:w="20"/>
          </w:tblGrid>
        </w:tblGridChange>
      </w:tblGrid>
      <w:tr w:rsidR="001741C0" w:rsidRPr="001741C0" w:rsidDel="00CA6FD0" w14:paraId="168A2C99" w14:textId="4E85D6BA" w:rsidTr="001741C0">
        <w:trPr>
          <w:trHeight w:val="360"/>
          <w:tblHeader/>
          <w:del w:id="4922" w:author="LANDI Michele (C.C.)" w:date="2020-10-01T15:57:00Z"/>
        </w:trPr>
        <w:tc>
          <w:tcPr>
            <w:tcW w:w="1807" w:type="pct"/>
            <w:shd w:val="clear" w:color="auto" w:fill="D9E2F3"/>
            <w:vAlign w:val="center"/>
          </w:tcPr>
          <w:p w14:paraId="175378D6" w14:textId="095013EF" w:rsidR="001741C0" w:rsidRPr="001741C0" w:rsidDel="00CA6FD0" w:rsidRDefault="001741C0">
            <w:pPr>
              <w:pStyle w:val="Heading2"/>
              <w:rPr>
                <w:del w:id="4923" w:author="LANDI Michele (C.C.)" w:date="2020-10-01T15:57:00Z"/>
              </w:rPr>
              <w:pPrChange w:id="4924" w:author="LANDI Michele (C.C.)" w:date="2020-10-05T12:05:00Z">
                <w:pPr>
                  <w:pStyle w:val="Tableheading"/>
                </w:pPr>
              </w:pPrChange>
            </w:pPr>
            <w:del w:id="4925" w:author="LANDI Michele (C.C.)" w:date="2020-10-01T15:57:00Z">
              <w:r w:rsidRPr="001741C0" w:rsidDel="00CA6FD0">
                <w:delText>Message Element</w:delText>
              </w:r>
            </w:del>
          </w:p>
        </w:tc>
        <w:tc>
          <w:tcPr>
            <w:tcW w:w="3193" w:type="pct"/>
            <w:shd w:val="clear" w:color="auto" w:fill="D9E2F3"/>
            <w:vAlign w:val="center"/>
          </w:tcPr>
          <w:p w14:paraId="784F5559" w14:textId="4B31BF54" w:rsidR="001741C0" w:rsidRPr="001741C0" w:rsidDel="00CA6FD0" w:rsidRDefault="001741C0">
            <w:pPr>
              <w:pStyle w:val="Heading2"/>
              <w:rPr>
                <w:del w:id="4926" w:author="LANDI Michele (C.C.)" w:date="2020-10-01T15:57:00Z"/>
              </w:rPr>
              <w:pPrChange w:id="4927" w:author="LANDI Michele (C.C.)" w:date="2020-10-05T12:05:00Z">
                <w:pPr>
                  <w:pStyle w:val="Tableheading"/>
                </w:pPr>
              </w:pPrChange>
            </w:pPr>
            <w:del w:id="4928" w:author="LANDI Michele (C.C.)" w:date="2020-10-01T15:57:00Z">
              <w:r w:rsidRPr="001741C0" w:rsidDel="00CA6FD0">
                <w:delText>Message Intent</w:delText>
              </w:r>
            </w:del>
          </w:p>
        </w:tc>
      </w:tr>
      <w:tr w:rsidR="001741C0" w:rsidDel="00CA6FD0" w14:paraId="00EF0591" w14:textId="0A92E8FB" w:rsidTr="001741C0">
        <w:trPr>
          <w:trHeight w:val="64"/>
          <w:del w:id="4929" w:author="LANDI Michele (C.C.)" w:date="2020-10-01T15:57:00Z"/>
        </w:trPr>
        <w:tc>
          <w:tcPr>
            <w:tcW w:w="1807" w:type="pct"/>
          </w:tcPr>
          <w:p w14:paraId="4DDDA766" w14:textId="24374B68" w:rsidR="001741C0" w:rsidRPr="0063013F" w:rsidDel="00CA6FD0" w:rsidRDefault="001741C0">
            <w:pPr>
              <w:pStyle w:val="Heading2"/>
              <w:rPr>
                <w:del w:id="4930" w:author="LANDI Michele (C.C.)" w:date="2020-10-01T15:57:00Z"/>
                <w:lang w:eastAsia="ko-KR"/>
              </w:rPr>
              <w:pPrChange w:id="4931" w:author="LANDI Michele (C.C.)" w:date="2020-10-05T12:05:00Z">
                <w:pPr>
                  <w:pStyle w:val="Tabletext"/>
                </w:pPr>
              </w:pPrChange>
            </w:pPr>
            <w:del w:id="4932" w:author="LANDI Michele (C.C.)" w:date="2020-10-01T15:57:00Z">
              <w:r w:rsidDel="00CA6FD0">
                <w:delText>WHAT ARE YOUR INTENTIONS</w:delText>
              </w:r>
            </w:del>
          </w:p>
        </w:tc>
        <w:tc>
          <w:tcPr>
            <w:tcW w:w="3193" w:type="pct"/>
          </w:tcPr>
          <w:p w14:paraId="4B6BC846" w14:textId="1B6847B0" w:rsidR="001741C0" w:rsidRPr="0063013F" w:rsidDel="00CA6FD0" w:rsidRDefault="001741C0">
            <w:pPr>
              <w:pStyle w:val="Heading2"/>
              <w:rPr>
                <w:del w:id="4933" w:author="LANDI Michele (C.C.)" w:date="2020-10-01T15:57:00Z"/>
              </w:rPr>
              <w:pPrChange w:id="4934" w:author="LANDI Michele (C.C.)" w:date="2020-10-05T12:05:00Z">
                <w:pPr>
                  <w:pStyle w:val="Tabletext"/>
                </w:pPr>
              </w:pPrChange>
            </w:pPr>
            <w:del w:id="4935" w:author="LANDI Michele (C.C.)" w:date="2020-10-01T15:57:00Z">
              <w:r w:rsidDel="00CA6FD0">
                <w:delText xml:space="preserve">Question requesting the </w:delText>
              </w:r>
            </w:del>
            <w:ins w:id="4936" w:author="LANDI Michele (C.C.)" w:date="2020-10-01T11:32:00Z">
              <w:del w:id="4937" w:author="LANDI Michele (C.C.)" w:date="2020-10-01T15:57:00Z">
                <w:r w:rsidR="00F35EFB" w:rsidDel="00CA6FD0">
                  <w:delText xml:space="preserve">ship </w:delText>
                </w:r>
              </w:del>
            </w:ins>
            <w:del w:id="4938" w:author="LANDI Michele (C.C.)" w:date="2020-10-01T15:57:00Z">
              <w:r w:rsidDel="00CA6FD0">
                <w:delText xml:space="preserve">vessel to advise of </w:delText>
              </w:r>
              <w:r w:rsidR="00EC4A2E" w:rsidDel="00CA6FD0">
                <w:delText xml:space="preserve">its </w:delText>
              </w:r>
              <w:r w:rsidDel="00CA6FD0">
                <w:delText>intention</w:delText>
              </w:r>
            </w:del>
            <w:ins w:id="4939" w:author="LANDI Michele (C.C.)" w:date="2020-09-29T12:09:00Z">
              <w:del w:id="4940" w:author="LANDI Michele (C.C.)" w:date="2020-10-01T15:57:00Z">
                <w:r w:rsidR="00305064" w:rsidDel="00CA6FD0">
                  <w:delText>s</w:delText>
                </w:r>
              </w:del>
            </w:ins>
            <w:del w:id="4941" w:author="LANDI Michele (C.C.)" w:date="2020-10-01T15:57:00Z">
              <w:r w:rsidR="00511AB3" w:rsidDel="00CA6FD0">
                <w:delText xml:space="preserve"> (eg movements, passing, overtaking)</w:delText>
              </w:r>
            </w:del>
          </w:p>
        </w:tc>
      </w:tr>
      <w:tr w:rsidR="00F527FE" w:rsidDel="00CA6FD0" w14:paraId="02A48395" w14:textId="728F2843" w:rsidTr="001741C0">
        <w:trPr>
          <w:trHeight w:val="64"/>
          <w:del w:id="4942" w:author="LANDI Michele (C.C.)" w:date="2020-10-01T15:57:00Z"/>
        </w:trPr>
        <w:tc>
          <w:tcPr>
            <w:tcW w:w="1807" w:type="pct"/>
          </w:tcPr>
          <w:p w14:paraId="49F27367" w14:textId="4100A7F2" w:rsidR="00F527FE" w:rsidRPr="00A91CB1" w:rsidDel="00CA6FD0" w:rsidRDefault="00F527FE">
            <w:pPr>
              <w:pStyle w:val="Heading2"/>
              <w:rPr>
                <w:del w:id="4943" w:author="LANDI Michele (C.C.)" w:date="2020-10-01T15:57:00Z"/>
                <w:highlight w:val="yellow"/>
                <w:rPrChange w:id="4944" w:author="LANDI Michele (C.C.)" w:date="2020-09-29T12:30:00Z">
                  <w:rPr>
                    <w:del w:id="4945" w:author="LANDI Michele (C.C.)" w:date="2020-10-01T15:57:00Z"/>
                  </w:rPr>
                </w:rPrChange>
              </w:rPr>
              <w:pPrChange w:id="4946" w:author="LANDI Michele (C.C.)" w:date="2020-10-05T12:05:00Z">
                <w:pPr>
                  <w:pStyle w:val="Tabletext"/>
                </w:pPr>
              </w:pPrChange>
            </w:pPr>
            <w:del w:id="4947" w:author="LANDI Michele (C.C.)" w:date="2020-10-01T15:57:00Z">
              <w:r w:rsidRPr="00A91CB1" w:rsidDel="00CA6FD0">
                <w:rPr>
                  <w:highlight w:val="yellow"/>
                  <w:rPrChange w:id="4948" w:author="LANDI Michele (C.C.)" w:date="2020-09-29T12:30:00Z">
                    <w:rPr/>
                  </w:rPrChange>
                </w:rPr>
                <w:delText>AREA TO BE AVOIDED (name)</w:delText>
              </w:r>
            </w:del>
          </w:p>
        </w:tc>
        <w:tc>
          <w:tcPr>
            <w:tcW w:w="3193" w:type="pct"/>
          </w:tcPr>
          <w:p w14:paraId="75421174" w14:textId="63349042" w:rsidR="00F527FE" w:rsidDel="00CA6FD0" w:rsidRDefault="00F527FE">
            <w:pPr>
              <w:pStyle w:val="Heading2"/>
              <w:rPr>
                <w:del w:id="4949" w:author="LANDI Michele (C.C.)" w:date="2020-10-01T15:57:00Z"/>
              </w:rPr>
              <w:pPrChange w:id="4950" w:author="LANDI Michele (C.C.)" w:date="2020-10-05T12:05:00Z">
                <w:pPr>
                  <w:pStyle w:val="Tabletext"/>
                </w:pPr>
              </w:pPrChange>
            </w:pPr>
            <w:del w:id="4951" w:author="LANDI Michele (C.C.)" w:date="2020-10-01T15:57:00Z">
              <w:r w:rsidRPr="00A91CB1" w:rsidDel="00CA6FD0">
                <w:rPr>
                  <w:highlight w:val="yellow"/>
                  <w:rPrChange w:id="4952" w:author="LANDI Michele (C.C.)" w:date="2020-09-29T12:30:00Z">
                    <w:rPr/>
                  </w:rPrChange>
                </w:rPr>
                <w:delText>Information provided about an area to be avoided</w:delText>
              </w:r>
            </w:del>
          </w:p>
        </w:tc>
      </w:tr>
      <w:tr w:rsidR="00F527FE" w:rsidDel="00CA6FD0" w14:paraId="3A0197BD" w14:textId="12244FC2" w:rsidTr="00B56B29">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4953" w:author="LANDI Michele (C.C.)" w:date="2020-10-01T10:47: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del w:id="4954" w:author="LANDI Michele (C.C.)" w:date="2020-10-01T15:57:00Z"/>
          <w:trPrChange w:id="4955" w:author="LANDI Michele (C.C.)" w:date="2020-10-01T10:47:00Z">
            <w:trPr>
              <w:gridAfter w:val="0"/>
              <w:trHeight w:val="64"/>
            </w:trPr>
          </w:trPrChange>
        </w:trPr>
        <w:tc>
          <w:tcPr>
            <w:tcW w:w="1807" w:type="pct"/>
            <w:shd w:val="clear" w:color="auto" w:fill="auto"/>
            <w:tcPrChange w:id="4956" w:author="LANDI Michele (C.C.)" w:date="2020-10-01T10:47:00Z">
              <w:tcPr>
                <w:tcW w:w="1807" w:type="pct"/>
              </w:tcPr>
            </w:tcPrChange>
          </w:tcPr>
          <w:p w14:paraId="520692BB" w14:textId="5860B673" w:rsidR="00F527FE" w:rsidRPr="00B56B29" w:rsidDel="00CA6FD0" w:rsidRDefault="00F527FE">
            <w:pPr>
              <w:pStyle w:val="Heading2"/>
              <w:rPr>
                <w:del w:id="4957" w:author="LANDI Michele (C.C.)" w:date="2020-10-01T15:57:00Z"/>
              </w:rPr>
              <w:pPrChange w:id="4958" w:author="LANDI Michele (C.C.)" w:date="2020-10-05T12:05:00Z">
                <w:pPr>
                  <w:pStyle w:val="Tabletext"/>
                </w:pPr>
              </w:pPrChange>
            </w:pPr>
            <w:del w:id="4959" w:author="LANDI Michele (C.C.)" w:date="2020-10-01T15:57:00Z">
              <w:r w:rsidRPr="00B56B29" w:rsidDel="00CA6FD0">
                <w:rPr>
                  <w:rPrChange w:id="4960" w:author="LANDI Michele (C.C.)" w:date="2020-10-01T10:46:00Z">
                    <w:rPr>
                      <w:strike/>
                    </w:rPr>
                  </w:rPrChange>
                </w:rPr>
                <w:delText>AVOID (details)</w:delText>
              </w:r>
            </w:del>
          </w:p>
        </w:tc>
        <w:tc>
          <w:tcPr>
            <w:tcW w:w="3193" w:type="pct"/>
            <w:shd w:val="clear" w:color="auto" w:fill="auto"/>
            <w:tcPrChange w:id="4961" w:author="LANDI Michele (C.C.)" w:date="2020-10-01T10:47:00Z">
              <w:tcPr>
                <w:tcW w:w="3193" w:type="pct"/>
                <w:gridSpan w:val="2"/>
              </w:tcPr>
            </w:tcPrChange>
          </w:tcPr>
          <w:p w14:paraId="6137F011" w14:textId="35943790" w:rsidR="00F527FE" w:rsidRPr="00B56B29" w:rsidDel="00CA6FD0" w:rsidRDefault="00F527FE">
            <w:pPr>
              <w:pStyle w:val="Heading2"/>
              <w:rPr>
                <w:del w:id="4962" w:author="LANDI Michele (C.C.)" w:date="2020-10-01T15:57:00Z"/>
              </w:rPr>
              <w:pPrChange w:id="4963" w:author="LANDI Michele (C.C.)" w:date="2020-10-05T12:05:00Z">
                <w:pPr>
                  <w:pStyle w:val="Tabletext"/>
                </w:pPr>
              </w:pPrChange>
            </w:pPr>
            <w:del w:id="4964" w:author="LANDI Michele (C.C.)" w:date="2020-10-01T15:57:00Z">
              <w:r w:rsidRPr="00B56B29" w:rsidDel="00CA6FD0">
                <w:rPr>
                  <w:rPrChange w:id="4965" w:author="LANDI Michele (C.C.)" w:date="2020-10-01T10:47:00Z">
                    <w:rPr>
                      <w:strike/>
                    </w:rPr>
                  </w:rPrChange>
                </w:rPr>
                <w:delText>Request to avoid something (eg area, location, object)</w:delText>
              </w:r>
            </w:del>
          </w:p>
        </w:tc>
      </w:tr>
      <w:tr w:rsidR="00F527FE" w:rsidDel="00CA6FD0" w14:paraId="5E35D917" w14:textId="5671DC50" w:rsidTr="00B56B29">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4966" w:author="LANDI Michele (C.C.)" w:date="2020-10-01T10:47: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del w:id="4967" w:author="LANDI Michele (C.C.)" w:date="2020-10-01T15:57:00Z"/>
          <w:trPrChange w:id="4968" w:author="LANDI Michele (C.C.)" w:date="2020-10-01T10:47:00Z">
            <w:trPr>
              <w:gridAfter w:val="0"/>
              <w:trHeight w:val="64"/>
            </w:trPr>
          </w:trPrChange>
        </w:trPr>
        <w:tc>
          <w:tcPr>
            <w:tcW w:w="1807" w:type="pct"/>
            <w:shd w:val="clear" w:color="auto" w:fill="auto"/>
            <w:tcPrChange w:id="4969" w:author="LANDI Michele (C.C.)" w:date="2020-10-01T10:47:00Z">
              <w:tcPr>
                <w:tcW w:w="1807" w:type="pct"/>
              </w:tcPr>
            </w:tcPrChange>
          </w:tcPr>
          <w:p w14:paraId="357143DD" w14:textId="295A26DC" w:rsidR="00F527FE" w:rsidRPr="00B56B29" w:rsidDel="00CA6FD0" w:rsidRDefault="00F527FE">
            <w:pPr>
              <w:pStyle w:val="Heading2"/>
              <w:rPr>
                <w:del w:id="4970" w:author="LANDI Michele (C.C.)" w:date="2020-10-01T15:57:00Z"/>
              </w:rPr>
              <w:pPrChange w:id="4971" w:author="LANDI Michele (C.C.)" w:date="2020-10-05T12:05:00Z">
                <w:pPr>
                  <w:pStyle w:val="Tabletext"/>
                </w:pPr>
              </w:pPrChange>
            </w:pPr>
            <w:del w:id="4972" w:author="LANDI Michele (C.C.)" w:date="2020-10-01T15:57:00Z">
              <w:r w:rsidRPr="00B56B29" w:rsidDel="00CA6FD0">
                <w:rPr>
                  <w:rPrChange w:id="4973" w:author="LANDI Michele (C.C.)" w:date="2020-10-01T10:47:00Z">
                    <w:rPr>
                      <w:strike/>
                    </w:rPr>
                  </w:rPrChange>
                </w:rPr>
                <w:delText>CHECK YOUR POSITION</w:delText>
              </w:r>
            </w:del>
          </w:p>
        </w:tc>
        <w:tc>
          <w:tcPr>
            <w:tcW w:w="3193" w:type="pct"/>
            <w:shd w:val="clear" w:color="auto" w:fill="auto"/>
            <w:tcPrChange w:id="4974" w:author="LANDI Michele (C.C.)" w:date="2020-10-01T10:47:00Z">
              <w:tcPr>
                <w:tcW w:w="3193" w:type="pct"/>
                <w:gridSpan w:val="2"/>
              </w:tcPr>
            </w:tcPrChange>
          </w:tcPr>
          <w:p w14:paraId="55454A07" w14:textId="1D72C164" w:rsidR="00F527FE" w:rsidRPr="00B56B29" w:rsidDel="00CA6FD0" w:rsidRDefault="00F527FE">
            <w:pPr>
              <w:pStyle w:val="Heading2"/>
              <w:rPr>
                <w:del w:id="4975" w:author="LANDI Michele (C.C.)" w:date="2020-10-01T15:57:00Z"/>
              </w:rPr>
              <w:pPrChange w:id="4976" w:author="LANDI Michele (C.C.)" w:date="2020-10-05T12:05:00Z">
                <w:pPr>
                  <w:pStyle w:val="Tabletext"/>
                </w:pPr>
              </w:pPrChange>
            </w:pPr>
            <w:del w:id="4977" w:author="LANDI Michele (C.C.)" w:date="2020-10-01T15:57:00Z">
              <w:r w:rsidRPr="00B56B29" w:rsidDel="00CA6FD0">
                <w:rPr>
                  <w:rPrChange w:id="4978" w:author="LANDI Michele (C.C.)" w:date="2020-10-01T10:47:00Z">
                    <w:rPr>
                      <w:strike/>
                    </w:rPr>
                  </w:rPrChange>
                </w:rPr>
                <w:delText xml:space="preserve">Request for the </w:delText>
              </w:r>
            </w:del>
            <w:ins w:id="4979" w:author="LANDI Michele (C.C.)" w:date="2020-10-01T11:32:00Z">
              <w:del w:id="4980" w:author="LANDI Michele (C.C.)" w:date="2020-10-01T15:57:00Z">
                <w:r w:rsidR="00F35EFB" w:rsidDel="00CA6FD0">
                  <w:delText xml:space="preserve">ship </w:delText>
                </w:r>
              </w:del>
            </w:ins>
            <w:del w:id="4981" w:author="LANDI Michele (C.C.)" w:date="2020-10-01T15:57:00Z">
              <w:r w:rsidRPr="00B56B29" w:rsidDel="00CA6FD0">
                <w:rPr>
                  <w:rPrChange w:id="4982" w:author="LANDI Michele (C.C.)" w:date="2020-10-01T10:47:00Z">
                    <w:rPr>
                      <w:strike/>
                    </w:rPr>
                  </w:rPrChange>
                </w:rPr>
                <w:delText xml:space="preserve">vessel to check their position </w:delText>
              </w:r>
            </w:del>
          </w:p>
        </w:tc>
      </w:tr>
      <w:tr w:rsidR="00F527FE" w:rsidDel="00CA6FD0" w14:paraId="492F7C98" w14:textId="73209D0B" w:rsidTr="001741C0">
        <w:trPr>
          <w:trHeight w:val="64"/>
          <w:del w:id="4983" w:author="LANDI Michele (C.C.)" w:date="2020-10-01T15:57:00Z"/>
        </w:trPr>
        <w:tc>
          <w:tcPr>
            <w:tcW w:w="1807" w:type="pct"/>
          </w:tcPr>
          <w:p w14:paraId="6CB540DF" w14:textId="2824C856" w:rsidR="00F527FE" w:rsidRPr="0063013F" w:rsidDel="00CA6FD0" w:rsidRDefault="00F527FE">
            <w:pPr>
              <w:pStyle w:val="Heading2"/>
              <w:rPr>
                <w:del w:id="4984" w:author="LANDI Michele (C.C.)" w:date="2020-10-01T15:57:00Z"/>
              </w:rPr>
              <w:pPrChange w:id="4985" w:author="LANDI Michele (C.C.)" w:date="2020-10-05T12:05:00Z">
                <w:pPr>
                  <w:pStyle w:val="Tabletext"/>
                </w:pPr>
              </w:pPrChange>
            </w:pPr>
            <w:del w:id="4986" w:author="LANDI Michele (C.C.)" w:date="2020-10-01T15:57:00Z">
              <w:r w:rsidRPr="0063013F" w:rsidDel="00CA6FD0">
                <w:delText>DO NOT PROCEED</w:delText>
              </w:r>
              <w:r w:rsidDel="00CA6FD0">
                <w:delText xml:space="preserve"> (details)</w:delText>
              </w:r>
              <w:r w:rsidRPr="0063013F" w:rsidDel="00CA6FD0">
                <w:delText>KEEP CLEAR OF</w:delText>
              </w:r>
            </w:del>
            <w:ins w:id="4987" w:author="Windows 사용자" w:date="2020-06-02T14:15:00Z">
              <w:del w:id="4988" w:author="LANDI Michele (C.C.)" w:date="2020-10-01T15:57:00Z">
                <w:r w:rsidDel="00CA6FD0">
                  <w:rPr>
                    <w:rFonts w:hint="eastAsia"/>
                    <w:lang w:eastAsia="ko-KR"/>
                  </w:rPr>
                  <w:delText>/AVOID</w:delText>
                </w:r>
              </w:del>
            </w:ins>
            <w:del w:id="4989" w:author="LANDI Michele (C.C.)" w:date="2020-10-01T15:57:00Z">
              <w:r w:rsidRPr="0063013F" w:rsidDel="00CA6FD0">
                <w:delText xml:space="preserve"> (details)</w:delText>
              </w:r>
            </w:del>
          </w:p>
        </w:tc>
        <w:tc>
          <w:tcPr>
            <w:tcW w:w="3193" w:type="pct"/>
          </w:tcPr>
          <w:p w14:paraId="0086A9DF" w14:textId="4D73EB8F" w:rsidR="00F527FE" w:rsidRPr="0063013F" w:rsidDel="00CA6FD0" w:rsidRDefault="00F527FE">
            <w:pPr>
              <w:pStyle w:val="Heading2"/>
              <w:rPr>
                <w:del w:id="4990" w:author="LANDI Michele (C.C.)" w:date="2020-10-01T15:57:00Z"/>
              </w:rPr>
              <w:pPrChange w:id="4991" w:author="LANDI Michele (C.C.)" w:date="2020-10-05T12:05:00Z">
                <w:pPr>
                  <w:pStyle w:val="Tabletext"/>
                </w:pPr>
              </w:pPrChange>
            </w:pPr>
            <w:del w:id="4992" w:author="LANDI Michele (C.C.)" w:date="2020-10-01T15:57:00Z">
              <w:r w:rsidDel="00CA6FD0">
                <w:delText xml:space="preserve">Instruction for the vessel </w:delText>
              </w:r>
            </w:del>
            <w:ins w:id="4993" w:author="LANDI Michele (C.C.)" w:date="2020-10-01T10:56:00Z">
              <w:del w:id="4994" w:author="LANDI Michele (C.C.)" w:date="2020-10-01T15:57:00Z">
                <w:r w:rsidR="00292B9B" w:rsidDel="00CA6FD0">
                  <w:delText xml:space="preserve">ship </w:delText>
                </w:r>
              </w:del>
            </w:ins>
            <w:del w:id="4995" w:author="LANDI Michele (C.C.)" w:date="2020-10-01T15:57:00Z">
              <w:r w:rsidDel="00CA6FD0">
                <w:delText>not to continue or proceedRequest to keep clear of something (eg area, location, object)</w:delText>
              </w:r>
            </w:del>
          </w:p>
        </w:tc>
      </w:tr>
      <w:tr w:rsidR="00F527FE" w:rsidDel="00CA6FD0" w14:paraId="58C42941" w14:textId="002061FA" w:rsidTr="00292B9B">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4996" w:author="LANDI Michele (C.C.)" w:date="2020-10-01T10:58: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ins w:id="4997" w:author="LANDI Michele (C.C.)" w:date="2020-09-28T15:50:00Z"/>
          <w:del w:id="4998" w:author="LANDI Michele (C.C.)" w:date="2020-10-01T15:57:00Z"/>
          <w:trPrChange w:id="4999" w:author="LANDI Michele (C.C.)" w:date="2020-10-01T10:58:00Z">
            <w:trPr>
              <w:gridAfter w:val="0"/>
              <w:trHeight w:val="64"/>
            </w:trPr>
          </w:trPrChange>
        </w:trPr>
        <w:tc>
          <w:tcPr>
            <w:tcW w:w="1807" w:type="pct"/>
            <w:shd w:val="clear" w:color="auto" w:fill="auto"/>
            <w:tcPrChange w:id="5000" w:author="LANDI Michele (C.C.)" w:date="2020-10-01T10:58:00Z">
              <w:tcPr>
                <w:tcW w:w="1807" w:type="pct"/>
              </w:tcPr>
            </w:tcPrChange>
          </w:tcPr>
          <w:p w14:paraId="2518B71B" w14:textId="388EDDB1" w:rsidR="00F527FE" w:rsidRPr="0063013F" w:rsidDel="00CA6FD0" w:rsidRDefault="00F527FE">
            <w:pPr>
              <w:pStyle w:val="Heading2"/>
              <w:rPr>
                <w:ins w:id="5001" w:author="LANDI Michele (C.C.)" w:date="2020-09-28T15:50:00Z"/>
                <w:del w:id="5002" w:author="LANDI Michele (C.C.)" w:date="2020-10-01T15:57:00Z"/>
              </w:rPr>
              <w:pPrChange w:id="5003" w:author="LANDI Michele (C.C.)" w:date="2020-10-05T12:05:00Z">
                <w:pPr>
                  <w:pStyle w:val="Tabletext"/>
                </w:pPr>
              </w:pPrChange>
            </w:pPr>
            <w:ins w:id="5004" w:author="LANDI Michele (C.C.)" w:date="2020-09-28T15:51:00Z">
              <w:del w:id="5005" w:author="LANDI Michele (C.C.)" w:date="2020-10-01T15:57:00Z">
                <w:r w:rsidDel="00CA6FD0">
                  <w:delText>DO NOT ENTER</w:delText>
                </w:r>
              </w:del>
            </w:ins>
          </w:p>
        </w:tc>
        <w:tc>
          <w:tcPr>
            <w:tcW w:w="3193" w:type="pct"/>
            <w:shd w:val="clear" w:color="auto" w:fill="auto"/>
            <w:tcPrChange w:id="5006" w:author="LANDI Michele (C.C.)" w:date="2020-10-01T10:58:00Z">
              <w:tcPr>
                <w:tcW w:w="3193" w:type="pct"/>
                <w:gridSpan w:val="2"/>
              </w:tcPr>
            </w:tcPrChange>
          </w:tcPr>
          <w:p w14:paraId="40355329" w14:textId="0FEFDDE5" w:rsidR="00F527FE" w:rsidDel="00CA6FD0" w:rsidRDefault="00F527FE">
            <w:pPr>
              <w:pStyle w:val="Heading2"/>
              <w:rPr>
                <w:ins w:id="5007" w:author="LANDI Michele (C.C.)" w:date="2020-09-28T15:50:00Z"/>
                <w:del w:id="5008" w:author="LANDI Michele (C.C.)" w:date="2020-10-01T15:57:00Z"/>
              </w:rPr>
              <w:pPrChange w:id="5009" w:author="LANDI Michele (C.C.)" w:date="2020-10-05T12:05:00Z">
                <w:pPr>
                  <w:pStyle w:val="Tabletext"/>
                </w:pPr>
              </w:pPrChange>
            </w:pPr>
            <w:ins w:id="5010" w:author="LANDI Michele (C.C.)" w:date="2020-09-28T15:51:00Z">
              <w:del w:id="5011" w:author="LANDI Michele (C.C.)" w:date="2020-10-01T15:57:00Z">
                <w:r w:rsidDel="00CA6FD0">
                  <w:delText xml:space="preserve">Instruction for the </w:delText>
                </w:r>
              </w:del>
            </w:ins>
            <w:ins w:id="5012" w:author="LANDI Michele (C.C.)" w:date="2020-10-01T11:32:00Z">
              <w:del w:id="5013" w:author="LANDI Michele (C.C.)" w:date="2020-10-01T15:57:00Z">
                <w:r w:rsidR="00F35EFB" w:rsidDel="00CA6FD0">
                  <w:delText xml:space="preserve">ship </w:delText>
                </w:r>
              </w:del>
            </w:ins>
            <w:ins w:id="5014" w:author="LANDI Michele (C.C.)" w:date="2020-09-28T15:51:00Z">
              <w:del w:id="5015" w:author="LANDI Michele (C.C.)" w:date="2020-10-01T15:57:00Z">
                <w:r w:rsidDel="00CA6FD0">
                  <w:delText>not to enter</w:delText>
                </w:r>
              </w:del>
            </w:ins>
          </w:p>
        </w:tc>
      </w:tr>
      <w:tr w:rsidR="00F527FE" w:rsidDel="00CA6FD0" w14:paraId="0045F3D9" w14:textId="7B47E670" w:rsidTr="001741C0">
        <w:trPr>
          <w:trHeight w:val="64"/>
          <w:ins w:id="5016" w:author="LANDI Michele (C.C.)" w:date="2020-09-28T15:50:00Z"/>
          <w:del w:id="5017" w:author="LANDI Michele (C.C.)" w:date="2020-10-01T15:57:00Z"/>
        </w:trPr>
        <w:tc>
          <w:tcPr>
            <w:tcW w:w="1807" w:type="pct"/>
          </w:tcPr>
          <w:p w14:paraId="57367B1F" w14:textId="4EA7DF82" w:rsidR="00F527FE" w:rsidRPr="0063013F" w:rsidDel="00CA6FD0" w:rsidRDefault="00F527FE">
            <w:pPr>
              <w:pStyle w:val="Heading2"/>
              <w:rPr>
                <w:ins w:id="5018" w:author="LANDI Michele (C.C.)" w:date="2020-09-28T15:50:00Z"/>
                <w:del w:id="5019" w:author="LANDI Michele (C.C.)" w:date="2020-10-01T15:57:00Z"/>
              </w:rPr>
              <w:pPrChange w:id="5020" w:author="LANDI Michele (C.C.)" w:date="2020-10-05T12:05:00Z">
                <w:pPr>
                  <w:pStyle w:val="Tabletext"/>
                </w:pPr>
              </w:pPrChange>
            </w:pPr>
            <w:ins w:id="5021" w:author="LANDI Michele (C.C.)" w:date="2020-09-28T15:51:00Z">
              <w:del w:id="5022" w:author="LANDI Michele (C.C.)" w:date="2020-10-01T15:57:00Z">
                <w:r w:rsidRPr="0063013F" w:rsidDel="00CA6FD0">
                  <w:delText>DO NOT OVERTAKE</w:delText>
                </w:r>
              </w:del>
            </w:ins>
          </w:p>
        </w:tc>
        <w:tc>
          <w:tcPr>
            <w:tcW w:w="3193" w:type="pct"/>
          </w:tcPr>
          <w:p w14:paraId="601E2A34" w14:textId="50201EBC" w:rsidR="00F527FE" w:rsidDel="00CA6FD0" w:rsidRDefault="00F527FE">
            <w:pPr>
              <w:pStyle w:val="Heading2"/>
              <w:rPr>
                <w:ins w:id="5023" w:author="LANDI Michele (C.C.)" w:date="2020-09-28T15:50:00Z"/>
                <w:del w:id="5024" w:author="LANDI Michele (C.C.)" w:date="2020-10-01T15:57:00Z"/>
              </w:rPr>
              <w:pPrChange w:id="5025" w:author="LANDI Michele (C.C.)" w:date="2020-10-05T12:05:00Z">
                <w:pPr>
                  <w:pStyle w:val="Tabletext"/>
                </w:pPr>
              </w:pPrChange>
            </w:pPr>
            <w:ins w:id="5026" w:author="LANDI Michele (C.C.)" w:date="2020-09-28T15:51:00Z">
              <w:del w:id="5027" w:author="LANDI Michele (C.C.)" w:date="2020-10-01T15:57:00Z">
                <w:r w:rsidDel="00CA6FD0">
                  <w:delText xml:space="preserve">Instruction for a </w:delText>
                </w:r>
              </w:del>
            </w:ins>
            <w:ins w:id="5028" w:author="LANDI Michele (C.C.)" w:date="2020-10-01T11:32:00Z">
              <w:del w:id="5029" w:author="LANDI Michele (C.C.)" w:date="2020-10-01T15:57:00Z">
                <w:r w:rsidR="00F35EFB" w:rsidDel="00CA6FD0">
                  <w:delText xml:space="preserve">ship </w:delText>
                </w:r>
              </w:del>
            </w:ins>
            <w:ins w:id="5030" w:author="LANDI Michele (C.C.)" w:date="2020-09-28T15:51:00Z">
              <w:del w:id="5031" w:author="LANDI Michele (C.C.)" w:date="2020-10-01T15:57:00Z">
                <w:r w:rsidDel="00CA6FD0">
                  <w:delText>not to overtake</w:delText>
                </w:r>
              </w:del>
            </w:ins>
          </w:p>
        </w:tc>
      </w:tr>
      <w:tr w:rsidR="00F527FE" w:rsidDel="00CA6FD0" w14:paraId="71266E99" w14:textId="0707D9D4" w:rsidTr="00F527FE">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5032" w:author="LANDI Michele (C.C.)" w:date="2020-09-28T15:50: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del w:id="5033" w:author="LANDI Michele (C.C.)" w:date="2020-10-01T15:57:00Z"/>
          <w:trPrChange w:id="5034" w:author="LANDI Michele (C.C.)" w:date="2020-09-28T15:50:00Z">
            <w:trPr>
              <w:trHeight w:val="64"/>
            </w:trPr>
          </w:trPrChange>
        </w:trPr>
        <w:tc>
          <w:tcPr>
            <w:tcW w:w="1807" w:type="pct"/>
            <w:shd w:val="clear" w:color="auto" w:fill="FFFFFF" w:themeFill="background1"/>
            <w:tcPrChange w:id="5035" w:author="LANDI Michele (C.C.)" w:date="2020-09-28T15:50:00Z">
              <w:tcPr>
                <w:tcW w:w="1807" w:type="pct"/>
                <w:gridSpan w:val="2"/>
              </w:tcPr>
            </w:tcPrChange>
          </w:tcPr>
          <w:p w14:paraId="3DCBAFFB" w14:textId="3947209E" w:rsidR="00F527FE" w:rsidRPr="00F720BE" w:rsidDel="00CA6FD0" w:rsidRDefault="00F527FE">
            <w:pPr>
              <w:pStyle w:val="Heading2"/>
              <w:rPr>
                <w:del w:id="5036" w:author="LANDI Michele (C.C.)" w:date="2020-10-01T15:57:00Z"/>
              </w:rPr>
              <w:pPrChange w:id="5037" w:author="LANDI Michele (C.C.)" w:date="2020-10-05T12:05:00Z">
                <w:pPr>
                  <w:pStyle w:val="Tabletext"/>
                </w:pPr>
              </w:pPrChange>
            </w:pPr>
            <w:ins w:id="5038" w:author="LANDI Michele (C.C.)" w:date="2020-09-28T15:51:00Z">
              <w:del w:id="5039" w:author="LANDI Michele (C.C.)" w:date="2020-10-01T15:57:00Z">
                <w:r w:rsidRPr="0063013F" w:rsidDel="00CA6FD0">
                  <w:delText xml:space="preserve">DO NOT CROSS </w:delText>
                </w:r>
              </w:del>
            </w:ins>
            <w:del w:id="5040" w:author="LANDI Michele (C.C.)" w:date="2020-10-01T15:57:00Z">
              <w:r w:rsidRPr="00F720BE" w:rsidDel="00CA6FD0">
                <w:delText>AVOID (details)</w:delText>
              </w:r>
            </w:del>
          </w:p>
        </w:tc>
        <w:tc>
          <w:tcPr>
            <w:tcW w:w="3193" w:type="pct"/>
            <w:shd w:val="clear" w:color="auto" w:fill="FFFFFF" w:themeFill="background1"/>
            <w:tcPrChange w:id="5041" w:author="LANDI Michele (C.C.)" w:date="2020-09-28T15:50:00Z">
              <w:tcPr>
                <w:tcW w:w="3193" w:type="pct"/>
                <w:gridSpan w:val="2"/>
              </w:tcPr>
            </w:tcPrChange>
          </w:tcPr>
          <w:p w14:paraId="4A2B108B" w14:textId="4B90A49C" w:rsidR="00F527FE" w:rsidRPr="00F720BE" w:rsidDel="00CA6FD0" w:rsidRDefault="00F527FE">
            <w:pPr>
              <w:pStyle w:val="Heading2"/>
              <w:rPr>
                <w:del w:id="5042" w:author="LANDI Michele (C.C.)" w:date="2020-10-01T15:57:00Z"/>
              </w:rPr>
              <w:pPrChange w:id="5043" w:author="LANDI Michele (C.C.)" w:date="2020-10-05T12:05:00Z">
                <w:pPr>
                  <w:pStyle w:val="Tabletext"/>
                </w:pPr>
              </w:pPrChange>
            </w:pPr>
            <w:ins w:id="5044" w:author="LANDI Michele (C.C.)" w:date="2020-09-28T15:51:00Z">
              <w:del w:id="5045" w:author="LANDI Michele (C.C.)" w:date="2020-10-01T15:57:00Z">
                <w:r w:rsidDel="00CA6FD0">
                  <w:delText xml:space="preserve">Instruction for a </w:delText>
                </w:r>
              </w:del>
            </w:ins>
            <w:ins w:id="5046" w:author="LANDI Michele (C.C.)" w:date="2020-10-01T11:32:00Z">
              <w:del w:id="5047" w:author="LANDI Michele (C.C.)" w:date="2020-10-01T15:57:00Z">
                <w:r w:rsidR="00F35EFB" w:rsidDel="00CA6FD0">
                  <w:delText xml:space="preserve">ship </w:delText>
                </w:r>
              </w:del>
            </w:ins>
            <w:ins w:id="5048" w:author="LANDI Michele (C.C.)" w:date="2020-09-28T15:51:00Z">
              <w:del w:id="5049" w:author="LANDI Michele (C.C.)" w:date="2020-10-01T15:57:00Z">
                <w:r w:rsidDel="00CA6FD0">
                  <w:delText xml:space="preserve">not to cross </w:delText>
                </w:r>
              </w:del>
            </w:ins>
            <w:ins w:id="5050" w:author="LANDI Michele (C.C.)" w:date="2020-10-01T11:08:00Z">
              <w:del w:id="5051" w:author="LANDI Michele (C.C.)" w:date="2020-10-01T15:57:00Z">
                <w:r w:rsidR="00B20315" w:rsidDel="00CA6FD0">
                  <w:delText xml:space="preserve">a certain point or area (eg </w:delText>
                </w:r>
              </w:del>
            </w:ins>
            <w:ins w:id="5052" w:author="LANDI Michele (C.C.)" w:date="2020-09-28T15:51:00Z">
              <w:del w:id="5053" w:author="LANDI Michele (C.C.)" w:date="2020-10-01T15:57:00Z">
                <w:r w:rsidDel="00CA6FD0">
                  <w:delText>the fairway</w:delText>
                </w:r>
              </w:del>
            </w:ins>
            <w:ins w:id="5054" w:author="LANDI Michele (C.C.)" w:date="2020-10-01T11:08:00Z">
              <w:del w:id="5055" w:author="LANDI Michele (C.C.)" w:date="2020-10-01T15:57:00Z">
                <w:r w:rsidR="00B20315" w:rsidDel="00CA6FD0">
                  <w:delText xml:space="preserve"> or TSS)</w:delText>
                </w:r>
              </w:del>
            </w:ins>
            <w:del w:id="5056" w:author="LANDI Michele (C.C.)" w:date="2020-10-01T15:57:00Z">
              <w:r w:rsidRPr="00F720BE" w:rsidDel="00CA6FD0">
                <w:delText>Request to avoid something (eg area, location, object)</w:delText>
              </w:r>
            </w:del>
          </w:p>
        </w:tc>
      </w:tr>
      <w:tr w:rsidR="00F527FE" w:rsidDel="00CA6FD0" w14:paraId="3A012368" w14:textId="3FCAF70C" w:rsidTr="00F527FE">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5057" w:author="LANDI Michele (C.C.)" w:date="2020-09-28T15:51: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ins w:id="5058" w:author="LANDI Michele (C.C.)" w:date="2020-09-28T15:51:00Z"/>
          <w:del w:id="5059" w:author="LANDI Michele (C.C.)" w:date="2020-10-01T15:57:00Z"/>
          <w:trPrChange w:id="5060" w:author="LANDI Michele (C.C.)" w:date="2020-09-28T15:51:00Z">
            <w:trPr>
              <w:gridAfter w:val="0"/>
              <w:trHeight w:val="64"/>
            </w:trPr>
          </w:trPrChange>
        </w:trPr>
        <w:tc>
          <w:tcPr>
            <w:tcW w:w="1807" w:type="pct"/>
            <w:shd w:val="clear" w:color="auto" w:fill="C6EDFF" w:themeFill="accent2" w:themeFillTint="33"/>
            <w:tcPrChange w:id="5061" w:author="LANDI Michele (C.C.)" w:date="2020-09-28T15:51:00Z">
              <w:tcPr>
                <w:tcW w:w="1807" w:type="pct"/>
                <w:shd w:val="clear" w:color="auto" w:fill="FFFFFF" w:themeFill="background1"/>
              </w:tcPr>
            </w:tcPrChange>
          </w:tcPr>
          <w:p w14:paraId="0F8B840A" w14:textId="4E69AA6F" w:rsidR="00F527FE" w:rsidRPr="0063013F" w:rsidDel="00CA6FD0" w:rsidRDefault="00F527FE">
            <w:pPr>
              <w:pStyle w:val="Heading2"/>
              <w:rPr>
                <w:ins w:id="5062" w:author="LANDI Michele (C.C.)" w:date="2020-09-28T15:51:00Z"/>
                <w:del w:id="5063" w:author="LANDI Michele (C.C.)" w:date="2020-10-01T15:57:00Z"/>
              </w:rPr>
              <w:pPrChange w:id="5064" w:author="LANDI Michele (C.C.)" w:date="2020-10-05T12:05:00Z">
                <w:pPr>
                  <w:pStyle w:val="Tabletext"/>
                </w:pPr>
              </w:pPrChange>
            </w:pPr>
            <w:ins w:id="5065" w:author="LANDI Michele (C.C.)" w:date="2020-09-28T15:51:00Z">
              <w:del w:id="5066" w:author="LANDI Michele (C.C.)" w:date="2020-10-01T15:57:00Z">
                <w:r w:rsidRPr="001C1841" w:rsidDel="00CA6FD0">
                  <w:delText>HAZARDOUS ACTIVITES IN (area)</w:delText>
                </w:r>
              </w:del>
            </w:ins>
          </w:p>
        </w:tc>
        <w:tc>
          <w:tcPr>
            <w:tcW w:w="3193" w:type="pct"/>
            <w:shd w:val="clear" w:color="auto" w:fill="C6EDFF" w:themeFill="accent2" w:themeFillTint="33"/>
            <w:tcPrChange w:id="5067" w:author="LANDI Michele (C.C.)" w:date="2020-09-28T15:51:00Z">
              <w:tcPr>
                <w:tcW w:w="3193" w:type="pct"/>
                <w:gridSpan w:val="2"/>
                <w:shd w:val="clear" w:color="auto" w:fill="FFFFFF" w:themeFill="background1"/>
              </w:tcPr>
            </w:tcPrChange>
          </w:tcPr>
          <w:p w14:paraId="76551B31" w14:textId="65BA869C" w:rsidR="00F527FE" w:rsidDel="00CA6FD0" w:rsidRDefault="00F527FE">
            <w:pPr>
              <w:pStyle w:val="Heading2"/>
              <w:rPr>
                <w:ins w:id="5068" w:author="LANDI Michele (C.C.)" w:date="2020-09-28T15:51:00Z"/>
                <w:del w:id="5069" w:author="LANDI Michele (C.C.)" w:date="2020-10-01T15:57:00Z"/>
              </w:rPr>
              <w:pPrChange w:id="5070" w:author="LANDI Michele (C.C.)" w:date="2020-10-05T12:05:00Z">
                <w:pPr>
                  <w:pStyle w:val="Tabletext"/>
                </w:pPr>
              </w:pPrChange>
            </w:pPr>
            <w:ins w:id="5071" w:author="LANDI Michele (C.C.)" w:date="2020-09-28T15:51:00Z">
              <w:del w:id="5072" w:author="LANDI Michele (C.C.)" w:date="2020-10-01T15:57:00Z">
                <w:r w:rsidRPr="001C1841" w:rsidDel="00CA6FD0">
                  <w:delText>Information provided about hazardous activities being conducted</w:delText>
                </w:r>
                <w:commentRangeStart w:id="5073"/>
                <w:commentRangeEnd w:id="5073"/>
                <w:r w:rsidDel="00CA6FD0">
                  <w:rPr>
                    <w:rStyle w:val="CommentReference"/>
                    <w:color w:val="auto"/>
                  </w:rPr>
                  <w:commentReference w:id="5073"/>
                </w:r>
              </w:del>
            </w:ins>
          </w:p>
        </w:tc>
      </w:tr>
      <w:tr w:rsidR="00F527FE" w:rsidDel="00CA6FD0" w14:paraId="12E918B4" w14:textId="1426D9D9" w:rsidTr="00F527FE">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5074" w:author="LANDI Michele (C.C.)" w:date="2020-09-28T15:50: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del w:id="5075" w:author="LANDI Michele (C.C.)" w:date="2020-10-01T15:57:00Z"/>
          <w:trPrChange w:id="5076" w:author="LANDI Michele (C.C.)" w:date="2020-09-28T15:50:00Z">
            <w:trPr>
              <w:trHeight w:val="64"/>
            </w:trPr>
          </w:trPrChange>
        </w:trPr>
        <w:tc>
          <w:tcPr>
            <w:tcW w:w="1807" w:type="pct"/>
            <w:shd w:val="clear" w:color="auto" w:fill="FFFFFF" w:themeFill="background1"/>
            <w:tcPrChange w:id="5077" w:author="LANDI Michele (C.C.)" w:date="2020-09-28T15:50:00Z">
              <w:tcPr>
                <w:tcW w:w="1807" w:type="pct"/>
                <w:gridSpan w:val="2"/>
              </w:tcPr>
            </w:tcPrChange>
          </w:tcPr>
          <w:p w14:paraId="6A6DD612" w14:textId="6297E57E" w:rsidR="00F527FE" w:rsidRPr="00D71F3E" w:rsidDel="00CA6FD0" w:rsidRDefault="00F527FE">
            <w:pPr>
              <w:pStyle w:val="Heading2"/>
              <w:rPr>
                <w:del w:id="5078" w:author="LANDI Michele (C.C.)" w:date="2020-10-01T15:57:00Z"/>
                <w:highlight w:val="yellow"/>
                <w:rPrChange w:id="5079" w:author="LANDI Michele (C.C.)" w:date="2020-10-01T11:11:00Z">
                  <w:rPr>
                    <w:del w:id="5080" w:author="LANDI Michele (C.C.)" w:date="2020-10-01T15:57:00Z"/>
                  </w:rPr>
                </w:rPrChange>
              </w:rPr>
              <w:pPrChange w:id="5081" w:author="LANDI Michele (C.C.)" w:date="2020-10-05T12:05:00Z">
                <w:pPr>
                  <w:pStyle w:val="Tabletext"/>
                </w:pPr>
              </w:pPrChange>
            </w:pPr>
            <w:ins w:id="5082" w:author="LANDI Michele (C.C.)" w:date="2020-09-28T15:50:00Z">
              <w:del w:id="5083" w:author="LANDI Michele (C.C.)" w:date="2020-10-01T15:57:00Z">
                <w:r w:rsidRPr="00D71F3E" w:rsidDel="00CA6FD0">
                  <w:rPr>
                    <w:highlight w:val="yellow"/>
                    <w:rPrChange w:id="5084" w:author="LANDI Michele (C.C.)" w:date="2020-10-01T11:11:00Z">
                      <w:rPr/>
                    </w:rPrChange>
                  </w:rPr>
                  <w:delText>KEEP CLEAR OF</w:delText>
                </w:r>
              </w:del>
            </w:ins>
            <w:del w:id="5085" w:author="LANDI Michele (C.C.)" w:date="2020-10-01T15:57:00Z">
              <w:r w:rsidRPr="00D71F3E" w:rsidDel="00CA6FD0">
                <w:rPr>
                  <w:highlight w:val="yellow"/>
                  <w:rPrChange w:id="5086" w:author="LANDI Michele (C.C.)" w:date="2020-10-01T11:11:00Z">
                    <w:rPr/>
                  </w:rPrChange>
                </w:rPr>
                <w:delText>CHECK YOUR POSITION</w:delText>
              </w:r>
            </w:del>
          </w:p>
        </w:tc>
        <w:tc>
          <w:tcPr>
            <w:tcW w:w="3193" w:type="pct"/>
            <w:shd w:val="clear" w:color="auto" w:fill="FFFFFF" w:themeFill="background1"/>
            <w:tcPrChange w:id="5087" w:author="LANDI Michele (C.C.)" w:date="2020-09-28T15:50:00Z">
              <w:tcPr>
                <w:tcW w:w="3193" w:type="pct"/>
                <w:gridSpan w:val="2"/>
              </w:tcPr>
            </w:tcPrChange>
          </w:tcPr>
          <w:p w14:paraId="12BA5F5C" w14:textId="558616D5" w:rsidR="00F527FE" w:rsidRPr="00D71F3E" w:rsidDel="00CA6FD0" w:rsidRDefault="00F527FE">
            <w:pPr>
              <w:pStyle w:val="Heading2"/>
              <w:rPr>
                <w:del w:id="5088" w:author="LANDI Michele (C.C.)" w:date="2020-10-01T15:57:00Z"/>
                <w:highlight w:val="yellow"/>
                <w:rPrChange w:id="5089" w:author="LANDI Michele (C.C.)" w:date="2020-10-01T11:11:00Z">
                  <w:rPr>
                    <w:del w:id="5090" w:author="LANDI Michele (C.C.)" w:date="2020-10-01T15:57:00Z"/>
                  </w:rPr>
                </w:rPrChange>
              </w:rPr>
              <w:pPrChange w:id="5091" w:author="LANDI Michele (C.C.)" w:date="2020-10-05T12:05:00Z">
                <w:pPr>
                  <w:pStyle w:val="Tabletext"/>
                </w:pPr>
              </w:pPrChange>
            </w:pPr>
            <w:ins w:id="5092" w:author="LANDI Michele (C.C.)" w:date="2020-09-28T15:50:00Z">
              <w:del w:id="5093" w:author="LANDI Michele (C.C.)" w:date="2020-10-01T15:57:00Z">
                <w:r w:rsidRPr="00D71F3E" w:rsidDel="00CA6FD0">
                  <w:rPr>
                    <w:highlight w:val="yellow"/>
                    <w:rPrChange w:id="5094" w:author="LANDI Michele (C.C.)" w:date="2020-10-01T11:11:00Z">
                      <w:rPr/>
                    </w:rPrChange>
                  </w:rPr>
                  <w:delText xml:space="preserve">Request to keep clear of </w:delText>
                </w:r>
              </w:del>
            </w:ins>
            <w:ins w:id="5095" w:author="LANDI Michele (C.C.)" w:date="2020-10-01T11:16:00Z">
              <w:del w:id="5096" w:author="LANDI Michele (C.C.)" w:date="2020-10-01T15:57:00Z">
                <w:r w:rsidR="00C4281D" w:rsidDel="00CA6FD0">
                  <w:rPr>
                    <w:highlight w:val="yellow"/>
                  </w:rPr>
                  <w:delText xml:space="preserve">an activity </w:delText>
                </w:r>
              </w:del>
            </w:ins>
            <w:ins w:id="5097" w:author="LANDI Michele (C.C.)" w:date="2020-09-28T15:50:00Z">
              <w:del w:id="5098" w:author="LANDI Michele (C.C.)" w:date="2020-10-01T15:57:00Z">
                <w:r w:rsidRPr="00D71F3E" w:rsidDel="00CA6FD0">
                  <w:rPr>
                    <w:highlight w:val="yellow"/>
                    <w:rPrChange w:id="5099" w:author="LANDI Michele (C.C.)" w:date="2020-10-01T11:11:00Z">
                      <w:rPr/>
                    </w:rPrChange>
                  </w:rPr>
                  <w:delText xml:space="preserve">(eg </w:delText>
                </w:r>
              </w:del>
            </w:ins>
            <w:ins w:id="5100" w:author="LANDI Michele (C.C.)" w:date="2020-10-01T11:16:00Z">
              <w:del w:id="5101" w:author="LANDI Michele (C.C.)" w:date="2020-10-01T15:57:00Z">
                <w:r w:rsidR="00C4281D" w:rsidDel="00CA6FD0">
                  <w:rPr>
                    <w:highlight w:val="yellow"/>
                  </w:rPr>
                  <w:delText>diving operation</w:delText>
                </w:r>
              </w:del>
            </w:ins>
            <w:ins w:id="5102" w:author="LANDI Michele (C.C.)" w:date="2020-09-28T15:50:00Z">
              <w:del w:id="5103" w:author="LANDI Michele (C.C.)" w:date="2020-10-01T15:57:00Z">
                <w:r w:rsidRPr="00D71F3E" w:rsidDel="00CA6FD0">
                  <w:rPr>
                    <w:highlight w:val="yellow"/>
                    <w:rPrChange w:id="5104" w:author="LANDI Michele (C.C.)" w:date="2020-10-01T11:11:00Z">
                      <w:rPr/>
                    </w:rPrChange>
                  </w:rPr>
                  <w:delText>)</w:delText>
                </w:r>
              </w:del>
            </w:ins>
            <w:del w:id="5105" w:author="LANDI Michele (C.C.)" w:date="2020-10-01T15:57:00Z">
              <w:r w:rsidRPr="00D71F3E" w:rsidDel="00CA6FD0">
                <w:rPr>
                  <w:highlight w:val="yellow"/>
                  <w:rPrChange w:id="5106" w:author="LANDI Michele (C.C.)" w:date="2020-10-01T11:11:00Z">
                    <w:rPr/>
                  </w:rPrChange>
                </w:rPr>
                <w:delText xml:space="preserve">Request for the vessel to check their position </w:delText>
              </w:r>
            </w:del>
          </w:p>
        </w:tc>
      </w:tr>
      <w:tr w:rsidR="00F527FE" w:rsidDel="00CA6FD0" w14:paraId="2CD7A8EC" w14:textId="2248F5F7" w:rsidTr="00F527FE">
        <w:trPr>
          <w:trHeight w:val="64"/>
          <w:ins w:id="5107" w:author="LANDI Michele (C.C.)" w:date="2020-09-28T15:51:00Z"/>
          <w:del w:id="5108" w:author="LANDI Michele (C.C.)" w:date="2020-10-01T15:57:00Z"/>
        </w:trPr>
        <w:tc>
          <w:tcPr>
            <w:tcW w:w="1807" w:type="pct"/>
            <w:shd w:val="clear" w:color="auto" w:fill="FFFFFF" w:themeFill="background1"/>
          </w:tcPr>
          <w:p w14:paraId="5743D019" w14:textId="6EA168ED" w:rsidR="00F527FE" w:rsidRPr="0063013F" w:rsidDel="00CA6FD0" w:rsidRDefault="00F527FE">
            <w:pPr>
              <w:pStyle w:val="Heading2"/>
              <w:rPr>
                <w:ins w:id="5109" w:author="LANDI Michele (C.C.)" w:date="2020-09-28T15:51:00Z"/>
                <w:del w:id="5110" w:author="LANDI Michele (C.C.)" w:date="2020-10-01T15:57:00Z"/>
              </w:rPr>
              <w:pPrChange w:id="5111" w:author="LANDI Michele (C.C.)" w:date="2020-10-05T12:05:00Z">
                <w:pPr>
                  <w:pStyle w:val="Tabletext"/>
                </w:pPr>
              </w:pPrChange>
            </w:pPr>
            <w:ins w:id="5112" w:author="LANDI Michele (C.C.)" w:date="2020-09-28T15:51:00Z">
              <w:del w:id="5113" w:author="LANDI Michele (C.C.)" w:date="2020-10-01T15:57:00Z">
                <w:r w:rsidDel="00CA6FD0">
                  <w:delText>WIDE BERTH</w:delText>
                </w:r>
              </w:del>
            </w:ins>
            <w:ins w:id="5114" w:author="LANDI Michele (C.C.)" w:date="2020-10-01T11:18:00Z">
              <w:del w:id="5115" w:author="LANDI Michele (C.C.)" w:date="2020-10-01T15:57:00Z">
                <w:r w:rsidR="009C5ADD" w:rsidDel="00CA6FD0">
                  <w:delText xml:space="preserve"> REQUESTED </w:delText>
                </w:r>
              </w:del>
            </w:ins>
          </w:p>
        </w:tc>
        <w:tc>
          <w:tcPr>
            <w:tcW w:w="3193" w:type="pct"/>
            <w:shd w:val="clear" w:color="auto" w:fill="FFFFFF" w:themeFill="background1"/>
          </w:tcPr>
          <w:p w14:paraId="5F933150" w14:textId="367E31CA" w:rsidR="00F527FE" w:rsidDel="00CA6FD0" w:rsidRDefault="00F527FE">
            <w:pPr>
              <w:pStyle w:val="Heading2"/>
              <w:rPr>
                <w:ins w:id="5116" w:author="LANDI Michele (C.C.)" w:date="2020-09-28T15:51:00Z"/>
                <w:del w:id="5117" w:author="LANDI Michele (C.C.)" w:date="2020-10-01T15:57:00Z"/>
              </w:rPr>
              <w:pPrChange w:id="5118" w:author="LANDI Michele (C.C.)" w:date="2020-10-05T12:05:00Z">
                <w:pPr>
                  <w:pStyle w:val="Tabletext"/>
                </w:pPr>
              </w:pPrChange>
            </w:pPr>
            <w:ins w:id="5119" w:author="LANDI Michele (C.C.)" w:date="2020-09-28T15:51:00Z">
              <w:del w:id="5120" w:author="LANDI Michele (C.C.)" w:date="2020-10-01T15:57:00Z">
                <w:r w:rsidDel="00CA6FD0">
                  <w:delText xml:space="preserve">Request for the </w:delText>
                </w:r>
              </w:del>
            </w:ins>
            <w:ins w:id="5121" w:author="LANDI Michele (C.C.)" w:date="2020-10-01T11:32:00Z">
              <w:del w:id="5122" w:author="LANDI Michele (C.C.)" w:date="2020-10-01T15:57:00Z">
                <w:r w:rsidR="00F35EFB" w:rsidDel="00CA6FD0">
                  <w:delText xml:space="preserve">ship </w:delText>
                </w:r>
              </w:del>
            </w:ins>
            <w:ins w:id="5123" w:author="LANDI Michele (C.C.)" w:date="2020-09-28T15:51:00Z">
              <w:del w:id="5124" w:author="LANDI Michele (C.C.)" w:date="2020-10-01T15:57:00Z">
                <w:r w:rsidDel="00CA6FD0">
                  <w:delText xml:space="preserve">to give the area </w:delText>
                </w:r>
              </w:del>
            </w:ins>
            <w:ins w:id="5125" w:author="LANDI Michele (C.C.)" w:date="2020-10-01T11:27:00Z">
              <w:del w:id="5126" w:author="LANDI Michele (C.C.)" w:date="2020-10-01T15:57:00Z">
                <w:r w:rsidR="00A56453" w:rsidDel="00CA6FD0">
                  <w:delText xml:space="preserve">or object </w:delText>
                </w:r>
              </w:del>
            </w:ins>
            <w:ins w:id="5127" w:author="LANDI Michele (C.C.)" w:date="2020-09-28T15:51:00Z">
              <w:del w:id="5128" w:author="LANDI Michele (C.C.)" w:date="2020-10-01T15:57:00Z">
                <w:r w:rsidDel="00CA6FD0">
                  <w:delText>a wide berth</w:delText>
                </w:r>
              </w:del>
            </w:ins>
          </w:p>
        </w:tc>
      </w:tr>
      <w:tr w:rsidR="00F527FE" w:rsidDel="00CA6FD0" w14:paraId="640EED07" w14:textId="3537A0D2" w:rsidTr="00F527FE">
        <w:trPr>
          <w:trHeight w:val="64"/>
          <w:ins w:id="5129" w:author="LANDI Michele (C.C.)" w:date="2020-09-28T15:51:00Z"/>
          <w:del w:id="5130" w:author="LANDI Michele (C.C.)" w:date="2020-10-01T15:57:00Z"/>
        </w:trPr>
        <w:tc>
          <w:tcPr>
            <w:tcW w:w="1807" w:type="pct"/>
            <w:shd w:val="clear" w:color="auto" w:fill="FFFFFF" w:themeFill="background1"/>
          </w:tcPr>
          <w:p w14:paraId="4121E144" w14:textId="0CDF9592" w:rsidR="00F527FE" w:rsidDel="00CA6FD0" w:rsidRDefault="00F527FE">
            <w:pPr>
              <w:pStyle w:val="Heading2"/>
              <w:rPr>
                <w:ins w:id="5131" w:author="LANDI Michele (C.C.)" w:date="2020-09-28T15:51:00Z"/>
                <w:del w:id="5132" w:author="LANDI Michele (C.C.)" w:date="2020-10-01T15:57:00Z"/>
                <w:lang w:eastAsia="ko-KR"/>
              </w:rPr>
              <w:pPrChange w:id="5133" w:author="LANDI Michele (C.C.)" w:date="2020-10-05T12:05:00Z">
                <w:pPr>
                  <w:pStyle w:val="Tabletext"/>
                </w:pPr>
              </w:pPrChange>
            </w:pPr>
            <w:ins w:id="5134" w:author="LANDI Michele (C.C.)" w:date="2020-09-28T15:51:00Z">
              <w:del w:id="5135" w:author="LANDI Michele (C.C.)" w:date="2020-10-01T15:57:00Z">
                <w:r w:rsidDel="00CA6FD0">
                  <w:delText>KEEP A SAFE DISTANCE</w:delText>
                </w:r>
                <w:r w:rsidDel="00CA6FD0">
                  <w:rPr>
                    <w:rFonts w:hint="eastAsia"/>
                    <w:lang w:eastAsia="ko-KR"/>
                  </w:rPr>
                  <w:delText xml:space="preserve"> </w:delText>
                </w:r>
                <w:r w:rsidDel="00CA6FD0">
                  <w:delText>OF (XX miles/cables</w:delText>
                </w:r>
              </w:del>
            </w:ins>
            <w:ins w:id="5136" w:author="LANDI Michele (C.C.)" w:date="2020-10-01T11:22:00Z">
              <w:del w:id="5137" w:author="LANDI Michele (C.C.)" w:date="2020-10-01T15:57:00Z">
                <w:r w:rsidR="00A56453" w:rsidDel="00CA6FD0">
                  <w:delText>/meters</w:delText>
                </w:r>
              </w:del>
            </w:ins>
            <w:ins w:id="5138" w:author="LANDI Michele (C.C.)" w:date="2020-09-28T15:51:00Z">
              <w:del w:id="5139" w:author="LANDI Michele (C.C.)" w:date="2020-10-01T15:57:00Z">
                <w:r w:rsidDel="00CA6FD0">
                  <w:delText>)</w:delText>
                </w:r>
              </w:del>
            </w:ins>
            <w:ins w:id="5140" w:author="LANDI Michele (C.C.)" w:date="2020-10-01T11:25:00Z">
              <w:del w:id="5141" w:author="LANDI Michele (C.C.)" w:date="2020-10-01T15:57:00Z">
                <w:r w:rsidR="00A56453" w:rsidDel="00CA6FD0">
                  <w:delText xml:space="preserve"> [FROM]</w:delText>
                </w:r>
              </w:del>
            </w:ins>
          </w:p>
        </w:tc>
        <w:tc>
          <w:tcPr>
            <w:tcW w:w="3193" w:type="pct"/>
            <w:shd w:val="clear" w:color="auto" w:fill="FFFFFF" w:themeFill="background1"/>
          </w:tcPr>
          <w:p w14:paraId="4BCBC9F1" w14:textId="1AC93D0B" w:rsidR="00F527FE" w:rsidDel="00CA6FD0" w:rsidRDefault="00F527FE">
            <w:pPr>
              <w:pStyle w:val="Heading2"/>
              <w:rPr>
                <w:ins w:id="5142" w:author="LANDI Michele (C.C.)" w:date="2020-09-28T15:51:00Z"/>
                <w:del w:id="5143" w:author="LANDI Michele (C.C.)" w:date="2020-10-01T15:57:00Z"/>
              </w:rPr>
              <w:pPrChange w:id="5144" w:author="LANDI Michele (C.C.)" w:date="2020-10-05T12:05:00Z">
                <w:pPr>
                  <w:pStyle w:val="Tabletext"/>
                </w:pPr>
              </w:pPrChange>
            </w:pPr>
            <w:ins w:id="5145" w:author="LANDI Michele (C.C.)" w:date="2020-09-28T15:51:00Z">
              <w:del w:id="5146" w:author="LANDI Michele (C.C.)" w:date="2020-10-01T15:57:00Z">
                <w:r w:rsidDel="00CA6FD0">
                  <w:delText xml:space="preserve">Request for the </w:delText>
                </w:r>
              </w:del>
            </w:ins>
            <w:ins w:id="5147" w:author="LANDI Michele (C.C.)" w:date="2020-10-01T11:32:00Z">
              <w:del w:id="5148" w:author="LANDI Michele (C.C.)" w:date="2020-10-01T15:57:00Z">
                <w:r w:rsidR="00F35EFB" w:rsidDel="00CA6FD0">
                  <w:delText xml:space="preserve">ship </w:delText>
                </w:r>
              </w:del>
            </w:ins>
            <w:ins w:id="5149" w:author="LANDI Michele (C.C.)" w:date="2020-09-28T15:51:00Z">
              <w:del w:id="5150" w:author="LANDI Michele (C.C.)" w:date="2020-10-01T15:57:00Z">
                <w:r w:rsidDel="00CA6FD0">
                  <w:delText xml:space="preserve">to maintain a </w:delText>
                </w:r>
              </w:del>
            </w:ins>
            <w:ins w:id="5151" w:author="LANDI Michele (C.C.)" w:date="2020-10-01T11:28:00Z">
              <w:del w:id="5152" w:author="LANDI Michele (C.C.)" w:date="2020-10-01T15:57:00Z">
                <w:r w:rsidR="00340BC5" w:rsidDel="00CA6FD0">
                  <w:delText xml:space="preserve">specified </w:delText>
                </w:r>
              </w:del>
            </w:ins>
            <w:ins w:id="5153" w:author="LANDI Michele (C.C.)" w:date="2020-09-28T15:51:00Z">
              <w:del w:id="5154" w:author="LANDI Michele (C.C.)" w:date="2020-10-01T15:57:00Z">
                <w:r w:rsidDel="00CA6FD0">
                  <w:delText>minimum safe distance</w:delText>
                </w:r>
              </w:del>
            </w:ins>
            <w:ins w:id="5155" w:author="LANDI Michele (C.C.)" w:date="2020-10-01T11:29:00Z">
              <w:del w:id="5156" w:author="LANDI Michele (C.C.)" w:date="2020-10-01T15:57:00Z">
                <w:r w:rsidR="00340BC5" w:rsidDel="00CA6FD0">
                  <w:delText xml:space="preserve"> of </w:delText>
                </w:r>
              </w:del>
            </w:ins>
            <w:ins w:id="5157" w:author="LANDI Michele (C.C.)" w:date="2020-10-01T11:30:00Z">
              <w:del w:id="5158" w:author="LANDI Michele (C.C.)" w:date="2020-10-01T15:57:00Z">
                <w:r w:rsidR="0045059D" w:rsidDel="00CA6FD0">
                  <w:delText>(</w:delText>
                </w:r>
              </w:del>
            </w:ins>
            <w:ins w:id="5159" w:author="LANDI Michele (C.C.)" w:date="2020-10-01T11:29:00Z">
              <w:del w:id="5160" w:author="LANDI Michele (C.C.)" w:date="2020-10-01T15:57:00Z">
                <w:r w:rsidR="00340BC5" w:rsidDel="00CA6FD0">
                  <w:delText>state unit)</w:delText>
                </w:r>
              </w:del>
            </w:ins>
            <w:ins w:id="5161" w:author="LANDI Michele (C.C.)" w:date="2020-10-01T11:28:00Z">
              <w:del w:id="5162" w:author="LANDI Michele (C.C.)" w:date="2020-10-01T15:57:00Z">
                <w:r w:rsidR="00340BC5" w:rsidDel="00CA6FD0">
                  <w:delText xml:space="preserve"> [from an area or an object]</w:delText>
                </w:r>
              </w:del>
            </w:ins>
          </w:p>
        </w:tc>
      </w:tr>
      <w:tr w:rsidR="00F527FE" w:rsidDel="00CA6FD0" w14:paraId="1FA589F6" w14:textId="64F2149D" w:rsidTr="00F527FE">
        <w:trPr>
          <w:trHeight w:val="64"/>
          <w:ins w:id="5163" w:author="LANDI Michele (C.C.)" w:date="2020-09-28T15:51:00Z"/>
          <w:del w:id="5164" w:author="LANDI Michele (C.C.)" w:date="2020-10-01T15:57:00Z"/>
        </w:trPr>
        <w:tc>
          <w:tcPr>
            <w:tcW w:w="1807" w:type="pct"/>
            <w:shd w:val="clear" w:color="auto" w:fill="FFFFFF" w:themeFill="background1"/>
          </w:tcPr>
          <w:p w14:paraId="11FEA451" w14:textId="4469D899" w:rsidR="00F527FE" w:rsidRPr="00F35EFB" w:rsidDel="00CA6FD0" w:rsidRDefault="00F527FE">
            <w:pPr>
              <w:pStyle w:val="Heading2"/>
              <w:rPr>
                <w:ins w:id="5165" w:author="LANDI Michele (C.C.)" w:date="2020-09-28T15:51:00Z"/>
                <w:del w:id="5166" w:author="LANDI Michele (C.C.)" w:date="2020-10-01T15:57:00Z"/>
              </w:rPr>
              <w:pPrChange w:id="5167" w:author="LANDI Michele (C.C.)" w:date="2020-10-05T12:05:00Z">
                <w:pPr>
                  <w:pStyle w:val="Tabletext"/>
                </w:pPr>
              </w:pPrChange>
            </w:pPr>
            <w:ins w:id="5168" w:author="LANDI Michele (C.C.)" w:date="2020-09-28T15:51:00Z">
              <w:del w:id="5169" w:author="LANDI Michele (C.C.)" w:date="2020-10-01T15:57:00Z">
                <w:r w:rsidRPr="00F35EFB" w:rsidDel="00CA6FD0">
                  <w:rPr>
                    <w:rPrChange w:id="5170" w:author="LANDI Michele (C.C.)" w:date="2020-10-01T11:33:00Z">
                      <w:rPr>
                        <w:highlight w:val="green"/>
                      </w:rPr>
                    </w:rPrChange>
                  </w:rPr>
                  <w:delText>LEAVE (details)</w:delText>
                </w:r>
              </w:del>
            </w:ins>
          </w:p>
        </w:tc>
        <w:tc>
          <w:tcPr>
            <w:tcW w:w="3193" w:type="pct"/>
            <w:shd w:val="clear" w:color="auto" w:fill="FFFFFF" w:themeFill="background1"/>
          </w:tcPr>
          <w:p w14:paraId="70F26F52" w14:textId="56967422" w:rsidR="00F527FE" w:rsidDel="00CA6FD0" w:rsidRDefault="00F35EFB">
            <w:pPr>
              <w:pStyle w:val="Heading2"/>
              <w:rPr>
                <w:ins w:id="5171" w:author="LANDI Michele (C.C.)" w:date="2020-09-28T15:51:00Z"/>
                <w:del w:id="5172" w:author="LANDI Michele (C.C.)" w:date="2020-10-01T15:57:00Z"/>
              </w:rPr>
              <w:pPrChange w:id="5173" w:author="LANDI Michele (C.C.)" w:date="2020-10-05T12:05:00Z">
                <w:pPr>
                  <w:pStyle w:val="Tabletext"/>
                </w:pPr>
              </w:pPrChange>
            </w:pPr>
            <w:ins w:id="5174" w:author="LANDI Michele (C.C.)" w:date="2020-10-01T11:31:00Z">
              <w:del w:id="5175" w:author="LANDI Michele (C.C.)" w:date="2020-10-01T15:57:00Z">
                <w:r w:rsidRPr="00F35EFB" w:rsidDel="00CA6FD0">
                  <w:rPr>
                    <w:rPrChange w:id="5176" w:author="LANDI Michele (C.C.)" w:date="2020-10-01T11:33:00Z">
                      <w:rPr>
                        <w:highlight w:val="green"/>
                      </w:rPr>
                    </w:rPrChange>
                  </w:rPr>
                  <w:delText xml:space="preserve">Instruction for a </w:delText>
                </w:r>
              </w:del>
            </w:ins>
            <w:ins w:id="5177" w:author="LANDI Michele (C.C.)" w:date="2020-09-28T15:51:00Z">
              <w:del w:id="5178" w:author="LANDI Michele (C.C.)" w:date="2020-10-01T15:57:00Z">
                <w:r w:rsidR="00F527FE" w:rsidRPr="00F35EFB" w:rsidDel="00CA6FD0">
                  <w:rPr>
                    <w:rPrChange w:id="5179" w:author="LANDI Michele (C.C.)" w:date="2020-10-01T11:33:00Z">
                      <w:rPr>
                        <w:highlight w:val="green"/>
                      </w:rPr>
                    </w:rPrChange>
                  </w:rPr>
                  <w:delText>ship to leave an area (eg fairway/recommended route/track)</w:delText>
                </w:r>
              </w:del>
            </w:ins>
          </w:p>
        </w:tc>
      </w:tr>
      <w:tr w:rsidR="00F527FE" w:rsidDel="00CA6FD0" w14:paraId="0FB9181A" w14:textId="46537C9E" w:rsidTr="00F527FE">
        <w:trPr>
          <w:trHeight w:val="64"/>
          <w:ins w:id="5180" w:author="LANDI Michele (C.C.)" w:date="2020-09-28T15:51:00Z"/>
          <w:del w:id="5181" w:author="LANDI Michele (C.C.)" w:date="2020-10-01T15:57:00Z"/>
        </w:trPr>
        <w:tc>
          <w:tcPr>
            <w:tcW w:w="1807" w:type="pct"/>
            <w:shd w:val="clear" w:color="auto" w:fill="FFFFFF" w:themeFill="background1"/>
          </w:tcPr>
          <w:p w14:paraId="287C46DD" w14:textId="4A1276A4" w:rsidR="00F527FE" w:rsidRPr="00A633FF" w:rsidDel="00CA6FD0" w:rsidRDefault="00F527FE">
            <w:pPr>
              <w:pStyle w:val="Heading2"/>
              <w:rPr>
                <w:ins w:id="5182" w:author="LANDI Michele (C.C.)" w:date="2020-09-28T15:51:00Z"/>
                <w:del w:id="5183" w:author="LANDI Michele (C.C.)" w:date="2020-10-01T15:57:00Z"/>
                <w:highlight w:val="green"/>
              </w:rPr>
              <w:pPrChange w:id="5184" w:author="LANDI Michele (C.C.)" w:date="2020-10-05T12:05:00Z">
                <w:pPr>
                  <w:pStyle w:val="Tabletext"/>
                </w:pPr>
              </w:pPrChange>
            </w:pPr>
            <w:ins w:id="5185" w:author="LANDI Michele (C.C.)" w:date="2020-09-28T15:51:00Z">
              <w:del w:id="5186" w:author="LANDI Michele (C.C.)" w:date="2020-10-01T15:57:00Z">
                <w:r w:rsidRPr="0063013F" w:rsidDel="00CA6FD0">
                  <w:delText>PASS (details)</w:delText>
                </w:r>
              </w:del>
            </w:ins>
          </w:p>
        </w:tc>
        <w:tc>
          <w:tcPr>
            <w:tcW w:w="3193" w:type="pct"/>
            <w:shd w:val="clear" w:color="auto" w:fill="FFFFFF" w:themeFill="background1"/>
          </w:tcPr>
          <w:p w14:paraId="42B75EB5" w14:textId="536E377C" w:rsidR="00F527FE" w:rsidRPr="00A633FF" w:rsidDel="00CA6FD0" w:rsidRDefault="00F527FE">
            <w:pPr>
              <w:pStyle w:val="Heading2"/>
              <w:rPr>
                <w:ins w:id="5187" w:author="LANDI Michele (C.C.)" w:date="2020-09-28T15:51:00Z"/>
                <w:del w:id="5188" w:author="LANDI Michele (C.C.)" w:date="2020-10-01T15:57:00Z"/>
                <w:highlight w:val="green"/>
              </w:rPr>
              <w:pPrChange w:id="5189" w:author="LANDI Michele (C.C.)" w:date="2020-10-05T12:05:00Z">
                <w:pPr>
                  <w:pStyle w:val="Tabletext"/>
                </w:pPr>
              </w:pPrChange>
            </w:pPr>
            <w:ins w:id="5190" w:author="LANDI Michele (C.C.)" w:date="2020-09-28T15:51:00Z">
              <w:del w:id="5191" w:author="LANDI Michele (C.C.)" w:date="2020-10-01T15:57:00Z">
                <w:r w:rsidDel="00CA6FD0">
                  <w:delText xml:space="preserve">Request for the </w:delText>
                </w:r>
              </w:del>
            </w:ins>
            <w:ins w:id="5192" w:author="LANDI Michele (C.C.)" w:date="2020-10-01T11:33:00Z">
              <w:del w:id="5193" w:author="LANDI Michele (C.C.)" w:date="2020-10-01T15:57:00Z">
                <w:r w:rsidR="000A3D04" w:rsidDel="00CA6FD0">
                  <w:delText xml:space="preserve">ship </w:delText>
                </w:r>
              </w:del>
            </w:ins>
            <w:ins w:id="5194" w:author="LANDI Michele (C.C.)" w:date="2020-09-28T15:51:00Z">
              <w:del w:id="5195" w:author="LANDI Michele (C.C.)" w:date="2020-10-01T15:57:00Z">
                <w:r w:rsidDel="00CA6FD0">
                  <w:delText xml:space="preserve">to pass to a relative direction or area (eg </w:delText>
                </w:r>
                <w:r w:rsidRPr="0063013F" w:rsidDel="00CA6FD0">
                  <w:delText>NW of location</w:delText>
                </w:r>
                <w:r w:rsidDel="00CA6FD0">
                  <w:delText>)</w:delText>
                </w:r>
              </w:del>
            </w:ins>
          </w:p>
        </w:tc>
      </w:tr>
      <w:tr w:rsidR="00F527FE" w:rsidDel="00CA6FD0" w14:paraId="13C096BC" w14:textId="52237CD9" w:rsidTr="00F527FE">
        <w:trPr>
          <w:trHeight w:val="64"/>
          <w:ins w:id="5196" w:author="LANDI Michele (C.C.)" w:date="2020-09-28T15:52:00Z"/>
          <w:del w:id="5197" w:author="LANDI Michele (C.C.)" w:date="2020-10-01T15:57:00Z"/>
        </w:trPr>
        <w:tc>
          <w:tcPr>
            <w:tcW w:w="1807" w:type="pct"/>
            <w:shd w:val="clear" w:color="auto" w:fill="FFFFFF" w:themeFill="background1"/>
          </w:tcPr>
          <w:p w14:paraId="1147239E" w14:textId="0BE09ACF" w:rsidR="00F527FE" w:rsidRPr="0063013F" w:rsidDel="00CA6FD0" w:rsidRDefault="00F527FE">
            <w:pPr>
              <w:pStyle w:val="Heading2"/>
              <w:rPr>
                <w:ins w:id="5198" w:author="LANDI Michele (C.C.)" w:date="2020-09-28T15:52:00Z"/>
                <w:del w:id="5199" w:author="LANDI Michele (C.C.)" w:date="2020-10-01T15:57:00Z"/>
              </w:rPr>
              <w:pPrChange w:id="5200" w:author="LANDI Michele (C.C.)" w:date="2020-10-05T12:05:00Z">
                <w:pPr>
                  <w:pStyle w:val="Tabletext"/>
                </w:pPr>
              </w:pPrChange>
            </w:pPr>
            <w:ins w:id="5201" w:author="LANDI Michele (C.C.)" w:date="2020-09-28T15:52:00Z">
              <w:del w:id="5202" w:author="LANDI Michele (C.C.)" w:date="2020-10-01T15:57:00Z">
                <w:r w:rsidRPr="0063013F" w:rsidDel="00CA6FD0">
                  <w:delText>NAVIGATE WITH CAUTION</w:delText>
                </w:r>
              </w:del>
            </w:ins>
          </w:p>
        </w:tc>
        <w:tc>
          <w:tcPr>
            <w:tcW w:w="3193" w:type="pct"/>
            <w:shd w:val="clear" w:color="auto" w:fill="FFFFFF" w:themeFill="background1"/>
          </w:tcPr>
          <w:p w14:paraId="712E2EA6" w14:textId="79B5E51D" w:rsidR="00F527FE" w:rsidDel="00CA6FD0" w:rsidRDefault="00F527FE">
            <w:pPr>
              <w:pStyle w:val="Heading2"/>
              <w:rPr>
                <w:ins w:id="5203" w:author="LANDI Michele (C.C.)" w:date="2020-09-28T15:52:00Z"/>
                <w:del w:id="5204" w:author="LANDI Michele (C.C.)" w:date="2020-10-01T15:57:00Z"/>
              </w:rPr>
              <w:pPrChange w:id="5205" w:author="LANDI Michele (C.C.)" w:date="2020-10-05T12:05:00Z">
                <w:pPr>
                  <w:pStyle w:val="Tabletext"/>
                </w:pPr>
              </w:pPrChange>
            </w:pPr>
            <w:ins w:id="5206" w:author="LANDI Michele (C.C.)" w:date="2020-09-28T15:52:00Z">
              <w:del w:id="5207" w:author="LANDI Michele (C.C.)" w:date="2020-10-01T15:57:00Z">
                <w:r w:rsidDel="00CA6FD0">
                  <w:delText xml:space="preserve">Request for the </w:delText>
                </w:r>
              </w:del>
            </w:ins>
            <w:ins w:id="5208" w:author="LANDI Michele (C.C.)" w:date="2020-10-01T11:42:00Z">
              <w:del w:id="5209" w:author="LANDI Michele (C.C.)" w:date="2020-10-01T15:57:00Z">
                <w:r w:rsidR="00814989" w:rsidDel="00CA6FD0">
                  <w:delText xml:space="preserve">ship </w:delText>
                </w:r>
              </w:del>
            </w:ins>
            <w:ins w:id="5210" w:author="LANDI Michele (C.C.)" w:date="2020-09-28T15:52:00Z">
              <w:del w:id="5211" w:author="LANDI Michele (C.C.)" w:date="2020-10-01T15:57:00Z">
                <w:r w:rsidDel="00CA6FD0">
                  <w:delText xml:space="preserve">to navigate </w:delText>
                </w:r>
              </w:del>
            </w:ins>
            <w:ins w:id="5212" w:author="LANDI Michele (C.C.)" w:date="2020-10-01T11:40:00Z">
              <w:del w:id="5213" w:author="LANDI Michele (C.C.)" w:date="2020-10-01T15:57:00Z">
                <w:r w:rsidR="000A3D04" w:rsidDel="00CA6FD0">
                  <w:delText xml:space="preserve">or proceed </w:delText>
                </w:r>
              </w:del>
            </w:ins>
            <w:ins w:id="5214" w:author="LANDI Michele (C.C.)" w:date="2020-09-28T15:52:00Z">
              <w:del w:id="5215" w:author="LANDI Michele (C.C.)" w:date="2020-10-01T15:57:00Z">
                <w:r w:rsidDel="00CA6FD0">
                  <w:delText>with caution</w:delText>
                </w:r>
              </w:del>
            </w:ins>
          </w:p>
        </w:tc>
      </w:tr>
      <w:tr w:rsidR="00F527FE" w:rsidDel="00CA6FD0" w14:paraId="7DD16162" w14:textId="7ECE084E" w:rsidTr="00F527FE">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5216" w:author="LANDI Michele (C.C.)" w:date="2020-09-28T15:52: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ins w:id="5217" w:author="LANDI Michele (C.C.)" w:date="2020-09-28T15:52:00Z"/>
          <w:del w:id="5218" w:author="LANDI Michele (C.C.)" w:date="2020-10-01T15:57:00Z"/>
          <w:trPrChange w:id="5219" w:author="LANDI Michele (C.C.)" w:date="2020-09-28T15:52:00Z">
            <w:trPr>
              <w:gridAfter w:val="0"/>
              <w:trHeight w:val="64"/>
            </w:trPr>
          </w:trPrChange>
        </w:trPr>
        <w:tc>
          <w:tcPr>
            <w:tcW w:w="1807" w:type="pct"/>
            <w:shd w:val="clear" w:color="auto" w:fill="FADBD1" w:themeFill="background2" w:themeFillTint="33"/>
            <w:tcPrChange w:id="5220" w:author="LANDI Michele (C.C.)" w:date="2020-09-28T15:52:00Z">
              <w:tcPr>
                <w:tcW w:w="1807" w:type="pct"/>
                <w:shd w:val="clear" w:color="auto" w:fill="FFFFFF" w:themeFill="background1"/>
              </w:tcPr>
            </w:tcPrChange>
          </w:tcPr>
          <w:p w14:paraId="72FECAB3" w14:textId="6E22F5F1" w:rsidR="00F527FE" w:rsidDel="00CA6FD0" w:rsidRDefault="00F527FE">
            <w:pPr>
              <w:pStyle w:val="Heading2"/>
              <w:rPr>
                <w:ins w:id="5221" w:author="LANDI Michele (C.C.)" w:date="2020-09-28T15:52:00Z"/>
                <w:del w:id="5222" w:author="LANDI Michele (C.C.)" w:date="2020-10-01T15:57:00Z"/>
                <w:lang w:eastAsia="ko-KR"/>
              </w:rPr>
              <w:pPrChange w:id="5223" w:author="LANDI Michele (C.C.)" w:date="2020-10-05T12:05:00Z">
                <w:pPr>
                  <w:pStyle w:val="Tabletext"/>
                </w:pPr>
              </w:pPrChange>
            </w:pPr>
            <w:ins w:id="5224" w:author="LANDI Michele (C.C.)" w:date="2020-09-28T15:52:00Z">
              <w:del w:id="5225" w:author="LANDI Michele (C.C.)" w:date="2020-10-01T15:57:00Z">
                <w:r w:rsidRPr="00A573B9" w:rsidDel="00CA6FD0">
                  <w:delText>PROCEED WITH CAUTION</w:delText>
                </w:r>
              </w:del>
            </w:ins>
          </w:p>
        </w:tc>
        <w:tc>
          <w:tcPr>
            <w:tcW w:w="3193" w:type="pct"/>
            <w:shd w:val="clear" w:color="auto" w:fill="FADBD1" w:themeFill="background2" w:themeFillTint="33"/>
            <w:tcPrChange w:id="5226" w:author="LANDI Michele (C.C.)" w:date="2020-09-28T15:52:00Z">
              <w:tcPr>
                <w:tcW w:w="3193" w:type="pct"/>
                <w:gridSpan w:val="2"/>
                <w:shd w:val="clear" w:color="auto" w:fill="FFFFFF" w:themeFill="background1"/>
              </w:tcPr>
            </w:tcPrChange>
          </w:tcPr>
          <w:p w14:paraId="33B33A53" w14:textId="591E69CF" w:rsidR="00F527FE" w:rsidDel="00CA6FD0" w:rsidRDefault="00F527FE">
            <w:pPr>
              <w:pStyle w:val="Heading2"/>
              <w:rPr>
                <w:ins w:id="5227" w:author="LANDI Michele (C.C.)" w:date="2020-09-28T15:52:00Z"/>
                <w:del w:id="5228" w:author="LANDI Michele (C.C.)" w:date="2020-10-01T15:57:00Z"/>
              </w:rPr>
              <w:pPrChange w:id="5229" w:author="LANDI Michele (C.C.)" w:date="2020-10-05T12:05:00Z">
                <w:pPr>
                  <w:pStyle w:val="Tabletext"/>
                </w:pPr>
              </w:pPrChange>
            </w:pPr>
            <w:ins w:id="5230" w:author="LANDI Michele (C.C.)" w:date="2020-09-28T15:52:00Z">
              <w:del w:id="5231" w:author="LANDI Michele (C.C.)" w:date="2020-10-01T15:57:00Z">
                <w:r w:rsidRPr="00A573B9" w:rsidDel="00CA6FD0">
                  <w:delText>Advising that the vessel to proceed with caution</w:delText>
                </w:r>
              </w:del>
            </w:ins>
          </w:p>
        </w:tc>
      </w:tr>
      <w:tr w:rsidR="00F527FE" w:rsidDel="00CA6FD0" w14:paraId="3D65DCC7" w14:textId="77EA4021" w:rsidTr="00F527FE">
        <w:trPr>
          <w:trHeight w:val="64"/>
          <w:ins w:id="5232" w:author="LANDI Michele (C.C.)" w:date="2020-09-28T15:52:00Z"/>
          <w:del w:id="5233" w:author="LANDI Michele (C.C.)" w:date="2020-10-01T15:57:00Z"/>
        </w:trPr>
        <w:tc>
          <w:tcPr>
            <w:tcW w:w="1807" w:type="pct"/>
            <w:shd w:val="clear" w:color="auto" w:fill="FADBD1" w:themeFill="background2" w:themeFillTint="33"/>
          </w:tcPr>
          <w:p w14:paraId="6277D0DC" w14:textId="41B4AE91" w:rsidR="00F527FE" w:rsidRPr="00A573B9" w:rsidDel="00CA6FD0" w:rsidRDefault="00F527FE">
            <w:pPr>
              <w:pStyle w:val="Heading2"/>
              <w:rPr>
                <w:ins w:id="5234" w:author="LANDI Michele (C.C.)" w:date="2020-09-28T15:52:00Z"/>
                <w:del w:id="5235" w:author="LANDI Michele (C.C.)" w:date="2020-10-01T15:57:00Z"/>
              </w:rPr>
              <w:pPrChange w:id="5236" w:author="LANDI Michele (C.C.)" w:date="2020-10-05T12:05:00Z">
                <w:pPr>
                  <w:pStyle w:val="Tabletext"/>
                </w:pPr>
              </w:pPrChange>
            </w:pPr>
            <w:ins w:id="5237" w:author="LANDI Michele (C.C.)" w:date="2020-09-28T15:52:00Z">
              <w:del w:id="5238" w:author="LANDI Michele (C.C.)" w:date="2020-10-01T15:57:00Z">
                <w:r w:rsidRPr="000868C3" w:rsidDel="00CA6FD0">
                  <w:delText xml:space="preserve">REDUCE SPEED </w:delText>
                </w:r>
              </w:del>
            </w:ins>
          </w:p>
        </w:tc>
        <w:tc>
          <w:tcPr>
            <w:tcW w:w="3193" w:type="pct"/>
            <w:shd w:val="clear" w:color="auto" w:fill="FADBD1" w:themeFill="background2" w:themeFillTint="33"/>
          </w:tcPr>
          <w:p w14:paraId="299467FB" w14:textId="687BFEC8" w:rsidR="00F527FE" w:rsidRPr="00A573B9" w:rsidDel="00CA6FD0" w:rsidRDefault="00F527FE">
            <w:pPr>
              <w:pStyle w:val="Heading2"/>
              <w:rPr>
                <w:ins w:id="5239" w:author="LANDI Michele (C.C.)" w:date="2020-09-28T15:52:00Z"/>
                <w:del w:id="5240" w:author="LANDI Michele (C.C.)" w:date="2020-10-01T15:57:00Z"/>
              </w:rPr>
              <w:pPrChange w:id="5241" w:author="LANDI Michele (C.C.)" w:date="2020-10-05T12:05:00Z">
                <w:pPr>
                  <w:pStyle w:val="Tabletext"/>
                </w:pPr>
              </w:pPrChange>
            </w:pPr>
            <w:ins w:id="5242" w:author="LANDI Michele (C.C.)" w:date="2020-09-28T15:52:00Z">
              <w:del w:id="5243" w:author="LANDI Michele (C.C.)" w:date="2020-10-01T15:57:00Z">
                <w:r w:rsidRPr="000868C3" w:rsidDel="00CA6FD0">
                  <w:delText>Instructing or Advising a vessel to reduce their speed</w:delText>
                </w:r>
              </w:del>
            </w:ins>
          </w:p>
        </w:tc>
      </w:tr>
      <w:tr w:rsidR="00F527FE" w:rsidDel="00CA6FD0" w14:paraId="6075E132" w14:textId="1568EA3E" w:rsidTr="00F527FE">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5244" w:author="LANDI Michele (C.C.)" w:date="2020-09-28T15:52: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ins w:id="5245" w:author="LANDI Michele (C.C.)" w:date="2020-09-28T15:52:00Z"/>
          <w:del w:id="5246" w:author="LANDI Michele (C.C.)" w:date="2020-10-01T15:57:00Z"/>
          <w:trPrChange w:id="5247" w:author="LANDI Michele (C.C.)" w:date="2020-09-28T15:52:00Z">
            <w:trPr>
              <w:gridAfter w:val="0"/>
              <w:trHeight w:val="64"/>
            </w:trPr>
          </w:trPrChange>
        </w:trPr>
        <w:tc>
          <w:tcPr>
            <w:tcW w:w="1807" w:type="pct"/>
            <w:shd w:val="clear" w:color="auto" w:fill="FFFFFF" w:themeFill="background1"/>
            <w:tcPrChange w:id="5248" w:author="LANDI Michele (C.C.)" w:date="2020-09-28T15:52:00Z">
              <w:tcPr>
                <w:tcW w:w="1807" w:type="pct"/>
                <w:shd w:val="clear" w:color="auto" w:fill="FADBD1" w:themeFill="background2" w:themeFillTint="33"/>
              </w:tcPr>
            </w:tcPrChange>
          </w:tcPr>
          <w:p w14:paraId="67164534" w14:textId="0E53BB6B" w:rsidR="00F527FE" w:rsidRPr="000868C3" w:rsidDel="00CA6FD0" w:rsidRDefault="00F527FE">
            <w:pPr>
              <w:pStyle w:val="Heading2"/>
              <w:rPr>
                <w:ins w:id="5249" w:author="LANDI Michele (C.C.)" w:date="2020-09-28T15:52:00Z"/>
                <w:del w:id="5250" w:author="LANDI Michele (C.C.)" w:date="2020-10-01T15:57:00Z"/>
              </w:rPr>
              <w:pPrChange w:id="5251" w:author="LANDI Michele (C.C.)" w:date="2020-10-05T12:05:00Z">
                <w:pPr>
                  <w:pStyle w:val="Tabletext"/>
                </w:pPr>
              </w:pPrChange>
            </w:pPr>
            <w:ins w:id="5252" w:author="LANDI Michele (C.C.)" w:date="2020-09-28T15:52:00Z">
              <w:del w:id="5253" w:author="LANDI Michele (C.C.)" w:date="2020-10-01T15:57:00Z">
                <w:r w:rsidRPr="0063013F" w:rsidDel="00CA6FD0">
                  <w:delText>REMAIN OUTSIDE (</w:delText>
                </w:r>
                <w:r w:rsidDel="00CA6FD0">
                  <w:delText>area</w:delText>
                </w:r>
                <w:r w:rsidRPr="0063013F" w:rsidDel="00CA6FD0">
                  <w:delText xml:space="preserve">) </w:delText>
                </w:r>
              </w:del>
            </w:ins>
          </w:p>
        </w:tc>
        <w:tc>
          <w:tcPr>
            <w:tcW w:w="3193" w:type="pct"/>
            <w:shd w:val="clear" w:color="auto" w:fill="FFFFFF" w:themeFill="background1"/>
            <w:tcPrChange w:id="5254" w:author="LANDI Michele (C.C.)" w:date="2020-09-28T15:52:00Z">
              <w:tcPr>
                <w:tcW w:w="3193" w:type="pct"/>
                <w:gridSpan w:val="2"/>
                <w:shd w:val="clear" w:color="auto" w:fill="FADBD1" w:themeFill="background2" w:themeFillTint="33"/>
              </w:tcPr>
            </w:tcPrChange>
          </w:tcPr>
          <w:p w14:paraId="5C69C34A" w14:textId="642909C6" w:rsidR="00F527FE" w:rsidRPr="000868C3" w:rsidDel="00CA6FD0" w:rsidRDefault="00F527FE">
            <w:pPr>
              <w:pStyle w:val="Heading2"/>
              <w:rPr>
                <w:ins w:id="5255" w:author="LANDI Michele (C.C.)" w:date="2020-09-28T15:52:00Z"/>
                <w:del w:id="5256" w:author="LANDI Michele (C.C.)" w:date="2020-10-01T15:57:00Z"/>
              </w:rPr>
              <w:pPrChange w:id="5257" w:author="LANDI Michele (C.C.)" w:date="2020-10-05T12:05:00Z">
                <w:pPr>
                  <w:pStyle w:val="Tabletext"/>
                </w:pPr>
              </w:pPrChange>
            </w:pPr>
            <w:ins w:id="5258" w:author="LANDI Michele (C.C.)" w:date="2020-09-28T15:52:00Z">
              <w:del w:id="5259" w:author="LANDI Michele (C.C.)" w:date="2020-10-01T15:57:00Z">
                <w:r w:rsidDel="00CA6FD0">
                  <w:delText xml:space="preserve">Advising the </w:delText>
                </w:r>
              </w:del>
            </w:ins>
            <w:ins w:id="5260" w:author="LANDI Michele (C.C.)" w:date="2020-10-01T11:53:00Z">
              <w:del w:id="5261" w:author="LANDI Michele (C.C.)" w:date="2020-10-01T15:57:00Z">
                <w:r w:rsidR="00DC3AF0" w:rsidDel="00CA6FD0">
                  <w:delText xml:space="preserve">ship </w:delText>
                </w:r>
              </w:del>
            </w:ins>
            <w:ins w:id="5262" w:author="LANDI Michele (C.C.)" w:date="2020-09-28T15:52:00Z">
              <w:del w:id="5263" w:author="LANDI Michele (C.C.)" w:date="2020-10-01T15:57:00Z">
                <w:r w:rsidDel="00CA6FD0">
                  <w:delText xml:space="preserve">to remain outside an area </w:delText>
                </w:r>
              </w:del>
            </w:ins>
          </w:p>
        </w:tc>
      </w:tr>
      <w:tr w:rsidR="00F527FE" w:rsidDel="00CA6FD0" w14:paraId="32E39E36" w14:textId="7CA2C345" w:rsidTr="001741C0">
        <w:trPr>
          <w:trHeight w:val="64"/>
          <w:del w:id="5264" w:author="LANDI Michele (C.C.)" w:date="2020-10-01T15:57:00Z"/>
        </w:trPr>
        <w:tc>
          <w:tcPr>
            <w:tcW w:w="1807" w:type="pct"/>
          </w:tcPr>
          <w:p w14:paraId="1365616C" w14:textId="104FECA2" w:rsidR="00F527FE" w:rsidDel="00CA6FD0" w:rsidRDefault="00F527FE">
            <w:pPr>
              <w:pStyle w:val="Heading2"/>
              <w:rPr>
                <w:del w:id="5265" w:author="LANDI Michele (C.C.)" w:date="2020-10-01T15:57:00Z"/>
              </w:rPr>
              <w:pPrChange w:id="5266" w:author="LANDI Michele (C.C.)" w:date="2020-10-05T12:05:00Z">
                <w:pPr>
                  <w:pStyle w:val="Tabletext"/>
                </w:pPr>
              </w:pPrChange>
            </w:pPr>
            <w:del w:id="5267" w:author="LANDI Michele (C.C.)" w:date="2020-10-01T15:57:00Z">
              <w:r w:rsidDel="00CA6FD0">
                <w:delText>RETURN TO (details)</w:delText>
              </w:r>
            </w:del>
          </w:p>
        </w:tc>
        <w:tc>
          <w:tcPr>
            <w:tcW w:w="3193" w:type="pct"/>
          </w:tcPr>
          <w:p w14:paraId="33573045" w14:textId="40D9BFE0" w:rsidR="00F527FE" w:rsidRPr="0063013F" w:rsidDel="00CA6FD0" w:rsidRDefault="00F527FE">
            <w:pPr>
              <w:pStyle w:val="Heading2"/>
              <w:rPr>
                <w:del w:id="5268" w:author="LANDI Michele (C.C.)" w:date="2020-10-01T15:57:00Z"/>
              </w:rPr>
              <w:pPrChange w:id="5269" w:author="LANDI Michele (C.C.)" w:date="2020-10-05T12:05:00Z">
                <w:pPr>
                  <w:pStyle w:val="Tabletext"/>
                </w:pPr>
              </w:pPrChange>
            </w:pPr>
            <w:del w:id="5270" w:author="LANDI Michele (C.C.)" w:date="2020-10-01T15:57:00Z">
              <w:r w:rsidDel="00CA6FD0">
                <w:delText xml:space="preserve">Request for the </w:delText>
              </w:r>
            </w:del>
            <w:ins w:id="5271" w:author="LANDI Michele (C.C.)" w:date="2020-10-01T11:53:00Z">
              <w:del w:id="5272" w:author="LANDI Michele (C.C.)" w:date="2020-10-01T15:57:00Z">
                <w:r w:rsidR="00DC3AF0" w:rsidDel="00CA6FD0">
                  <w:delText xml:space="preserve">ship </w:delText>
                </w:r>
              </w:del>
            </w:ins>
            <w:del w:id="5273" w:author="LANDI Michele (C.C.)" w:date="2020-10-01T15:57:00Z">
              <w:r w:rsidDel="00CA6FD0">
                <w:delText>vessel to return to something (eg area, location, route)</w:delText>
              </w:r>
            </w:del>
          </w:p>
        </w:tc>
      </w:tr>
      <w:tr w:rsidR="00F527FE" w:rsidDel="00CA6FD0" w14:paraId="32D158D5" w14:textId="161C9603" w:rsidTr="001741C0">
        <w:trPr>
          <w:trHeight w:val="64"/>
          <w:del w:id="5274" w:author="LANDI Michele (C.C.)" w:date="2020-10-01T15:57:00Z"/>
        </w:trPr>
        <w:tc>
          <w:tcPr>
            <w:tcW w:w="1807" w:type="pct"/>
          </w:tcPr>
          <w:p w14:paraId="61393A9B" w14:textId="6DC7AD05" w:rsidR="00F527FE" w:rsidRPr="0063013F" w:rsidDel="00CA6FD0" w:rsidRDefault="00F527FE">
            <w:pPr>
              <w:pStyle w:val="Heading2"/>
              <w:rPr>
                <w:del w:id="5275" w:author="LANDI Michele (C.C.)" w:date="2020-10-01T15:57:00Z"/>
              </w:rPr>
              <w:pPrChange w:id="5276" w:author="LANDI Michele (C.C.)" w:date="2020-10-05T12:05:00Z">
                <w:pPr>
                  <w:pStyle w:val="Tabletext"/>
                </w:pPr>
              </w:pPrChange>
            </w:pPr>
            <w:del w:id="5277" w:author="LANDI Michele (C.C.)" w:date="2020-10-01T15:57:00Z">
              <w:r w:rsidRPr="0063013F" w:rsidDel="00CA6FD0">
                <w:delText>WAIT FOR (details)</w:delText>
              </w:r>
            </w:del>
          </w:p>
        </w:tc>
        <w:tc>
          <w:tcPr>
            <w:tcW w:w="3193" w:type="pct"/>
          </w:tcPr>
          <w:p w14:paraId="6B8A46F7" w14:textId="30D27D45" w:rsidR="00F527FE" w:rsidRPr="0063013F" w:rsidDel="00CA6FD0" w:rsidRDefault="00F527FE">
            <w:pPr>
              <w:pStyle w:val="Heading2"/>
              <w:rPr>
                <w:del w:id="5278" w:author="LANDI Michele (C.C.)" w:date="2020-10-01T15:57:00Z"/>
              </w:rPr>
              <w:pPrChange w:id="5279" w:author="LANDI Michele (C.C.)" w:date="2020-10-05T12:05:00Z">
                <w:pPr>
                  <w:pStyle w:val="Tabletext"/>
                </w:pPr>
              </w:pPrChange>
            </w:pPr>
            <w:del w:id="5280" w:author="LANDI Michele (C.C.)" w:date="2020-10-01T15:57:00Z">
              <w:r w:rsidDel="00CA6FD0">
                <w:delText xml:space="preserve">Request for the vessel to wait for an event (eg </w:delText>
              </w:r>
              <w:r w:rsidRPr="0063013F" w:rsidDel="00CA6FD0">
                <w:delText xml:space="preserve">vessel leaving berth, </w:delText>
              </w:r>
              <w:r w:rsidDel="00CA6FD0">
                <w:delText xml:space="preserve">vessel </w:delText>
              </w:r>
              <w:r w:rsidRPr="0063013F" w:rsidDel="00CA6FD0">
                <w:delText>ahead of you</w:delText>
              </w:r>
              <w:r w:rsidDel="00CA6FD0">
                <w:delText>, improvement in visibility)</w:delText>
              </w:r>
            </w:del>
          </w:p>
        </w:tc>
      </w:tr>
      <w:tr w:rsidR="00F527FE" w:rsidDel="00CA6FD0" w14:paraId="2BCB4984" w14:textId="598E26A0" w:rsidTr="001741C0">
        <w:trPr>
          <w:trHeight w:val="64"/>
          <w:ins w:id="5281" w:author="LANDI Michele (C.C.)" w:date="2020-09-28T15:52:00Z"/>
          <w:del w:id="5282" w:author="LANDI Michele (C.C.)" w:date="2020-10-01T15:57:00Z"/>
        </w:trPr>
        <w:tc>
          <w:tcPr>
            <w:tcW w:w="1807" w:type="pct"/>
          </w:tcPr>
          <w:p w14:paraId="762FAD0B" w14:textId="2BB13297" w:rsidR="00F527FE" w:rsidRPr="0063013F" w:rsidDel="00CA6FD0" w:rsidRDefault="00F527FE">
            <w:pPr>
              <w:pStyle w:val="Heading2"/>
              <w:rPr>
                <w:ins w:id="5283" w:author="LANDI Michele (C.C.)" w:date="2020-09-28T15:52:00Z"/>
                <w:del w:id="5284" w:author="LANDI Michele (C.C.)" w:date="2020-10-01T15:57:00Z"/>
              </w:rPr>
              <w:pPrChange w:id="5285" w:author="LANDI Michele (C.C.)" w:date="2020-10-05T12:05:00Z">
                <w:pPr>
                  <w:pStyle w:val="Tabletext"/>
                </w:pPr>
              </w:pPrChange>
            </w:pPr>
            <w:ins w:id="5286" w:author="LANDI Michele (C.C.)" w:date="2020-09-28T15:53:00Z">
              <w:del w:id="5287" w:author="LANDI Michele (C.C.)" w:date="2020-10-01T15:57:00Z">
                <w:r w:rsidRPr="0063013F" w:rsidDel="00CA6FD0">
                  <w:delText>WAIT FOR (details)</w:delText>
                </w:r>
              </w:del>
            </w:ins>
            <w:ins w:id="5288" w:author="LANDI Michele (C.C.)" w:date="2020-10-01T11:55:00Z">
              <w:del w:id="5289" w:author="LANDI Michele (C.C.)" w:date="2020-10-01T15:57:00Z">
                <w:r w:rsidR="00DC3AF0" w:rsidDel="00CA6FD0">
                  <w:delText xml:space="preserve"> </w:delText>
                </w:r>
              </w:del>
            </w:ins>
          </w:p>
        </w:tc>
        <w:tc>
          <w:tcPr>
            <w:tcW w:w="3193" w:type="pct"/>
          </w:tcPr>
          <w:p w14:paraId="1E0E75D6" w14:textId="5E901BFA" w:rsidR="00F527FE" w:rsidDel="00CA6FD0" w:rsidRDefault="00F527FE">
            <w:pPr>
              <w:pStyle w:val="Heading2"/>
              <w:rPr>
                <w:ins w:id="5290" w:author="LANDI Michele (C.C.)" w:date="2020-09-28T15:52:00Z"/>
                <w:del w:id="5291" w:author="LANDI Michele (C.C.)" w:date="2020-10-01T15:57:00Z"/>
              </w:rPr>
              <w:pPrChange w:id="5292" w:author="LANDI Michele (C.C.)" w:date="2020-10-05T12:05:00Z">
                <w:pPr>
                  <w:pStyle w:val="Tabletext"/>
                </w:pPr>
              </w:pPrChange>
            </w:pPr>
            <w:ins w:id="5293" w:author="LANDI Michele (C.C.)" w:date="2020-09-28T15:53:00Z">
              <w:del w:id="5294" w:author="LANDI Michele (C.C.)" w:date="2020-10-01T15:57:00Z">
                <w:r w:rsidDel="00CA6FD0">
                  <w:delText xml:space="preserve">Request for the </w:delText>
                </w:r>
              </w:del>
            </w:ins>
            <w:ins w:id="5295" w:author="LANDI Michele (C.C.)" w:date="2020-10-01T11:58:00Z">
              <w:del w:id="5296" w:author="LANDI Michele (C.C.)" w:date="2020-10-01T15:57:00Z">
                <w:r w:rsidR="00DC3AF0" w:rsidDel="00CA6FD0">
                  <w:delText>ship</w:delText>
                </w:r>
              </w:del>
            </w:ins>
            <w:ins w:id="5297" w:author="LANDI Michele (C.C.)" w:date="2020-09-28T15:53:00Z">
              <w:del w:id="5298" w:author="LANDI Michele (C.C.)" w:date="2020-10-01T15:57:00Z">
                <w:r w:rsidDel="00CA6FD0">
                  <w:delText xml:space="preserve"> to wait for an event (eg </w:delText>
                </w:r>
              </w:del>
            </w:ins>
            <w:ins w:id="5299" w:author="LANDI Michele (C.C.)" w:date="2020-10-01T11:58:00Z">
              <w:del w:id="5300" w:author="LANDI Michele (C.C.)" w:date="2020-10-01T15:57:00Z">
                <w:r w:rsidR="00DC3AF0" w:rsidDel="00CA6FD0">
                  <w:delText>ship (name)</w:delText>
                </w:r>
              </w:del>
            </w:ins>
            <w:ins w:id="5301" w:author="LANDI Michele (C.C.)" w:date="2020-09-28T15:53:00Z">
              <w:del w:id="5302" w:author="LANDI Michele (C.C.)" w:date="2020-10-01T15:57:00Z">
                <w:r w:rsidRPr="0063013F" w:rsidDel="00CA6FD0">
                  <w:delText xml:space="preserve"> leaving berth, </w:delText>
                </w:r>
              </w:del>
            </w:ins>
            <w:ins w:id="5303" w:author="LANDI Michele (C.C.)" w:date="2020-10-01T11:58:00Z">
              <w:del w:id="5304" w:author="LANDI Michele (C.C.)" w:date="2020-10-01T15:57:00Z">
                <w:r w:rsidR="00DC3AF0" w:rsidDel="00CA6FD0">
                  <w:delText>ship (name)</w:delText>
                </w:r>
              </w:del>
            </w:ins>
            <w:ins w:id="5305" w:author="LANDI Michele (C.C.)" w:date="2020-09-28T15:53:00Z">
              <w:del w:id="5306" w:author="LANDI Michele (C.C.)" w:date="2020-10-01T15:57:00Z">
                <w:r w:rsidDel="00CA6FD0">
                  <w:delText xml:space="preserve"> </w:delText>
                </w:r>
                <w:r w:rsidRPr="0063013F" w:rsidDel="00CA6FD0">
                  <w:delText>ahead of you</w:delText>
                </w:r>
                <w:r w:rsidDel="00CA6FD0">
                  <w:delText>, improvement in visibility)</w:delText>
                </w:r>
              </w:del>
            </w:ins>
          </w:p>
        </w:tc>
      </w:tr>
      <w:tr w:rsidR="00F527FE" w:rsidDel="00F527FE" w14:paraId="40673957" w14:textId="3A49DA28" w:rsidTr="001741C0">
        <w:trPr>
          <w:trHeight w:val="64"/>
          <w:del w:id="5307" w:author="LANDI Michele (C.C.)" w:date="2020-09-28T15:53:00Z"/>
        </w:trPr>
        <w:tc>
          <w:tcPr>
            <w:tcW w:w="1807" w:type="pct"/>
          </w:tcPr>
          <w:p w14:paraId="2449BAD2" w14:textId="6DC8110D" w:rsidR="00F527FE" w:rsidRPr="0063013F" w:rsidDel="00F527FE" w:rsidRDefault="00F527FE">
            <w:pPr>
              <w:pStyle w:val="Heading2"/>
              <w:rPr>
                <w:del w:id="5308" w:author="LANDI Michele (C.C.)" w:date="2020-09-28T15:53:00Z"/>
              </w:rPr>
              <w:pPrChange w:id="5309" w:author="LANDI Michele (C.C.)" w:date="2020-10-05T12:05:00Z">
                <w:pPr>
                  <w:pStyle w:val="Tabletext"/>
                </w:pPr>
              </w:pPrChange>
            </w:pPr>
            <w:ins w:id="5310" w:author="Windows 사용자" w:date="2020-06-02T14:15:00Z">
              <w:del w:id="5311" w:author="LANDI Michele (C.C.)" w:date="2020-09-28T15:52:00Z">
                <w:r w:rsidDel="00F527FE">
                  <w:rPr>
                    <w:rFonts w:hint="eastAsia"/>
                    <w:lang w:eastAsia="ko-KR"/>
                  </w:rPr>
                  <w:delText>PROCEED/</w:delText>
                </w:r>
              </w:del>
            </w:ins>
            <w:del w:id="5312" w:author="LANDI Michele (C.C.)" w:date="2020-09-28T15:52:00Z">
              <w:r w:rsidRPr="0063013F" w:rsidDel="00F527FE">
                <w:delText>NAVIGATE WITH CAUTION</w:delText>
              </w:r>
            </w:del>
          </w:p>
        </w:tc>
        <w:tc>
          <w:tcPr>
            <w:tcW w:w="3193" w:type="pct"/>
          </w:tcPr>
          <w:p w14:paraId="3B90E328" w14:textId="2F430CAB" w:rsidR="00F527FE" w:rsidRPr="0063013F" w:rsidDel="00F527FE" w:rsidRDefault="00F527FE">
            <w:pPr>
              <w:pStyle w:val="Heading2"/>
              <w:rPr>
                <w:del w:id="5313" w:author="LANDI Michele (C.C.)" w:date="2020-09-28T15:53:00Z"/>
              </w:rPr>
              <w:pPrChange w:id="5314" w:author="LANDI Michele (C.C.)" w:date="2020-10-05T12:05:00Z">
                <w:pPr>
                  <w:pStyle w:val="Tabletext"/>
                </w:pPr>
              </w:pPrChange>
            </w:pPr>
            <w:del w:id="5315" w:author="LANDI Michele (C.C.)" w:date="2020-09-28T15:52:00Z">
              <w:r w:rsidDel="00F527FE">
                <w:delText>Request for the vessel to navigate with caution</w:delText>
              </w:r>
            </w:del>
          </w:p>
        </w:tc>
      </w:tr>
      <w:tr w:rsidR="00F527FE" w:rsidDel="00F527FE" w14:paraId="63DCE4D7" w14:textId="1F45EA21" w:rsidTr="001741C0">
        <w:trPr>
          <w:trHeight w:val="64"/>
          <w:del w:id="5316" w:author="LANDI Michele (C.C.)" w:date="2020-09-28T15:52:00Z"/>
        </w:trPr>
        <w:tc>
          <w:tcPr>
            <w:tcW w:w="1807" w:type="pct"/>
          </w:tcPr>
          <w:p w14:paraId="530FA734" w14:textId="6EA86241" w:rsidR="00F527FE" w:rsidRPr="0063013F" w:rsidDel="00F527FE" w:rsidRDefault="00F527FE">
            <w:pPr>
              <w:pStyle w:val="Heading2"/>
              <w:rPr>
                <w:del w:id="5317" w:author="LANDI Michele (C.C.)" w:date="2020-09-28T15:52:00Z"/>
              </w:rPr>
              <w:pPrChange w:id="5318" w:author="LANDI Michele (C.C.)" w:date="2020-10-05T12:05:00Z">
                <w:pPr>
                  <w:pStyle w:val="Tabletext"/>
                </w:pPr>
              </w:pPrChange>
            </w:pPr>
            <w:ins w:id="5319" w:author="Windows 사용자" w:date="2020-06-02T14:17:00Z">
              <w:del w:id="5320" w:author="LANDI Michele (C.C.)" w:date="2020-09-28T15:51:00Z">
                <w:r w:rsidDel="00F527FE">
                  <w:rPr>
                    <w:rFonts w:hint="eastAsia"/>
                    <w:lang w:eastAsia="ko-KR"/>
                  </w:rPr>
                  <w:delText xml:space="preserve">KEEP/MAINTAIN </w:delText>
                </w:r>
              </w:del>
            </w:ins>
            <w:del w:id="5321" w:author="LANDI Michele (C.C.)" w:date="2020-09-28T15:51:00Z">
              <w:r w:rsidDel="00F527FE">
                <w:delText xml:space="preserve">WIDE BERTH REQUESTED </w:delText>
              </w:r>
            </w:del>
          </w:p>
        </w:tc>
        <w:tc>
          <w:tcPr>
            <w:tcW w:w="3193" w:type="pct"/>
          </w:tcPr>
          <w:p w14:paraId="1A8E659C" w14:textId="4CCE3EA4" w:rsidR="00F527FE" w:rsidRPr="0063013F" w:rsidDel="00F527FE" w:rsidRDefault="00F527FE">
            <w:pPr>
              <w:pStyle w:val="Heading2"/>
              <w:rPr>
                <w:del w:id="5322" w:author="LANDI Michele (C.C.)" w:date="2020-09-28T15:52:00Z"/>
              </w:rPr>
              <w:pPrChange w:id="5323" w:author="LANDI Michele (C.C.)" w:date="2020-10-05T12:05:00Z">
                <w:pPr>
                  <w:pStyle w:val="Tabletext"/>
                </w:pPr>
              </w:pPrChange>
            </w:pPr>
            <w:del w:id="5324" w:author="LANDI Michele (C.C.)" w:date="2020-09-28T15:51:00Z">
              <w:r w:rsidDel="00F527FE">
                <w:delText xml:space="preserve">Request for the vessel to pass </w:delText>
              </w:r>
            </w:del>
            <w:ins w:id="5325" w:author="Windows 사용자" w:date="2020-06-02T14:17:00Z">
              <w:del w:id="5326" w:author="LANDI Michele (C.C.)" w:date="2020-09-28T15:51:00Z">
                <w:r w:rsidDel="00F527FE">
                  <w:delText>to give the area a wide berth</w:delText>
                </w:r>
              </w:del>
            </w:ins>
            <w:del w:id="5327" w:author="LANDI Michele (C.C.)" w:date="2020-09-28T15:51:00Z">
              <w:r w:rsidDel="00F527FE">
                <w:delText>a safe distance clear of a location or activity.</w:delText>
              </w:r>
            </w:del>
          </w:p>
        </w:tc>
      </w:tr>
      <w:tr w:rsidR="00F527FE" w:rsidDel="00F527FE" w14:paraId="7CED4B1C" w14:textId="24F0BB8D" w:rsidTr="001741C0">
        <w:trPr>
          <w:trHeight w:val="64"/>
          <w:del w:id="5328" w:author="LANDI Michele (C.C.)" w:date="2020-09-28T15:52:00Z"/>
        </w:trPr>
        <w:tc>
          <w:tcPr>
            <w:tcW w:w="1807" w:type="pct"/>
          </w:tcPr>
          <w:p w14:paraId="2C43FDC6" w14:textId="5833B194" w:rsidR="00F527FE" w:rsidRPr="0063013F" w:rsidDel="00F527FE" w:rsidRDefault="00F527FE">
            <w:pPr>
              <w:pStyle w:val="Heading2"/>
              <w:rPr>
                <w:del w:id="5329" w:author="LANDI Michele (C.C.)" w:date="2020-09-28T15:52:00Z"/>
              </w:rPr>
              <w:pPrChange w:id="5330" w:author="LANDI Michele (C.C.)" w:date="2020-10-05T12:05:00Z">
                <w:pPr>
                  <w:pStyle w:val="Tabletext"/>
                </w:pPr>
              </w:pPrChange>
            </w:pPr>
            <w:del w:id="5331" w:author="LANDI Michele (C.C.)" w:date="2020-09-28T15:51:00Z">
              <w:r w:rsidRPr="0063013F" w:rsidDel="00F527FE">
                <w:delText>PASS TO (details)</w:delText>
              </w:r>
            </w:del>
          </w:p>
        </w:tc>
        <w:tc>
          <w:tcPr>
            <w:tcW w:w="3193" w:type="pct"/>
          </w:tcPr>
          <w:p w14:paraId="476B5D76" w14:textId="52306071" w:rsidR="00F527FE" w:rsidRPr="0063013F" w:rsidDel="00F527FE" w:rsidRDefault="00F527FE">
            <w:pPr>
              <w:pStyle w:val="Heading2"/>
              <w:rPr>
                <w:del w:id="5332" w:author="LANDI Michele (C.C.)" w:date="2020-09-28T15:52:00Z"/>
              </w:rPr>
              <w:pPrChange w:id="5333" w:author="LANDI Michele (C.C.)" w:date="2020-10-05T12:05:00Z">
                <w:pPr>
                  <w:pStyle w:val="Tabletext"/>
                </w:pPr>
              </w:pPrChange>
            </w:pPr>
            <w:del w:id="5334" w:author="LANDI Michele (C.C.)" w:date="2020-09-28T15:51:00Z">
              <w:r w:rsidDel="00F527FE">
                <w:delText xml:space="preserve">Request for the vessel to pass to a relative direction or area (eg </w:delText>
              </w:r>
              <w:r w:rsidRPr="0063013F" w:rsidDel="00F527FE">
                <w:delText>NW of location</w:delText>
              </w:r>
              <w:r w:rsidDel="00F527FE">
                <w:delText>)</w:delText>
              </w:r>
            </w:del>
          </w:p>
        </w:tc>
      </w:tr>
      <w:tr w:rsidR="00F720BE" w:rsidDel="00F527FE" w14:paraId="582FCE2B" w14:textId="77777777" w:rsidTr="001741C0">
        <w:trPr>
          <w:trHeight w:val="64"/>
          <w:del w:id="5335" w:author="LANDI Michele (C.C.)" w:date="2020-09-28T15:52:00Z"/>
        </w:trPr>
        <w:tc>
          <w:tcPr>
            <w:tcW w:w="1807" w:type="pct"/>
          </w:tcPr>
          <w:p w14:paraId="366769CF" w14:textId="4257C44C" w:rsidR="00F527FE" w:rsidRPr="0063013F" w:rsidDel="00F527FE" w:rsidRDefault="00F527FE">
            <w:pPr>
              <w:pStyle w:val="Heading2"/>
              <w:rPr>
                <w:del w:id="5336" w:author="LANDI Michele (C.C.)" w:date="2020-09-28T15:52:00Z"/>
                <w:lang w:eastAsia="ko-KR"/>
              </w:rPr>
              <w:pPrChange w:id="5337" w:author="LANDI Michele (C.C.)" w:date="2020-10-05T12:05:00Z">
                <w:pPr>
                  <w:pStyle w:val="Tabletext"/>
                </w:pPr>
              </w:pPrChange>
            </w:pPr>
            <w:del w:id="5338" w:author="LANDI Michele (C.C.)" w:date="2020-09-28T15:51:00Z">
              <w:r w:rsidDel="00F527FE">
                <w:delText>KEEP A SAFE DISTANCE</w:delText>
              </w:r>
            </w:del>
            <w:ins w:id="5339" w:author="Windows 사용자" w:date="2020-06-02T14:17:00Z">
              <w:del w:id="5340" w:author="LANDI Michele (C.C.)" w:date="2020-09-28T15:51:00Z">
                <w:r w:rsidDel="00F527FE">
                  <w:rPr>
                    <w:rFonts w:hint="eastAsia"/>
                    <w:lang w:eastAsia="ko-KR"/>
                  </w:rPr>
                  <w:delText xml:space="preserve"> </w:delText>
                </w:r>
                <w:r w:rsidDel="00F527FE">
                  <w:delText>OF (XX miles/cables)</w:delText>
                </w:r>
              </w:del>
            </w:ins>
          </w:p>
        </w:tc>
        <w:tc>
          <w:tcPr>
            <w:tcW w:w="3193" w:type="pct"/>
          </w:tcPr>
          <w:p w14:paraId="3852EEC2" w14:textId="3C127AAA" w:rsidR="00F527FE" w:rsidRPr="0063013F" w:rsidDel="00F527FE" w:rsidRDefault="00F527FE">
            <w:pPr>
              <w:pStyle w:val="Heading2"/>
              <w:rPr>
                <w:del w:id="5341" w:author="LANDI Michele (C.C.)" w:date="2020-09-28T15:52:00Z"/>
              </w:rPr>
              <w:pPrChange w:id="5342" w:author="LANDI Michele (C.C.)" w:date="2020-10-05T12:05:00Z">
                <w:pPr>
                  <w:pStyle w:val="Tabletext"/>
                </w:pPr>
              </w:pPrChange>
            </w:pPr>
            <w:del w:id="5343" w:author="LANDI Michele (C.C.)" w:date="2020-09-28T15:51:00Z">
              <w:r w:rsidDel="00F527FE">
                <w:delText xml:space="preserve">Request for the vessel to maintain a </w:delText>
              </w:r>
            </w:del>
            <w:ins w:id="5344" w:author="Windows 사용자" w:date="2020-06-02T14:18:00Z">
              <w:del w:id="5345" w:author="LANDI Michele (C.C.)" w:date="2020-09-28T15:51:00Z">
                <w:r w:rsidDel="00F527FE">
                  <w:delText xml:space="preserve">minimum </w:delText>
                </w:r>
              </w:del>
            </w:ins>
            <w:del w:id="5346" w:author="LANDI Michele (C.C.)" w:date="2020-09-28T15:51:00Z">
              <w:r w:rsidDel="00F527FE">
                <w:delText>safe distance</w:delText>
              </w:r>
            </w:del>
          </w:p>
        </w:tc>
      </w:tr>
      <w:tr w:rsidR="00F720BE" w:rsidDel="00F527FE" w14:paraId="046F5CB4" w14:textId="77777777" w:rsidTr="00315354">
        <w:trPr>
          <w:trHeight w:val="64"/>
          <w:del w:id="5347" w:author="LANDI Michele (C.C.)" w:date="2020-09-28T15:52:00Z"/>
        </w:trPr>
        <w:tc>
          <w:tcPr>
            <w:tcW w:w="1807" w:type="pct"/>
            <w:shd w:val="clear" w:color="auto" w:fill="FADBD1" w:themeFill="background2" w:themeFillTint="33"/>
          </w:tcPr>
          <w:p w14:paraId="3856A1C7" w14:textId="04DEAF31" w:rsidR="00F527FE" w:rsidRPr="00F720BE" w:rsidDel="00F527FE" w:rsidRDefault="00F527FE">
            <w:pPr>
              <w:pStyle w:val="Heading2"/>
              <w:rPr>
                <w:del w:id="5348" w:author="LANDI Michele (C.C.)" w:date="2020-09-28T15:52:00Z"/>
              </w:rPr>
              <w:pPrChange w:id="5349" w:author="LANDI Michele (C.C.)" w:date="2020-10-05T12:05:00Z">
                <w:pPr>
                  <w:pStyle w:val="Tabletext"/>
                </w:pPr>
              </w:pPrChange>
            </w:pPr>
            <w:del w:id="5350" w:author="LANDI Michele (C.C.)" w:date="2020-09-28T15:52:00Z">
              <w:r w:rsidRPr="00F720BE" w:rsidDel="00F527FE">
                <w:delText>PROCEED WITH CAUTION</w:delText>
              </w:r>
            </w:del>
          </w:p>
        </w:tc>
        <w:tc>
          <w:tcPr>
            <w:tcW w:w="3193" w:type="pct"/>
            <w:shd w:val="clear" w:color="auto" w:fill="FADBD1" w:themeFill="background2" w:themeFillTint="33"/>
          </w:tcPr>
          <w:p w14:paraId="6E892635" w14:textId="6DF3ABC3" w:rsidR="00F527FE" w:rsidRPr="00F720BE" w:rsidDel="00F527FE" w:rsidRDefault="00F527FE">
            <w:pPr>
              <w:pStyle w:val="Heading2"/>
              <w:rPr>
                <w:del w:id="5351" w:author="LANDI Michele (C.C.)" w:date="2020-09-28T15:52:00Z"/>
              </w:rPr>
              <w:pPrChange w:id="5352" w:author="LANDI Michele (C.C.)" w:date="2020-10-05T12:05:00Z">
                <w:pPr>
                  <w:pStyle w:val="Tabletext"/>
                </w:pPr>
              </w:pPrChange>
            </w:pPr>
            <w:del w:id="5353" w:author="LANDI Michele (C.C.)" w:date="2020-09-28T15:52:00Z">
              <w:r w:rsidRPr="00F720BE" w:rsidDel="00F527FE">
                <w:delText>Advising that the vessel to proceed with caution</w:delText>
              </w:r>
            </w:del>
          </w:p>
        </w:tc>
      </w:tr>
      <w:tr w:rsidR="00F527FE" w:rsidDel="00F527FE" w14:paraId="5EE12C1B" w14:textId="02EB59DE" w:rsidTr="00315354">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5354" w:author="Windows 사용자" w:date="2020-06-02T15:01: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del w:id="5355" w:author="LANDI Michele (C.C.)" w:date="2020-09-28T15:52:00Z"/>
          <w:trPrChange w:id="5356" w:author="Windows 사용자" w:date="2020-06-02T15:01:00Z">
            <w:trPr>
              <w:trHeight w:val="64"/>
            </w:trPr>
          </w:trPrChange>
        </w:trPr>
        <w:tc>
          <w:tcPr>
            <w:tcW w:w="1807" w:type="pct"/>
            <w:shd w:val="clear" w:color="auto" w:fill="FADBD1" w:themeFill="background2" w:themeFillTint="33"/>
            <w:tcPrChange w:id="5357" w:author="Windows 사용자" w:date="2020-06-02T15:01:00Z">
              <w:tcPr>
                <w:tcW w:w="1807" w:type="pct"/>
                <w:gridSpan w:val="2"/>
              </w:tcPr>
            </w:tcPrChange>
          </w:tcPr>
          <w:p w14:paraId="7087D0E8" w14:textId="0971B218" w:rsidR="00F527FE" w:rsidRPr="00F720BE" w:rsidDel="00F527FE" w:rsidRDefault="00F527FE">
            <w:pPr>
              <w:pStyle w:val="Heading2"/>
              <w:rPr>
                <w:del w:id="5358" w:author="LANDI Michele (C.C.)" w:date="2020-09-28T15:52:00Z"/>
              </w:rPr>
              <w:pPrChange w:id="5359" w:author="LANDI Michele (C.C.)" w:date="2020-10-05T12:05:00Z">
                <w:pPr>
                  <w:pStyle w:val="Tabletext"/>
                </w:pPr>
              </w:pPrChange>
            </w:pPr>
            <w:del w:id="5360" w:author="LANDI Michele (C.C.)" w:date="2020-09-28T15:52:00Z">
              <w:r w:rsidRPr="00F720BE" w:rsidDel="00F527FE">
                <w:delText xml:space="preserve">REDUCE SPEED </w:delText>
              </w:r>
            </w:del>
          </w:p>
        </w:tc>
        <w:tc>
          <w:tcPr>
            <w:tcW w:w="3193" w:type="pct"/>
            <w:shd w:val="clear" w:color="auto" w:fill="FADBD1" w:themeFill="background2" w:themeFillTint="33"/>
            <w:tcPrChange w:id="5361" w:author="Windows 사용자" w:date="2020-06-02T15:01:00Z">
              <w:tcPr>
                <w:tcW w:w="3193" w:type="pct"/>
                <w:gridSpan w:val="2"/>
              </w:tcPr>
            </w:tcPrChange>
          </w:tcPr>
          <w:p w14:paraId="2566413B" w14:textId="69C9EF39" w:rsidR="00F527FE" w:rsidRPr="00F720BE" w:rsidDel="00F527FE" w:rsidRDefault="00F527FE">
            <w:pPr>
              <w:pStyle w:val="Heading2"/>
              <w:rPr>
                <w:del w:id="5362" w:author="LANDI Michele (C.C.)" w:date="2020-09-28T15:52:00Z"/>
              </w:rPr>
              <w:pPrChange w:id="5363" w:author="LANDI Michele (C.C.)" w:date="2020-10-05T12:05:00Z">
                <w:pPr>
                  <w:pStyle w:val="Tabletext"/>
                </w:pPr>
              </w:pPrChange>
            </w:pPr>
            <w:del w:id="5364" w:author="LANDI Michele (C.C.)" w:date="2020-09-28T15:52:00Z">
              <w:r w:rsidRPr="00F720BE" w:rsidDel="00F527FE">
                <w:delText>Instructing or Advising a vessel to reduce their speed</w:delText>
              </w:r>
            </w:del>
          </w:p>
        </w:tc>
      </w:tr>
      <w:tr w:rsidR="00F527FE" w:rsidDel="00F527FE" w14:paraId="217D9695" w14:textId="433A24C3" w:rsidTr="001741C0">
        <w:trPr>
          <w:trHeight w:val="64"/>
          <w:del w:id="5365" w:author="LANDI Michele (C.C.)" w:date="2020-09-28T15:53:00Z"/>
        </w:trPr>
        <w:tc>
          <w:tcPr>
            <w:tcW w:w="1807" w:type="pct"/>
          </w:tcPr>
          <w:p w14:paraId="7F65E012" w14:textId="3E4308CC" w:rsidR="00F527FE" w:rsidRPr="0063013F" w:rsidDel="00F527FE" w:rsidRDefault="00F527FE">
            <w:pPr>
              <w:pStyle w:val="Heading2"/>
              <w:rPr>
                <w:del w:id="5366" w:author="LANDI Michele (C.C.)" w:date="2020-09-28T15:53:00Z"/>
              </w:rPr>
              <w:pPrChange w:id="5367" w:author="LANDI Michele (C.C.)" w:date="2020-10-05T12:05:00Z">
                <w:pPr>
                  <w:pStyle w:val="Tabletext"/>
                </w:pPr>
              </w:pPrChange>
            </w:pPr>
            <w:del w:id="5368" w:author="LANDI Michele (C.C.)" w:date="2020-09-28T15:52:00Z">
              <w:r w:rsidRPr="0063013F" w:rsidDel="00F527FE">
                <w:delText>REMAIN OUTSIDE (</w:delText>
              </w:r>
              <w:r w:rsidDel="00F527FE">
                <w:delText>area</w:delText>
              </w:r>
              <w:r w:rsidRPr="0063013F" w:rsidDel="00F527FE">
                <w:delText xml:space="preserve">) </w:delText>
              </w:r>
            </w:del>
          </w:p>
        </w:tc>
        <w:tc>
          <w:tcPr>
            <w:tcW w:w="3193" w:type="pct"/>
          </w:tcPr>
          <w:p w14:paraId="025211B2" w14:textId="2CB552E7" w:rsidR="00F527FE" w:rsidRPr="0063013F" w:rsidDel="00F527FE" w:rsidRDefault="00F527FE">
            <w:pPr>
              <w:pStyle w:val="Heading2"/>
              <w:rPr>
                <w:del w:id="5369" w:author="LANDI Michele (C.C.)" w:date="2020-09-28T15:53:00Z"/>
              </w:rPr>
              <w:pPrChange w:id="5370" w:author="LANDI Michele (C.C.)" w:date="2020-10-05T12:05:00Z">
                <w:pPr>
                  <w:pStyle w:val="Tabletext"/>
                </w:pPr>
              </w:pPrChange>
            </w:pPr>
            <w:del w:id="5371" w:author="LANDI Michele (C.C.)" w:date="2020-09-28T15:52:00Z">
              <w:r w:rsidDel="00F527FE">
                <w:delText>Advising the vessel to remain outside an area until further notice</w:delText>
              </w:r>
            </w:del>
          </w:p>
        </w:tc>
      </w:tr>
      <w:tr w:rsidR="00F527FE" w:rsidDel="00F527FE" w14:paraId="3B930F26" w14:textId="5234FA0A" w:rsidTr="001741C0">
        <w:trPr>
          <w:trHeight w:val="64"/>
          <w:del w:id="5372" w:author="LANDI Michele (C.C.)" w:date="2020-09-28T15:51:00Z"/>
        </w:trPr>
        <w:tc>
          <w:tcPr>
            <w:tcW w:w="1807" w:type="pct"/>
          </w:tcPr>
          <w:p w14:paraId="6A069F74" w14:textId="34CF3421" w:rsidR="00F527FE" w:rsidRPr="0063013F" w:rsidDel="00F527FE" w:rsidRDefault="00F527FE">
            <w:pPr>
              <w:pStyle w:val="Heading2"/>
              <w:rPr>
                <w:del w:id="5373" w:author="LANDI Michele (C.C.)" w:date="2020-09-28T15:51:00Z"/>
              </w:rPr>
              <w:pPrChange w:id="5374" w:author="LANDI Michele (C.C.)" w:date="2020-10-05T12:05:00Z">
                <w:pPr>
                  <w:pStyle w:val="Tabletext"/>
                </w:pPr>
              </w:pPrChange>
            </w:pPr>
            <w:del w:id="5375" w:author="LANDI Michele (C.C.)" w:date="2020-09-28T15:51:00Z">
              <w:r w:rsidRPr="0063013F" w:rsidDel="00F527FE">
                <w:delText>DO NOT PROCEED</w:delText>
              </w:r>
              <w:r w:rsidDel="00F527FE">
                <w:delText xml:space="preserve"> (details)</w:delText>
              </w:r>
            </w:del>
          </w:p>
        </w:tc>
        <w:tc>
          <w:tcPr>
            <w:tcW w:w="3193" w:type="pct"/>
          </w:tcPr>
          <w:p w14:paraId="1B20275E" w14:textId="0C0FB8E6" w:rsidR="00F527FE" w:rsidRPr="0063013F" w:rsidDel="00F527FE" w:rsidRDefault="00F527FE">
            <w:pPr>
              <w:pStyle w:val="Heading2"/>
              <w:rPr>
                <w:del w:id="5376" w:author="LANDI Michele (C.C.)" w:date="2020-09-28T15:51:00Z"/>
              </w:rPr>
              <w:pPrChange w:id="5377" w:author="LANDI Michele (C.C.)" w:date="2020-10-05T12:05:00Z">
                <w:pPr>
                  <w:pStyle w:val="Tabletext"/>
                </w:pPr>
              </w:pPrChange>
            </w:pPr>
            <w:del w:id="5378" w:author="LANDI Michele (C.C.)" w:date="2020-09-28T15:51:00Z">
              <w:r w:rsidDel="00F527FE">
                <w:delText>Instruction for the vessel not to continue or proceed</w:delText>
              </w:r>
            </w:del>
          </w:p>
        </w:tc>
      </w:tr>
      <w:tr w:rsidR="00F527FE" w:rsidDel="00F527FE" w14:paraId="7E8FEA80" w14:textId="2F66F26D" w:rsidTr="001741C0">
        <w:trPr>
          <w:trHeight w:val="64"/>
          <w:del w:id="5379" w:author="LANDI Michele (C.C.)" w:date="2020-09-28T15:51:00Z"/>
        </w:trPr>
        <w:tc>
          <w:tcPr>
            <w:tcW w:w="1807" w:type="pct"/>
          </w:tcPr>
          <w:p w14:paraId="13B90205" w14:textId="55692B19" w:rsidR="00F527FE" w:rsidRPr="0063013F" w:rsidDel="00F527FE" w:rsidRDefault="00F527FE">
            <w:pPr>
              <w:pStyle w:val="Heading2"/>
              <w:rPr>
                <w:del w:id="5380" w:author="LANDI Michele (C.C.)" w:date="2020-09-28T15:51:00Z"/>
              </w:rPr>
              <w:pPrChange w:id="5381" w:author="LANDI Michele (C.C.)" w:date="2020-10-05T12:05:00Z">
                <w:pPr>
                  <w:pStyle w:val="Tabletext"/>
                </w:pPr>
              </w:pPrChange>
            </w:pPr>
            <w:del w:id="5382" w:author="LANDI Michele (C.C.)" w:date="2020-09-28T15:51:00Z">
              <w:r w:rsidDel="00F527FE">
                <w:delText>DO NOT ENTER</w:delText>
              </w:r>
            </w:del>
          </w:p>
        </w:tc>
        <w:tc>
          <w:tcPr>
            <w:tcW w:w="3193" w:type="pct"/>
          </w:tcPr>
          <w:p w14:paraId="3B8F2BCB" w14:textId="3EA73347" w:rsidR="00F527FE" w:rsidRPr="0063013F" w:rsidDel="00F527FE" w:rsidRDefault="00F527FE">
            <w:pPr>
              <w:pStyle w:val="Heading2"/>
              <w:rPr>
                <w:del w:id="5383" w:author="LANDI Michele (C.C.)" w:date="2020-09-28T15:51:00Z"/>
              </w:rPr>
              <w:pPrChange w:id="5384" w:author="LANDI Michele (C.C.)" w:date="2020-10-05T12:05:00Z">
                <w:pPr>
                  <w:pStyle w:val="Tabletext"/>
                </w:pPr>
              </w:pPrChange>
            </w:pPr>
            <w:del w:id="5385" w:author="LANDI Michele (C.C.)" w:date="2020-09-28T15:51:00Z">
              <w:r w:rsidDel="00F527FE">
                <w:delText>Instruction for the vessel not to enter</w:delText>
              </w:r>
            </w:del>
          </w:p>
        </w:tc>
      </w:tr>
      <w:tr w:rsidR="00F527FE" w:rsidDel="00F527FE" w14:paraId="2DC3827F" w14:textId="06E4C17F" w:rsidTr="001741C0">
        <w:trPr>
          <w:trHeight w:val="64"/>
          <w:del w:id="5386" w:author="LANDI Michele (C.C.)" w:date="2020-09-28T15:51:00Z"/>
        </w:trPr>
        <w:tc>
          <w:tcPr>
            <w:tcW w:w="1807" w:type="pct"/>
          </w:tcPr>
          <w:p w14:paraId="722435F2" w14:textId="1B6F0BF4" w:rsidR="00F527FE" w:rsidDel="00F527FE" w:rsidRDefault="00F527FE">
            <w:pPr>
              <w:pStyle w:val="Heading2"/>
              <w:rPr>
                <w:del w:id="5387" w:author="LANDI Michele (C.C.)" w:date="2020-09-28T15:51:00Z"/>
              </w:rPr>
              <w:pPrChange w:id="5388" w:author="LANDI Michele (C.C.)" w:date="2020-10-05T12:05:00Z">
                <w:pPr>
                  <w:pStyle w:val="Tabletext"/>
                </w:pPr>
              </w:pPrChange>
            </w:pPr>
            <w:del w:id="5389" w:author="LANDI Michele (C.C.)" w:date="2020-09-28T15:51:00Z">
              <w:r w:rsidRPr="0063013F" w:rsidDel="00F527FE">
                <w:delText>DO NOT OVERTAKE</w:delText>
              </w:r>
            </w:del>
          </w:p>
        </w:tc>
        <w:tc>
          <w:tcPr>
            <w:tcW w:w="3193" w:type="pct"/>
          </w:tcPr>
          <w:p w14:paraId="72367215" w14:textId="0E2A46A4" w:rsidR="00F527FE" w:rsidDel="00F527FE" w:rsidRDefault="00F527FE">
            <w:pPr>
              <w:pStyle w:val="Heading2"/>
              <w:rPr>
                <w:del w:id="5390" w:author="LANDI Michele (C.C.)" w:date="2020-09-28T15:51:00Z"/>
              </w:rPr>
              <w:pPrChange w:id="5391" w:author="LANDI Michele (C.C.)" w:date="2020-10-05T12:05:00Z">
                <w:pPr>
                  <w:pStyle w:val="Tabletext"/>
                </w:pPr>
              </w:pPrChange>
            </w:pPr>
            <w:del w:id="5392" w:author="LANDI Michele (C.C.)" w:date="2020-09-28T15:51:00Z">
              <w:r w:rsidDel="00F527FE">
                <w:delText>Instruction for a vessel not to overtake</w:delText>
              </w:r>
            </w:del>
          </w:p>
        </w:tc>
      </w:tr>
      <w:tr w:rsidR="00F527FE" w:rsidDel="00F527FE" w14:paraId="2F23188F" w14:textId="2C1DB689" w:rsidTr="001741C0">
        <w:trPr>
          <w:trHeight w:val="64"/>
          <w:del w:id="5393" w:author="LANDI Michele (C.C.)" w:date="2020-09-28T15:51:00Z"/>
        </w:trPr>
        <w:tc>
          <w:tcPr>
            <w:tcW w:w="1807" w:type="pct"/>
          </w:tcPr>
          <w:p w14:paraId="40720725" w14:textId="10DFD64B" w:rsidR="00F527FE" w:rsidDel="00F527FE" w:rsidRDefault="00F527FE">
            <w:pPr>
              <w:pStyle w:val="Heading2"/>
              <w:rPr>
                <w:del w:id="5394" w:author="LANDI Michele (C.C.)" w:date="2020-09-28T15:51:00Z"/>
              </w:rPr>
              <w:pPrChange w:id="5395" w:author="LANDI Michele (C.C.)" w:date="2020-10-05T12:05:00Z">
                <w:pPr>
                  <w:pStyle w:val="Tabletext"/>
                </w:pPr>
              </w:pPrChange>
            </w:pPr>
            <w:del w:id="5396" w:author="LANDI Michele (C.C.)" w:date="2020-09-28T15:51:00Z">
              <w:r w:rsidRPr="0063013F" w:rsidDel="00F527FE">
                <w:delText>DO NOT CROSS FAIRWAY</w:delText>
              </w:r>
            </w:del>
          </w:p>
        </w:tc>
        <w:tc>
          <w:tcPr>
            <w:tcW w:w="3193" w:type="pct"/>
          </w:tcPr>
          <w:p w14:paraId="7188FB71" w14:textId="762CB4B7" w:rsidR="00F527FE" w:rsidDel="00F527FE" w:rsidRDefault="00F527FE">
            <w:pPr>
              <w:pStyle w:val="Heading2"/>
              <w:rPr>
                <w:del w:id="5397" w:author="LANDI Michele (C.C.)" w:date="2020-09-28T15:51:00Z"/>
              </w:rPr>
              <w:pPrChange w:id="5398" w:author="LANDI Michele (C.C.)" w:date="2020-10-05T12:05:00Z">
                <w:pPr>
                  <w:pStyle w:val="Tabletext"/>
                </w:pPr>
              </w:pPrChange>
            </w:pPr>
            <w:del w:id="5399" w:author="LANDI Michele (C.C.)" w:date="2020-09-28T15:51:00Z">
              <w:r w:rsidDel="00F527FE">
                <w:delText>Instruction for a vessel not to cross the fairway</w:delText>
              </w:r>
            </w:del>
          </w:p>
        </w:tc>
      </w:tr>
      <w:tr w:rsidR="00F720BE" w:rsidDel="00F527FE" w14:paraId="2F6B4980" w14:textId="77777777" w:rsidTr="00E83C66">
        <w:trPr>
          <w:trHeight w:val="64"/>
          <w:del w:id="5400" w:author="LANDI Michele (C.C.)" w:date="2020-09-28T15:53:00Z"/>
        </w:trPr>
        <w:tc>
          <w:tcPr>
            <w:tcW w:w="1807" w:type="pct"/>
            <w:tcBorders>
              <w:top w:val="single" w:sz="4" w:space="0" w:color="auto"/>
              <w:left w:val="single" w:sz="4" w:space="0" w:color="auto"/>
              <w:bottom w:val="single" w:sz="4" w:space="0" w:color="auto"/>
              <w:right w:val="single" w:sz="4" w:space="0" w:color="auto"/>
            </w:tcBorders>
          </w:tcPr>
          <w:p w14:paraId="7071FF30" w14:textId="28A11333" w:rsidR="00F527FE" w:rsidRPr="00D303A6" w:rsidDel="00F527FE" w:rsidRDefault="00F527FE">
            <w:pPr>
              <w:pStyle w:val="Heading2"/>
              <w:rPr>
                <w:del w:id="5401" w:author="LANDI Michele (C.C.)" w:date="2020-09-28T15:53:00Z"/>
              </w:rPr>
              <w:pPrChange w:id="5402" w:author="LANDI Michele (C.C.)" w:date="2020-10-05T12:05:00Z">
                <w:pPr>
                  <w:pStyle w:val="Tabletext"/>
                </w:pPr>
              </w:pPrChange>
            </w:pPr>
            <w:del w:id="5403" w:author="LANDI Michele (C.C.)" w:date="2020-09-28T15:52:00Z">
              <w:r w:rsidRPr="00D303A6" w:rsidDel="00F527FE">
                <w:delText xml:space="preserve">RESTRICTED AREA (name) </w:delText>
              </w:r>
            </w:del>
          </w:p>
        </w:tc>
        <w:tc>
          <w:tcPr>
            <w:tcW w:w="3193" w:type="pct"/>
            <w:tcBorders>
              <w:top w:val="single" w:sz="4" w:space="0" w:color="auto"/>
              <w:left w:val="single" w:sz="4" w:space="0" w:color="auto"/>
              <w:bottom w:val="single" w:sz="4" w:space="0" w:color="auto"/>
              <w:right w:val="single" w:sz="4" w:space="0" w:color="auto"/>
            </w:tcBorders>
          </w:tcPr>
          <w:p w14:paraId="6057BB16" w14:textId="466A5482" w:rsidR="00F527FE" w:rsidRPr="0063013F" w:rsidDel="00F527FE" w:rsidRDefault="00F527FE">
            <w:pPr>
              <w:pStyle w:val="Heading2"/>
              <w:rPr>
                <w:del w:id="5404" w:author="LANDI Michele (C.C.)" w:date="2020-09-28T15:53:00Z"/>
              </w:rPr>
              <w:pPrChange w:id="5405" w:author="LANDI Michele (C.C.)" w:date="2020-10-05T12:05:00Z">
                <w:pPr>
                  <w:pStyle w:val="Tabletext"/>
                </w:pPr>
              </w:pPrChange>
            </w:pPr>
            <w:del w:id="5406" w:author="LANDI Michele (C.C.)" w:date="2020-09-28T15:52:00Z">
              <w:r w:rsidDel="00F527FE">
                <w:delText>I</w:delText>
              </w:r>
              <w:r w:rsidRPr="0063013F" w:rsidDel="00F527FE">
                <w:delText>nformation</w:delText>
              </w:r>
              <w:r w:rsidDel="00F527FE">
                <w:delText xml:space="preserve"> provided</w:delText>
              </w:r>
              <w:r w:rsidRPr="0063013F" w:rsidDel="00F527FE">
                <w:delText xml:space="preserve"> about a restricted area</w:delText>
              </w:r>
            </w:del>
          </w:p>
        </w:tc>
      </w:tr>
      <w:tr w:rsidR="00F527FE" w:rsidDel="00F527FE" w14:paraId="1770A42B" w14:textId="435C986B" w:rsidTr="00960A8C">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5407" w:author="Windows 사용자" w:date="2020-06-02T14:18: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del w:id="5408" w:author="LANDI Michele (C.C.)" w:date="2020-09-28T15:53:00Z"/>
          <w:trPrChange w:id="5409" w:author="Windows 사용자" w:date="2020-06-02T14:18:00Z">
            <w:trPr>
              <w:trHeight w:val="64"/>
            </w:trPr>
          </w:trPrChange>
        </w:trPr>
        <w:tc>
          <w:tcPr>
            <w:tcW w:w="1807" w:type="pct"/>
            <w:tcBorders>
              <w:top w:val="single" w:sz="4" w:space="0" w:color="auto"/>
              <w:left w:val="single" w:sz="4" w:space="0" w:color="auto"/>
              <w:bottom w:val="single" w:sz="4" w:space="0" w:color="auto"/>
              <w:right w:val="single" w:sz="4" w:space="0" w:color="auto"/>
            </w:tcBorders>
            <w:shd w:val="clear" w:color="auto" w:fill="B5E1FF" w:themeFill="accent1" w:themeFillTint="33"/>
            <w:tcPrChange w:id="5410" w:author="Windows 사용자" w:date="2020-06-02T14:18:00Z">
              <w:tcPr>
                <w:tcW w:w="1807" w:type="pct"/>
                <w:gridSpan w:val="2"/>
                <w:tcBorders>
                  <w:top w:val="single" w:sz="4" w:space="0" w:color="auto"/>
                  <w:left w:val="single" w:sz="4" w:space="0" w:color="auto"/>
                  <w:bottom w:val="single" w:sz="4" w:space="0" w:color="auto"/>
                  <w:right w:val="single" w:sz="4" w:space="0" w:color="auto"/>
                </w:tcBorders>
              </w:tcPr>
            </w:tcPrChange>
          </w:tcPr>
          <w:p w14:paraId="495E48AA" w14:textId="37737848" w:rsidR="00F527FE" w:rsidRPr="00F720BE" w:rsidDel="00F527FE" w:rsidRDefault="00F527FE">
            <w:pPr>
              <w:pStyle w:val="Heading2"/>
              <w:rPr>
                <w:del w:id="5411" w:author="LANDI Michele (C.C.)" w:date="2020-09-28T15:53:00Z"/>
              </w:rPr>
              <w:pPrChange w:id="5412" w:author="LANDI Michele (C.C.)" w:date="2020-10-05T12:05:00Z">
                <w:pPr>
                  <w:pStyle w:val="Tabletext"/>
                </w:pPr>
              </w:pPrChange>
            </w:pPr>
            <w:commentRangeStart w:id="5413"/>
            <w:del w:id="5414" w:author="LANDI Michele (C.C.)" w:date="2020-09-28T15:51:00Z">
              <w:r w:rsidRPr="00F720BE" w:rsidDel="00F527FE">
                <w:delText>HAZARDOUS ACTIVITES IN (area)</w:delText>
              </w:r>
            </w:del>
          </w:p>
        </w:tc>
        <w:tc>
          <w:tcPr>
            <w:tcW w:w="3193" w:type="pct"/>
            <w:tcBorders>
              <w:top w:val="single" w:sz="4" w:space="0" w:color="auto"/>
              <w:left w:val="single" w:sz="4" w:space="0" w:color="auto"/>
              <w:bottom w:val="single" w:sz="4" w:space="0" w:color="auto"/>
              <w:right w:val="single" w:sz="4" w:space="0" w:color="auto"/>
            </w:tcBorders>
            <w:shd w:val="clear" w:color="auto" w:fill="B5E1FF" w:themeFill="accent1" w:themeFillTint="33"/>
            <w:tcPrChange w:id="5415" w:author="Windows 사용자" w:date="2020-06-02T14:18:00Z">
              <w:tcPr>
                <w:tcW w:w="3193" w:type="pct"/>
                <w:gridSpan w:val="2"/>
                <w:tcBorders>
                  <w:top w:val="single" w:sz="4" w:space="0" w:color="auto"/>
                  <w:left w:val="single" w:sz="4" w:space="0" w:color="auto"/>
                  <w:bottom w:val="single" w:sz="4" w:space="0" w:color="auto"/>
                  <w:right w:val="single" w:sz="4" w:space="0" w:color="auto"/>
                </w:tcBorders>
              </w:tcPr>
            </w:tcPrChange>
          </w:tcPr>
          <w:p w14:paraId="41168171" w14:textId="63DA28D0" w:rsidR="00F527FE" w:rsidRPr="00F720BE" w:rsidDel="00F527FE" w:rsidRDefault="00F527FE">
            <w:pPr>
              <w:pStyle w:val="Heading2"/>
              <w:rPr>
                <w:del w:id="5416" w:author="LANDI Michele (C.C.)" w:date="2020-09-28T15:53:00Z"/>
              </w:rPr>
              <w:pPrChange w:id="5417" w:author="LANDI Michele (C.C.)" w:date="2020-10-05T12:05:00Z">
                <w:pPr>
                  <w:pStyle w:val="Tabletext"/>
                </w:pPr>
              </w:pPrChange>
            </w:pPr>
            <w:del w:id="5418" w:author="LANDI Michele (C.C.)" w:date="2020-09-28T15:51:00Z">
              <w:r w:rsidRPr="00F720BE" w:rsidDel="00F527FE">
                <w:delText>Information provided about hazardous activities being conducted</w:delText>
              </w:r>
              <w:commentRangeEnd w:id="5413"/>
              <w:r w:rsidDel="00F527FE">
                <w:rPr>
                  <w:rStyle w:val="CommentReference"/>
                  <w:color w:val="auto"/>
                </w:rPr>
                <w:commentReference w:id="5413"/>
              </w:r>
            </w:del>
          </w:p>
        </w:tc>
      </w:tr>
      <w:tr w:rsidR="00F720BE" w:rsidDel="00F527FE" w14:paraId="7A980460" w14:textId="77777777" w:rsidTr="00E83C66">
        <w:trPr>
          <w:trHeight w:val="64"/>
          <w:del w:id="5419" w:author="LANDI Michele (C.C.)" w:date="2020-09-28T15:53:00Z"/>
        </w:trPr>
        <w:tc>
          <w:tcPr>
            <w:tcW w:w="1807" w:type="pct"/>
            <w:tcBorders>
              <w:top w:val="single" w:sz="4" w:space="0" w:color="auto"/>
              <w:left w:val="single" w:sz="4" w:space="0" w:color="auto"/>
              <w:bottom w:val="single" w:sz="4" w:space="0" w:color="auto"/>
              <w:right w:val="single" w:sz="4" w:space="0" w:color="auto"/>
            </w:tcBorders>
          </w:tcPr>
          <w:p w14:paraId="5756D079" w14:textId="52500714" w:rsidR="00F527FE" w:rsidRPr="00D303A6" w:rsidDel="00F527FE" w:rsidRDefault="00F527FE">
            <w:pPr>
              <w:pStyle w:val="Heading2"/>
              <w:rPr>
                <w:del w:id="5420" w:author="LANDI Michele (C.C.)" w:date="2020-09-28T15:53:00Z"/>
              </w:rPr>
              <w:pPrChange w:id="5421" w:author="LANDI Michele (C.C.)" w:date="2020-10-05T12:05:00Z">
                <w:pPr>
                  <w:pStyle w:val="Tabletext"/>
                </w:pPr>
              </w:pPrChange>
            </w:pPr>
            <w:del w:id="5422" w:author="LANDI Michele (C.C.)" w:date="2020-09-28T15:50:00Z">
              <w:r w:rsidDel="00F527FE">
                <w:delText>AREA TO BE AVOIDED (name)</w:delText>
              </w:r>
            </w:del>
          </w:p>
        </w:tc>
        <w:tc>
          <w:tcPr>
            <w:tcW w:w="3193" w:type="pct"/>
            <w:tcBorders>
              <w:top w:val="single" w:sz="4" w:space="0" w:color="auto"/>
              <w:left w:val="single" w:sz="4" w:space="0" w:color="auto"/>
              <w:bottom w:val="single" w:sz="4" w:space="0" w:color="auto"/>
              <w:right w:val="single" w:sz="4" w:space="0" w:color="auto"/>
            </w:tcBorders>
          </w:tcPr>
          <w:p w14:paraId="38889D68" w14:textId="632C6BAC" w:rsidR="00F527FE" w:rsidRPr="0063013F" w:rsidDel="00F527FE" w:rsidRDefault="00F527FE">
            <w:pPr>
              <w:pStyle w:val="Heading2"/>
              <w:rPr>
                <w:del w:id="5423" w:author="LANDI Michele (C.C.)" w:date="2020-09-28T15:53:00Z"/>
              </w:rPr>
              <w:pPrChange w:id="5424" w:author="LANDI Michele (C.C.)" w:date="2020-10-05T12:05:00Z">
                <w:pPr>
                  <w:pStyle w:val="Tabletext"/>
                </w:pPr>
              </w:pPrChange>
            </w:pPr>
            <w:del w:id="5425" w:author="LANDI Michele (C.C.)" w:date="2020-09-28T15:50:00Z">
              <w:r w:rsidDel="00F527FE">
                <w:delText>Information provided about an area to be avoided</w:delText>
              </w:r>
            </w:del>
          </w:p>
        </w:tc>
      </w:tr>
    </w:tbl>
    <w:p w14:paraId="0C17205B" w14:textId="55B404C2" w:rsidR="001741C0" w:rsidRPr="006924D8" w:rsidRDefault="001741C0" w:rsidP="00F720BE">
      <w:pPr>
        <w:pStyle w:val="Heading2"/>
        <w:rPr>
          <w:highlight w:val="red"/>
          <w:rPrChange w:id="5426" w:author="LANDI Michele (C.C.)" w:date="2020-10-01T16:09:00Z">
            <w:rPr/>
          </w:rPrChange>
        </w:rPr>
      </w:pPr>
      <w:bookmarkStart w:id="5427" w:name="_Toc16166009"/>
      <w:bookmarkStart w:id="5428" w:name="_Toc40380976"/>
      <w:del w:id="5429" w:author="LANDI Michele (C.C.)" w:date="2020-10-01T15:57:00Z">
        <w:r w:rsidRPr="006924D8" w:rsidDel="00CA6FD0">
          <w:rPr>
            <w:highlight w:val="red"/>
            <w:rPrChange w:id="5430" w:author="LANDI Michele (C.C.)" w:date="2020-10-01T16:09:00Z">
              <w:rPr/>
            </w:rPrChange>
          </w:rPr>
          <w:delText xml:space="preserve">RESPONDING TO </w:delText>
        </w:r>
      </w:del>
      <w:r w:rsidRPr="006924D8">
        <w:rPr>
          <w:highlight w:val="red"/>
          <w:rPrChange w:id="5431" w:author="LANDI Michele (C.C.)" w:date="2020-10-01T16:09:00Z">
            <w:rPr/>
          </w:rPrChange>
        </w:rPr>
        <w:t>EMERGENCY SITUATIONS</w:t>
      </w:r>
      <w:bookmarkEnd w:id="5427"/>
      <w:bookmarkEnd w:id="5428"/>
    </w:p>
    <w:p w14:paraId="6E40F63B" w14:textId="77777777" w:rsidR="001741C0" w:rsidRPr="001741C0" w:rsidRDefault="001741C0" w:rsidP="001741C0">
      <w:pPr>
        <w:pStyle w:val="Heading2separationline"/>
      </w:pPr>
    </w:p>
    <w:p w14:paraId="4D3337F5" w14:textId="7A6B28A4" w:rsidR="001741C0" w:rsidDel="00F720BE" w:rsidRDefault="001741C0">
      <w:pPr>
        <w:pStyle w:val="Heading2"/>
        <w:rPr>
          <w:moveFrom w:id="5432" w:author="LANDI Michele (C.C.)" w:date="2020-10-05T12:05:00Z"/>
        </w:rPr>
        <w:pPrChange w:id="5433" w:author="LANDI Michele (C.C.)" w:date="2020-10-05T12:05:00Z">
          <w:pPr>
            <w:pStyle w:val="BodyText"/>
          </w:pPr>
        </w:pPrChange>
      </w:pPr>
      <w:moveFromRangeStart w:id="5434" w:author="LANDI Michele (C.C.)" w:date="2020-10-05T12:05:00Z" w:name="move52791962"/>
      <w:moveFrom w:id="5435" w:author="LANDI Michele (C.C.)" w:date="2020-10-05T12:05:00Z">
        <w:r w:rsidDel="00F720BE">
          <w:t xml:space="preserve">No two emergencies will ever be the same. The same situation can develop and be resolved in an entirely different way as there are so many variables that can affect the eventual outcome. It is possible that the vessel may give certain pieces of information normally associated with an emergency but may not prefix the message with “MAYDAY” or “PAN PAN”. It may be sometime after before an emergency is declared. </w:t>
        </w:r>
      </w:moveFrom>
    </w:p>
    <w:p w14:paraId="40F69C07" w14:textId="7C03085F" w:rsidR="001741C0" w:rsidDel="00F720BE" w:rsidRDefault="001741C0">
      <w:pPr>
        <w:pStyle w:val="Heading2"/>
        <w:rPr>
          <w:moveFrom w:id="5436" w:author="LANDI Michele (C.C.)" w:date="2020-10-05T12:05:00Z"/>
        </w:rPr>
        <w:pPrChange w:id="5437" w:author="LANDI Michele (C.C.)" w:date="2020-10-05T12:05:00Z">
          <w:pPr>
            <w:pStyle w:val="BodyText"/>
          </w:pPr>
        </w:pPrChange>
      </w:pPr>
      <w:moveFrom w:id="5438" w:author="LANDI Michele (C.C.)" w:date="2020-10-05T12:05:00Z">
        <w:r w:rsidDel="00F720BE">
          <w:t>Indications of a potential emergency situation:</w:t>
        </w:r>
      </w:moveFrom>
    </w:p>
    <w:p w14:paraId="4FCC9335" w14:textId="10C2E34D" w:rsidR="001741C0" w:rsidDel="00F720BE" w:rsidRDefault="001741C0">
      <w:pPr>
        <w:pStyle w:val="Heading2"/>
        <w:rPr>
          <w:moveFrom w:id="5439" w:author="LANDI Michele (C.C.)" w:date="2020-10-05T12:05:00Z"/>
        </w:rPr>
        <w:pPrChange w:id="5440" w:author="LANDI Michele (C.C.)" w:date="2020-10-05T12:05:00Z">
          <w:pPr>
            <w:pStyle w:val="Bullet1"/>
          </w:pPr>
        </w:pPrChange>
      </w:pPr>
      <w:moveFrom w:id="5441" w:author="LANDI Michele (C.C.)" w:date="2020-10-05T12:05:00Z">
        <w:r w:rsidDel="00F720BE">
          <w:t xml:space="preserve">Emergency situations start with a statement of a problem and will often follow with a request for ‘STANDBY’.  The request for ‘STANDBY’ could indicate a problem. </w:t>
        </w:r>
      </w:moveFrom>
    </w:p>
    <w:p w14:paraId="763829D9" w14:textId="1F96C1DD" w:rsidR="001741C0" w:rsidDel="00F720BE" w:rsidRDefault="001741C0">
      <w:pPr>
        <w:pStyle w:val="Heading2"/>
        <w:rPr>
          <w:moveFrom w:id="5442" w:author="LANDI Michele (C.C.)" w:date="2020-10-05T12:05:00Z"/>
        </w:rPr>
        <w:pPrChange w:id="5443" w:author="LANDI Michele (C.C.)" w:date="2020-10-05T12:05:00Z">
          <w:pPr>
            <w:pStyle w:val="Bullet1"/>
          </w:pPr>
        </w:pPrChange>
      </w:pPr>
      <w:moveFrom w:id="5444" w:author="LANDI Michele (C.C.)" w:date="2020-10-05T12:05:00Z">
        <w:r w:rsidDel="00F720BE">
          <w:t>Where the vessel is not responding to transmissions, this may indicate they are pre-occupied trying to diagnose and confirm the situation.</w:t>
        </w:r>
      </w:moveFrom>
    </w:p>
    <w:p w14:paraId="63AA629D" w14:textId="626A2C98" w:rsidR="001741C0" w:rsidDel="00F720BE" w:rsidRDefault="001741C0">
      <w:pPr>
        <w:pStyle w:val="Heading2"/>
        <w:rPr>
          <w:moveFrom w:id="5445" w:author="LANDI Michele (C.C.)" w:date="2020-10-05T12:05:00Z"/>
        </w:rPr>
        <w:pPrChange w:id="5446" w:author="LANDI Michele (C.C.)" w:date="2020-10-05T12:05:00Z">
          <w:pPr>
            <w:pStyle w:val="Bullet1"/>
          </w:pPr>
        </w:pPrChange>
      </w:pPr>
      <w:moveFrom w:id="5447" w:author="LANDI Michele (C.C.)" w:date="2020-10-05T12:05:00Z">
        <w:r w:rsidDel="00F720BE">
          <w:t xml:space="preserve">Once the situation and its implications are understood, then a “MAYDAY” or “PAN PAN” may be issued.  However, there may be a reluctance to acknowledge the extent of the problem and declare the appropriate emergency. </w:t>
        </w:r>
      </w:moveFrom>
    </w:p>
    <w:p w14:paraId="1A9619BF" w14:textId="3F4E7CA3" w:rsidR="001741C0" w:rsidDel="00F720BE" w:rsidRDefault="001741C0">
      <w:pPr>
        <w:pStyle w:val="Heading2"/>
        <w:rPr>
          <w:moveFrom w:id="5448" w:author="LANDI Michele (C.C.)" w:date="2020-10-05T12:05:00Z"/>
        </w:rPr>
        <w:pPrChange w:id="5449" w:author="LANDI Michele (C.C.)" w:date="2020-10-05T12:05:00Z">
          <w:pPr>
            <w:pStyle w:val="BodyText"/>
          </w:pPr>
        </w:pPrChange>
      </w:pPr>
      <w:moveFrom w:id="5450" w:author="LANDI Michele (C.C.)" w:date="2020-10-05T12:05:00Z">
        <w:r w:rsidDel="00F720BE">
          <w:t xml:space="preserve">The pitch/tone of the communications may not necessarily reflect the seriousness of the situation.  Further, language and communication difficulties may be experienced as these are often exacerbated when under stress. </w:t>
        </w:r>
      </w:moveFrom>
    </w:p>
    <w:p w14:paraId="0B667FC5" w14:textId="13726114" w:rsidR="001741C0" w:rsidDel="00F720BE" w:rsidRDefault="001741C0">
      <w:pPr>
        <w:pStyle w:val="Heading2"/>
        <w:rPr>
          <w:moveFrom w:id="5451" w:author="LANDI Michele (C.C.)" w:date="2020-10-05T12:05:00Z"/>
        </w:rPr>
        <w:pPrChange w:id="5452" w:author="LANDI Michele (C.C.)" w:date="2020-10-05T12:05:00Z">
          <w:pPr>
            <w:pStyle w:val="BodyText"/>
          </w:pPr>
        </w:pPrChange>
      </w:pPr>
      <w:moveFrom w:id="5453" w:author="LANDI Michele (C.C.)" w:date="2020-10-05T12:05:00Z">
        <w:r w:rsidDel="00F720BE">
          <w:t xml:space="preserve">Resist the urge to ‘throw information’ at the vessel.  A common response in the need to ‘do something’ is to pass on as much information as possible.  This can have the effect of overloading at a time when they have other priorities.  Anticipate this urge and take a few seconds to consider the amount, relevance and timing of the information to determine what is really useful before transmitting. Keep additional information on hand and ready in case the vessel requests it or circumstances change. </w:t>
        </w:r>
      </w:moveFrom>
    </w:p>
    <w:p w14:paraId="764051B3" w14:textId="0D42DCC4" w:rsidR="001741C0" w:rsidRPr="00AC49FA" w:rsidDel="00F720BE" w:rsidRDefault="001741C0">
      <w:pPr>
        <w:pStyle w:val="Heading2"/>
        <w:rPr>
          <w:moveFrom w:id="5454" w:author="LANDI Michele (C.C.)" w:date="2020-10-05T12:05:00Z"/>
        </w:rPr>
        <w:pPrChange w:id="5455" w:author="LANDI Michele (C.C.)" w:date="2020-10-05T12:05:00Z">
          <w:pPr>
            <w:pStyle w:val="BodyText"/>
          </w:pPr>
        </w:pPrChange>
      </w:pPr>
      <w:moveFrom w:id="5456" w:author="LANDI Michele (C.C.)" w:date="2020-10-05T12:05:00Z">
        <w:r w:rsidDel="00F720BE">
          <w:t>Time distortion – the VTS operators perception of time is expanded so that it appears more time has elapsed between communications than is actually the case.  Jot down the times of communi</w:t>
        </w:r>
        <w:r w:rsidR="00AC49FA" w:rsidDel="00F720BE">
          <w:t xml:space="preserve">cations to keep this in check. </w:t>
        </w:r>
      </w:moveFrom>
    </w:p>
    <w:p w14:paraId="17810C59" w14:textId="23A13864" w:rsidR="00D7196E" w:rsidDel="00F720BE" w:rsidRDefault="00D7196E">
      <w:pPr>
        <w:pStyle w:val="Heading2"/>
        <w:rPr>
          <w:moveFrom w:id="5457" w:author="LANDI Michele (C.C.)" w:date="2020-10-05T12:05:00Z"/>
          <w:sz w:val="22"/>
        </w:rPr>
        <w:pPrChange w:id="5458" w:author="LANDI Michele (C.C.)" w:date="2020-10-05T12:05:00Z">
          <w:pPr>
            <w:spacing w:after="200" w:line="276" w:lineRule="auto"/>
          </w:pPr>
        </w:pPrChange>
      </w:pPr>
      <w:bookmarkStart w:id="5459" w:name="_Toc16166010"/>
      <w:moveFrom w:id="5460" w:author="LANDI Michele (C.C.)" w:date="2020-10-05T12:05:00Z">
        <w:r w:rsidDel="00F720BE">
          <w:br w:type="page"/>
        </w:r>
      </w:moveFrom>
    </w:p>
    <w:p w14:paraId="1C8B3584" w14:textId="7AFD1FDA" w:rsidR="001741C0" w:rsidRPr="001741C0" w:rsidDel="00F720BE" w:rsidRDefault="001741C0">
      <w:pPr>
        <w:pStyle w:val="Heading2"/>
        <w:rPr>
          <w:moveFrom w:id="5461" w:author="LANDI Michele (C.C.)" w:date="2020-10-05T12:05:00Z"/>
        </w:rPr>
        <w:pPrChange w:id="5462" w:author="LANDI Michele (C.C.)" w:date="2020-10-05T12:05:00Z">
          <w:pPr>
            <w:pStyle w:val="Heading3"/>
          </w:pPr>
        </w:pPrChange>
      </w:pPr>
      <w:bookmarkStart w:id="5463" w:name="_Toc40380977"/>
      <w:moveFrom w:id="5464" w:author="LANDI Michele (C.C.)" w:date="2020-10-05T12:05:00Z">
        <w:r w:rsidRPr="001741C0" w:rsidDel="00F720BE">
          <w:t>Types of emergency messages a vessel may provide</w:t>
        </w:r>
        <w:bookmarkEnd w:id="5459"/>
        <w:bookmarkEnd w:id="5463"/>
      </w:moveFrom>
    </w:p>
    <w:p w14:paraId="2390DB9A" w14:textId="568BF450" w:rsidR="001741C0" w:rsidDel="00F720BE" w:rsidRDefault="001741C0">
      <w:pPr>
        <w:pStyle w:val="Heading2"/>
        <w:rPr>
          <w:moveFrom w:id="5465" w:author="LANDI Michele (C.C.)" w:date="2020-10-05T12:05:00Z"/>
        </w:rPr>
        <w:pPrChange w:id="5466" w:author="LANDI Michele (C.C.)" w:date="2020-10-05T12:05:00Z">
          <w:pPr>
            <w:pStyle w:val="BodyText"/>
          </w:pPr>
        </w:pPrChange>
      </w:pPr>
      <w:moveFrom w:id="5467" w:author="LANDI Michele (C.C.)" w:date="2020-10-05T12:05:00Z">
        <w:r w:rsidDel="00F720BE">
          <w:t>There are two classes of emergency messages:</w:t>
        </w:r>
      </w:moveFrom>
    </w:p>
    <w:p w14:paraId="074563D6" w14:textId="7C49EC43" w:rsidR="001741C0" w:rsidRPr="00280376" w:rsidDel="00F720BE" w:rsidRDefault="001741C0">
      <w:pPr>
        <w:pStyle w:val="Heading2"/>
        <w:rPr>
          <w:moveFrom w:id="5468" w:author="LANDI Michele (C.C.)" w:date="2020-10-05T12:05:00Z"/>
        </w:rPr>
        <w:pPrChange w:id="5469" w:author="LANDI Michele (C.C.)" w:date="2020-10-05T12:05:00Z">
          <w:pPr>
            <w:pStyle w:val="Bullet1"/>
          </w:pPr>
        </w:pPrChange>
      </w:pPr>
      <w:moveFrom w:id="5470" w:author="LANDI Michele (C.C.)" w:date="2020-10-05T12:05:00Z">
        <w:r w:rsidRPr="00280376" w:rsidDel="00F720BE">
          <w:t>DISTRESS</w:t>
        </w:r>
        <w:r w:rsidDel="00F720BE">
          <w:t xml:space="preserve"> –</w:t>
        </w:r>
        <w:r w:rsidRPr="00280376" w:rsidDel="00F720BE">
          <w:t xml:space="preserve"> ‘M</w:t>
        </w:r>
        <w:r w:rsidDel="00F720BE">
          <w:t>AYDAY</w:t>
        </w:r>
        <w:r w:rsidRPr="00280376" w:rsidDel="00F720BE">
          <w:t>’ is used to indicate the vessel is in grave and imminent danger to life or the vessel, and require immediate assistance.</w:t>
        </w:r>
        <w:r w:rsidDel="00F720BE">
          <w:t xml:space="preserve"> </w:t>
        </w:r>
        <w:r w:rsidRPr="00280376" w:rsidDel="00F720BE">
          <w:t>Upon receipt of a M</w:t>
        </w:r>
        <w:r w:rsidDel="00F720BE">
          <w:t>AYDAY</w:t>
        </w:r>
        <w:r w:rsidRPr="00280376" w:rsidDel="00F720BE">
          <w:t>, the VTS</w:t>
        </w:r>
        <w:r w:rsidDel="00F720BE">
          <w:t xml:space="preserve"> operator</w:t>
        </w:r>
        <w:r w:rsidRPr="00280376" w:rsidDel="00F720BE">
          <w:t xml:space="preserve"> should acknowledge the distress message with the vessel concerned.</w:t>
        </w:r>
      </w:moveFrom>
    </w:p>
    <w:p w14:paraId="0C13C7C3" w14:textId="2D5B5FA4" w:rsidR="001741C0" w:rsidDel="00F720BE" w:rsidRDefault="001741C0">
      <w:pPr>
        <w:pStyle w:val="Heading2"/>
        <w:rPr>
          <w:moveFrom w:id="5471" w:author="LANDI Michele (C.C.)" w:date="2020-10-05T12:05:00Z"/>
        </w:rPr>
        <w:pPrChange w:id="5472" w:author="LANDI Michele (C.C.)" w:date="2020-10-05T12:05:00Z">
          <w:pPr>
            <w:pStyle w:val="Bullet1"/>
          </w:pPr>
        </w:pPrChange>
      </w:pPr>
      <w:moveFrom w:id="5473" w:author="LANDI Michele (C.C.)" w:date="2020-10-05T12:05:00Z">
        <w:r w:rsidRPr="00280376" w:rsidDel="00F720BE">
          <w:t>URGENCY</w:t>
        </w:r>
        <w:r w:rsidDel="00F720BE">
          <w:t xml:space="preserve"> - </w:t>
        </w:r>
        <w:r w:rsidRPr="00280376" w:rsidDel="00F720BE">
          <w:t>‘PAN PAN’ indicates the vessel is not in grave and imminent danger, but requires urgent assistance.  All urgency messages should be broadcast to all stations or a specific station.</w:t>
        </w:r>
      </w:moveFrom>
    </w:p>
    <w:p w14:paraId="6DE32E19" w14:textId="367F5A42" w:rsidR="001741C0" w:rsidRPr="00280376" w:rsidDel="00F720BE" w:rsidRDefault="001741C0">
      <w:pPr>
        <w:pStyle w:val="Heading2"/>
        <w:rPr>
          <w:moveFrom w:id="5474" w:author="LANDI Michele (C.C.)" w:date="2020-10-05T12:05:00Z"/>
        </w:rPr>
        <w:pPrChange w:id="5475" w:author="LANDI Michele (C.C.)" w:date="2020-10-05T12:05:00Z">
          <w:pPr>
            <w:pStyle w:val="BodyText"/>
            <w:spacing w:before="240"/>
          </w:pPr>
        </w:pPrChange>
      </w:pPr>
      <w:moveFrom w:id="5476" w:author="LANDI Michele (C.C.)" w:date="2020-10-05T12:05:00Z">
        <w:r w:rsidDel="00F720BE">
          <w:t xml:space="preserve">The vessel may </w:t>
        </w:r>
        <w:r w:rsidRPr="00280376" w:rsidDel="00F720BE">
          <w:t xml:space="preserve">upgrade from </w:t>
        </w:r>
        <w:r w:rsidR="00B80C41" w:rsidDel="00F720BE">
          <w:t>‘</w:t>
        </w:r>
        <w:r w:rsidRPr="00280376" w:rsidDel="00F720BE">
          <w:t>Urgency</w:t>
        </w:r>
        <w:r w:rsidR="00B80C41" w:rsidDel="00F720BE">
          <w:t>’</w:t>
        </w:r>
        <w:r w:rsidRPr="00280376" w:rsidDel="00F720BE">
          <w:t xml:space="preserve"> to </w:t>
        </w:r>
        <w:r w:rsidR="00B80C41" w:rsidDel="00F720BE">
          <w:t>‘</w:t>
        </w:r>
        <w:r w:rsidRPr="00280376" w:rsidDel="00F720BE">
          <w:t>Distress</w:t>
        </w:r>
        <w:r w:rsidR="00B80C41" w:rsidDel="00F720BE">
          <w:t>’</w:t>
        </w:r>
        <w:r w:rsidRPr="00280376" w:rsidDel="00F720BE">
          <w:t>, when:</w:t>
        </w:r>
      </w:moveFrom>
    </w:p>
    <w:p w14:paraId="3F6C6001" w14:textId="48BB6D49" w:rsidR="001741C0" w:rsidRPr="00280376" w:rsidDel="00F720BE" w:rsidRDefault="001741C0">
      <w:pPr>
        <w:pStyle w:val="Heading2"/>
        <w:rPr>
          <w:moveFrom w:id="5477" w:author="LANDI Michele (C.C.)" w:date="2020-10-05T12:05:00Z"/>
        </w:rPr>
        <w:pPrChange w:id="5478" w:author="LANDI Michele (C.C.)" w:date="2020-10-05T12:05:00Z">
          <w:pPr>
            <w:pStyle w:val="Bullet1"/>
          </w:pPr>
        </w:pPrChange>
      </w:pPr>
      <w:moveFrom w:id="5479" w:author="LANDI Michele (C.C.)" w:date="2020-10-05T12:05:00Z">
        <w:r w:rsidRPr="00280376" w:rsidDel="00F720BE">
          <w:t>The situation of a vessel deteriorate from a threat to grave and imminent danger requiring immediate assistance.</w:t>
        </w:r>
      </w:moveFrom>
    </w:p>
    <w:p w14:paraId="3BABE7FF" w14:textId="49D24148" w:rsidR="001741C0" w:rsidDel="00F720BE" w:rsidRDefault="001741C0">
      <w:pPr>
        <w:pStyle w:val="Heading2"/>
        <w:rPr>
          <w:moveFrom w:id="5480" w:author="LANDI Michele (C.C.)" w:date="2020-10-05T12:05:00Z"/>
        </w:rPr>
        <w:pPrChange w:id="5481" w:author="LANDI Michele (C.C.)" w:date="2020-10-05T12:05:00Z">
          <w:pPr>
            <w:pStyle w:val="Bullet1"/>
          </w:pPr>
        </w:pPrChange>
      </w:pPr>
      <w:moveFrom w:id="5482" w:author="LANDI Michele (C.C.)" w:date="2020-10-05T12:05:00Z">
        <w:r w:rsidRPr="00280376" w:rsidDel="00F720BE">
          <w:t>The incident is considered to be major in nature</w:t>
        </w:r>
      </w:moveFrom>
    </w:p>
    <w:p w14:paraId="4CEFEF1D" w14:textId="19517B04" w:rsidR="001741C0" w:rsidRPr="001741C0" w:rsidDel="00F720BE" w:rsidRDefault="006073EA">
      <w:pPr>
        <w:pStyle w:val="Heading2"/>
        <w:rPr>
          <w:moveFrom w:id="5483" w:author="LANDI Michele (C.C.)" w:date="2020-10-05T12:05:00Z"/>
        </w:rPr>
        <w:pPrChange w:id="5484" w:author="LANDI Michele (C.C.)" w:date="2020-10-05T12:05:00Z">
          <w:pPr>
            <w:pStyle w:val="Heading3"/>
            <w:spacing w:before="240"/>
          </w:pPr>
        </w:pPrChange>
      </w:pPr>
      <w:bookmarkStart w:id="5485" w:name="_Toc16166011"/>
      <w:bookmarkStart w:id="5486" w:name="_Toc40380978"/>
      <w:moveFrom w:id="5487" w:author="LANDI Michele (C.C.)" w:date="2020-10-05T12:05:00Z">
        <w:r w:rsidDel="00F720BE">
          <w:t>C</w:t>
        </w:r>
        <w:r w:rsidR="001741C0" w:rsidRPr="001741C0" w:rsidDel="00F720BE">
          <w:t>onsiderations</w:t>
        </w:r>
        <w:bookmarkEnd w:id="5485"/>
        <w:r w:rsidR="00373F76" w:rsidDel="00F720BE">
          <w:t xml:space="preserve"> when responding to an emergency situation</w:t>
        </w:r>
        <w:bookmarkEnd w:id="5486"/>
      </w:moveFrom>
    </w:p>
    <w:p w14:paraId="2BB4FE55" w14:textId="657B0EE4" w:rsidR="001741C0" w:rsidDel="00F720BE" w:rsidRDefault="00965856">
      <w:pPr>
        <w:pStyle w:val="Heading2"/>
        <w:rPr>
          <w:moveFrom w:id="5488" w:author="LANDI Michele (C.C.)" w:date="2020-10-05T12:05:00Z"/>
        </w:rPr>
        <w:pPrChange w:id="5489" w:author="LANDI Michele (C.C.)" w:date="2020-10-05T12:05:00Z">
          <w:pPr>
            <w:pStyle w:val="BodyText"/>
          </w:pPr>
        </w:pPrChange>
      </w:pPr>
      <w:moveFrom w:id="5490" w:author="LANDI Michele (C.C.)" w:date="2020-10-05T12:05:00Z">
        <w:r w:rsidDel="00F720BE">
          <w:t>C</w:t>
        </w:r>
        <w:r w:rsidR="001741C0" w:rsidDel="00F720BE">
          <w:t>onsiderations when handling an emergency situation:</w:t>
        </w:r>
      </w:moveFrom>
    </w:p>
    <w:p w14:paraId="598DD1B4" w14:textId="71730503" w:rsidR="001741C0" w:rsidDel="00F720BE" w:rsidRDefault="001741C0">
      <w:pPr>
        <w:pStyle w:val="Heading2"/>
        <w:rPr>
          <w:moveFrom w:id="5491" w:author="LANDI Michele (C.C.)" w:date="2020-10-05T12:05:00Z"/>
        </w:rPr>
        <w:pPrChange w:id="5492" w:author="LANDI Michele (C.C.)" w:date="2020-10-05T12:05:00Z">
          <w:pPr>
            <w:pStyle w:val="BodyText"/>
          </w:pPr>
        </w:pPrChange>
      </w:pPr>
      <w:moveFrom w:id="5493" w:author="LANDI Michele (C.C.)" w:date="2020-10-05T12:05:00Z">
        <w:r w:rsidDel="00F720BE">
          <w:t>Initial Actions</w:t>
        </w:r>
      </w:moveFrom>
    </w:p>
    <w:p w14:paraId="30B2C387" w14:textId="23B9E946" w:rsidR="001741C0" w:rsidDel="00F720BE" w:rsidRDefault="001741C0">
      <w:pPr>
        <w:pStyle w:val="Heading2"/>
        <w:rPr>
          <w:moveFrom w:id="5494" w:author="LANDI Michele (C.C.)" w:date="2020-10-05T12:05:00Z"/>
        </w:rPr>
        <w:pPrChange w:id="5495" w:author="LANDI Michele (C.C.)" w:date="2020-10-05T12:05:00Z">
          <w:pPr>
            <w:pStyle w:val="Bullet1"/>
          </w:pPr>
        </w:pPrChange>
      </w:pPr>
      <w:moveFrom w:id="5496" w:author="LANDI Michele (C.C.)" w:date="2020-10-05T12:05:00Z">
        <w:r w:rsidDel="00F720BE">
          <w:t>Acknowledge the call and understand the nature of the emergency. Observe any request for standby</w:t>
        </w:r>
      </w:moveFrom>
    </w:p>
    <w:p w14:paraId="5503E36A" w14:textId="750D87E8" w:rsidR="001741C0" w:rsidDel="00F720BE" w:rsidRDefault="001741C0">
      <w:pPr>
        <w:pStyle w:val="Heading2"/>
        <w:rPr>
          <w:moveFrom w:id="5497" w:author="LANDI Michele (C.C.)" w:date="2020-10-05T12:05:00Z"/>
        </w:rPr>
        <w:pPrChange w:id="5498" w:author="LANDI Michele (C.C.)" w:date="2020-10-05T12:05:00Z">
          <w:pPr>
            <w:pStyle w:val="Bullet1"/>
          </w:pPr>
        </w:pPrChange>
      </w:pPr>
      <w:moveFrom w:id="5499" w:author="LANDI Michele (C.C.)" w:date="2020-10-05T12:05:00Z">
        <w:r w:rsidDel="00F720BE">
          <w:t>Consider the local area. For example, t</w:t>
        </w:r>
        <w:r w:rsidRPr="00FF3508" w:rsidDel="00F720BE">
          <w:t>raffic in area, other dangers, anchorage areas etc</w:t>
        </w:r>
      </w:moveFrom>
    </w:p>
    <w:p w14:paraId="11383D64" w14:textId="2323BD81" w:rsidR="001741C0" w:rsidDel="00F720BE" w:rsidRDefault="001741C0">
      <w:pPr>
        <w:pStyle w:val="Heading2"/>
        <w:rPr>
          <w:moveFrom w:id="5500" w:author="LANDI Michele (C.C.)" w:date="2020-10-05T12:05:00Z"/>
        </w:rPr>
        <w:pPrChange w:id="5501" w:author="LANDI Michele (C.C.)" w:date="2020-10-05T12:05:00Z">
          <w:pPr>
            <w:pStyle w:val="Bullet1"/>
          </w:pPr>
        </w:pPrChange>
      </w:pPr>
      <w:moveFrom w:id="5502" w:author="LANDI Michele (C.C.)" w:date="2020-10-05T12:05:00Z">
        <w:r w:rsidDel="00F720BE">
          <w:t>Reduce workload as much as possible:</w:t>
        </w:r>
      </w:moveFrom>
    </w:p>
    <w:p w14:paraId="3597DDAD" w14:textId="2D29B8D5" w:rsidR="001741C0" w:rsidDel="00F720BE" w:rsidRDefault="001741C0">
      <w:pPr>
        <w:pStyle w:val="Heading2"/>
        <w:rPr>
          <w:moveFrom w:id="5503" w:author="LANDI Michele (C.C.)" w:date="2020-10-05T12:05:00Z"/>
        </w:rPr>
        <w:pPrChange w:id="5504" w:author="LANDI Michele (C.C.)" w:date="2020-10-05T12:05:00Z">
          <w:pPr>
            <w:pStyle w:val="Bullet1"/>
            <w:numPr>
              <w:ilvl w:val="1"/>
            </w:numPr>
            <w:ind w:left="1440" w:hanging="360"/>
          </w:pPr>
        </w:pPrChange>
      </w:pPr>
      <w:moveFrom w:id="5505" w:author="LANDI Michele (C.C.)" w:date="2020-10-05T12:05:00Z">
        <w:r w:rsidDel="00F720BE">
          <w:t>Call for help – alert supervisors/managers, and/or colleagues</w:t>
        </w:r>
      </w:moveFrom>
    </w:p>
    <w:p w14:paraId="1E20001B" w14:textId="29E86240" w:rsidR="001741C0" w:rsidDel="00F720BE" w:rsidRDefault="001741C0">
      <w:pPr>
        <w:pStyle w:val="Heading2"/>
        <w:rPr>
          <w:moveFrom w:id="5506" w:author="LANDI Michele (C.C.)" w:date="2020-10-05T12:05:00Z"/>
        </w:rPr>
        <w:pPrChange w:id="5507" w:author="LANDI Michele (C.C.)" w:date="2020-10-05T12:05:00Z">
          <w:pPr>
            <w:pStyle w:val="Bullet1"/>
            <w:numPr>
              <w:ilvl w:val="1"/>
            </w:numPr>
            <w:ind w:left="1440" w:hanging="360"/>
          </w:pPr>
        </w:pPrChange>
      </w:pPr>
      <w:moveFrom w:id="5508" w:author="LANDI Michele (C.C.)" w:date="2020-10-05T12:05:00Z">
        <w:r w:rsidDel="00F720BE">
          <w:t>Consider waterway management such as managing traffic in the area</w:t>
        </w:r>
      </w:moveFrom>
    </w:p>
    <w:p w14:paraId="4CB0BF82" w14:textId="530DFE93" w:rsidR="001741C0" w:rsidDel="00F720BE" w:rsidRDefault="001741C0">
      <w:pPr>
        <w:pStyle w:val="Heading2"/>
        <w:rPr>
          <w:moveFrom w:id="5509" w:author="LANDI Michele (C.C.)" w:date="2020-10-05T12:05:00Z"/>
        </w:rPr>
        <w:pPrChange w:id="5510" w:author="LANDI Michele (C.C.)" w:date="2020-10-05T12:05:00Z">
          <w:pPr>
            <w:pStyle w:val="Bullet1"/>
            <w:numPr>
              <w:ilvl w:val="1"/>
            </w:numPr>
            <w:ind w:left="1440" w:hanging="360"/>
          </w:pPr>
        </w:pPrChange>
      </w:pPr>
      <w:moveFrom w:id="5511" w:author="LANDI Michele (C.C.)" w:date="2020-10-05T12:05:00Z">
        <w:r w:rsidDel="00F720BE">
          <w:t>Consider using another radio frequency or clearing the frequency of other traffic</w:t>
        </w:r>
      </w:moveFrom>
    </w:p>
    <w:p w14:paraId="33AFC4CE" w14:textId="5AEC38A0" w:rsidR="001741C0" w:rsidDel="00F720BE" w:rsidRDefault="001741C0">
      <w:pPr>
        <w:pStyle w:val="Heading2"/>
        <w:rPr>
          <w:moveFrom w:id="5512" w:author="LANDI Michele (C.C.)" w:date="2020-10-05T12:05:00Z"/>
        </w:rPr>
        <w:pPrChange w:id="5513" w:author="LANDI Michele (C.C.)" w:date="2020-10-05T12:05:00Z">
          <w:pPr>
            <w:pStyle w:val="Bullet1"/>
            <w:numPr>
              <w:ilvl w:val="1"/>
            </w:numPr>
            <w:ind w:left="1440" w:hanging="360"/>
          </w:pPr>
        </w:pPrChange>
      </w:pPr>
      <w:moveFrom w:id="5514" w:author="LANDI Michele (C.C.)" w:date="2020-10-05T12:05:00Z">
        <w:r w:rsidDel="00F720BE">
          <w:t>Consider imposing radio silence</w:t>
        </w:r>
      </w:moveFrom>
    </w:p>
    <w:p w14:paraId="791DDFDC" w14:textId="33452931" w:rsidR="001741C0" w:rsidDel="00F720BE" w:rsidRDefault="001741C0">
      <w:pPr>
        <w:pStyle w:val="Heading2"/>
        <w:rPr>
          <w:moveFrom w:id="5515" w:author="LANDI Michele (C.C.)" w:date="2020-10-05T12:05:00Z"/>
        </w:rPr>
        <w:pPrChange w:id="5516" w:author="LANDI Michele (C.C.)" w:date="2020-10-05T12:05:00Z">
          <w:pPr>
            <w:pStyle w:val="Bullet1"/>
          </w:pPr>
        </w:pPrChange>
      </w:pPr>
      <w:moveFrom w:id="5517" w:author="LANDI Michele (C.C.)" w:date="2020-10-05T12:05:00Z">
        <w:r w:rsidDel="00F720BE">
          <w:t>Make use of pauses in communications to consider the actions required:</w:t>
        </w:r>
      </w:moveFrom>
    </w:p>
    <w:p w14:paraId="0A21F0A3" w14:textId="58B51EDA" w:rsidR="001741C0" w:rsidDel="00F720BE" w:rsidRDefault="001741C0">
      <w:pPr>
        <w:pStyle w:val="Heading2"/>
        <w:rPr>
          <w:moveFrom w:id="5518" w:author="LANDI Michele (C.C.)" w:date="2020-10-05T12:05:00Z"/>
        </w:rPr>
        <w:pPrChange w:id="5519" w:author="LANDI Michele (C.C.)" w:date="2020-10-05T12:05:00Z">
          <w:pPr>
            <w:pStyle w:val="Bullet1"/>
            <w:numPr>
              <w:ilvl w:val="1"/>
            </w:numPr>
            <w:ind w:left="1440" w:hanging="360"/>
          </w:pPr>
        </w:pPrChange>
      </w:pPr>
      <w:moveFrom w:id="5520" w:author="LANDI Michele (C.C.)" w:date="2020-10-05T12:05:00Z">
        <w:r w:rsidDel="00F720BE">
          <w:t>Options to whether the vessel should continue or consider alternate action to manage traffic in the waterway such as:</w:t>
        </w:r>
      </w:moveFrom>
    </w:p>
    <w:p w14:paraId="53195E7A" w14:textId="376D77EC" w:rsidR="001741C0" w:rsidDel="00F720BE" w:rsidRDefault="001741C0">
      <w:pPr>
        <w:pStyle w:val="Heading2"/>
        <w:rPr>
          <w:moveFrom w:id="5521" w:author="LANDI Michele (C.C.)" w:date="2020-10-05T12:05:00Z"/>
        </w:rPr>
        <w:pPrChange w:id="5522" w:author="LANDI Michele (C.C.)" w:date="2020-10-05T12:05:00Z">
          <w:pPr>
            <w:pStyle w:val="Bullet1"/>
            <w:numPr>
              <w:ilvl w:val="2"/>
            </w:numPr>
            <w:ind w:left="2160" w:hanging="360"/>
          </w:pPr>
        </w:pPrChange>
      </w:pPr>
      <w:moveFrom w:id="5523" w:author="LANDI Michele (C.C.)" w:date="2020-10-05T12:05:00Z">
        <w:r w:rsidDel="00F720BE">
          <w:t>potential anchorage locations</w:t>
        </w:r>
      </w:moveFrom>
    </w:p>
    <w:p w14:paraId="0F4A502E" w14:textId="7D9E73B2" w:rsidR="001741C0" w:rsidDel="00F720BE" w:rsidRDefault="001741C0">
      <w:pPr>
        <w:pStyle w:val="Heading2"/>
        <w:rPr>
          <w:moveFrom w:id="5524" w:author="LANDI Michele (C.C.)" w:date="2020-10-05T12:05:00Z"/>
        </w:rPr>
        <w:pPrChange w:id="5525" w:author="LANDI Michele (C.C.)" w:date="2020-10-05T12:05:00Z">
          <w:pPr>
            <w:pStyle w:val="Bullet1"/>
            <w:numPr>
              <w:ilvl w:val="2"/>
            </w:numPr>
            <w:ind w:left="2160" w:hanging="360"/>
          </w:pPr>
        </w:pPrChange>
      </w:pPr>
      <w:moveFrom w:id="5526" w:author="LANDI Michele (C.C.)" w:date="2020-10-05T12:05:00Z">
        <w:r w:rsidDel="00F720BE">
          <w:t>areas where there is safe water</w:t>
        </w:r>
      </w:moveFrom>
    </w:p>
    <w:p w14:paraId="30F2B0BB" w14:textId="42C96122" w:rsidR="001741C0" w:rsidDel="00F720BE" w:rsidRDefault="001741C0">
      <w:pPr>
        <w:pStyle w:val="Heading2"/>
        <w:rPr>
          <w:moveFrom w:id="5527" w:author="LANDI Michele (C.C.)" w:date="2020-10-05T12:05:00Z"/>
        </w:rPr>
        <w:pPrChange w:id="5528" w:author="LANDI Michele (C.C.)" w:date="2020-10-05T12:05:00Z">
          <w:pPr>
            <w:pStyle w:val="Bullet1"/>
            <w:numPr>
              <w:ilvl w:val="1"/>
            </w:numPr>
            <w:ind w:left="1440" w:hanging="360"/>
          </w:pPr>
        </w:pPrChange>
      </w:pPr>
      <w:moveFrom w:id="5529" w:author="LANDI Michele (C.C.)" w:date="2020-10-05T12:05:00Z">
        <w:r w:rsidDel="00F720BE">
          <w:t>Any other further measures required to manage traffic in the waterway</w:t>
        </w:r>
      </w:moveFrom>
    </w:p>
    <w:p w14:paraId="6972BC5D" w14:textId="186CE363" w:rsidR="001741C0" w:rsidDel="00F720BE" w:rsidRDefault="001741C0">
      <w:pPr>
        <w:pStyle w:val="Heading2"/>
        <w:rPr>
          <w:moveFrom w:id="5530" w:author="LANDI Michele (C.C.)" w:date="2020-10-05T12:05:00Z"/>
        </w:rPr>
        <w:pPrChange w:id="5531" w:author="LANDI Michele (C.C.)" w:date="2020-10-05T12:05:00Z">
          <w:pPr>
            <w:pStyle w:val="Bullet1"/>
            <w:numPr>
              <w:ilvl w:val="1"/>
            </w:numPr>
            <w:ind w:left="1440" w:hanging="360"/>
          </w:pPr>
        </w:pPrChange>
      </w:pPr>
      <w:moveFrom w:id="5532" w:author="LANDI Michele (C.C.)" w:date="2020-10-05T12:05:00Z">
        <w:r w:rsidDel="00F720BE">
          <w:t>Time may be required in order to resolve, contain or improve the situation</w:t>
        </w:r>
      </w:moveFrom>
    </w:p>
    <w:p w14:paraId="71B13218" w14:textId="796436E4" w:rsidR="001741C0" w:rsidRPr="00FB4913" w:rsidDel="00F720BE" w:rsidRDefault="001741C0">
      <w:pPr>
        <w:pStyle w:val="Heading2"/>
        <w:rPr>
          <w:moveFrom w:id="5533" w:author="LANDI Michele (C.C.)" w:date="2020-10-05T12:05:00Z"/>
        </w:rPr>
        <w:pPrChange w:id="5534" w:author="LANDI Michele (C.C.)" w:date="2020-10-05T12:05:00Z">
          <w:pPr>
            <w:pStyle w:val="Bullet1"/>
            <w:numPr>
              <w:ilvl w:val="1"/>
            </w:numPr>
            <w:ind w:left="1440" w:hanging="360"/>
          </w:pPr>
        </w:pPrChange>
      </w:pPr>
      <w:moveFrom w:id="5535" w:author="LANDI Michele (C.C.)" w:date="2020-10-05T12:05:00Z">
        <w:r w:rsidDel="00F720BE">
          <w:t>Potential effects of resultant damage</w:t>
        </w:r>
      </w:moveFrom>
    </w:p>
    <w:p w14:paraId="35DBBBA7" w14:textId="149AC24A" w:rsidR="001741C0" w:rsidDel="00F720BE" w:rsidRDefault="001741C0">
      <w:pPr>
        <w:pStyle w:val="Heading2"/>
        <w:rPr>
          <w:moveFrom w:id="5536" w:author="LANDI Michele (C.C.)" w:date="2020-10-05T12:05:00Z"/>
        </w:rPr>
        <w:pPrChange w:id="5537" w:author="LANDI Michele (C.C.)" w:date="2020-10-05T12:05:00Z">
          <w:pPr>
            <w:pStyle w:val="BodyText"/>
          </w:pPr>
        </w:pPrChange>
      </w:pPr>
      <w:moveFrom w:id="5538" w:author="LANDI Michele (C.C.)" w:date="2020-10-05T12:05:00Z">
        <w:r w:rsidDel="00F720BE">
          <w:t xml:space="preserve">Always remember that the master may not be aware of the full situation (eg the extent of the damage or the full effect on the vessels operations). </w:t>
        </w:r>
      </w:moveFrom>
    </w:p>
    <w:p w14:paraId="49BAD61A" w14:textId="2A00F1DE" w:rsidR="001741C0" w:rsidRPr="00955900" w:rsidDel="00F720BE" w:rsidRDefault="001741C0">
      <w:pPr>
        <w:pStyle w:val="Heading2"/>
        <w:rPr>
          <w:moveFrom w:id="5539" w:author="LANDI Michele (C.C.)" w:date="2020-10-05T12:05:00Z"/>
        </w:rPr>
        <w:pPrChange w:id="5540" w:author="LANDI Michele (C.C.)" w:date="2020-10-05T12:05:00Z">
          <w:pPr>
            <w:pStyle w:val="BodyText"/>
          </w:pPr>
        </w:pPrChange>
      </w:pPr>
      <w:moveFrom w:id="5541" w:author="LANDI Michele (C.C.)" w:date="2020-10-05T12:05:00Z">
        <w:r w:rsidDel="00F720BE">
          <w:t>Subsequent actions</w:t>
        </w:r>
      </w:moveFrom>
    </w:p>
    <w:p w14:paraId="1FB47485" w14:textId="4D553F39" w:rsidR="001741C0" w:rsidDel="00F720BE" w:rsidRDefault="001741C0">
      <w:pPr>
        <w:pStyle w:val="Heading2"/>
        <w:rPr>
          <w:moveFrom w:id="5542" w:author="LANDI Michele (C.C.)" w:date="2020-10-05T12:05:00Z"/>
        </w:rPr>
        <w:pPrChange w:id="5543" w:author="LANDI Michele (C.C.)" w:date="2020-10-05T12:05:00Z">
          <w:pPr>
            <w:pStyle w:val="BodyText"/>
          </w:pPr>
        </w:pPrChange>
      </w:pPr>
      <w:moveFrom w:id="5544" w:author="LANDI Michele (C.C.)" w:date="2020-10-05T12:05:00Z">
        <w:r w:rsidDel="00F720BE">
          <w:t xml:space="preserve">On receipt of further information, the VTS should be able to establish the exact nature of the emergency and any effects it may have on the operation or manoeuvrability of the vessel. </w:t>
        </w:r>
      </w:moveFrom>
    </w:p>
    <w:p w14:paraId="0E569D30" w14:textId="4689EA7F" w:rsidR="00D7196E" w:rsidDel="00F720BE" w:rsidRDefault="00D7196E">
      <w:pPr>
        <w:pStyle w:val="Heading2"/>
        <w:rPr>
          <w:moveFrom w:id="5545" w:author="LANDI Michele (C.C.)" w:date="2020-10-05T12:05:00Z"/>
          <w:sz w:val="22"/>
        </w:rPr>
        <w:pPrChange w:id="5546" w:author="LANDI Michele (C.C.)" w:date="2020-10-05T12:05:00Z">
          <w:pPr>
            <w:spacing w:after="200" w:line="276" w:lineRule="auto"/>
          </w:pPr>
        </w:pPrChange>
      </w:pPr>
      <w:moveFrom w:id="5547" w:author="LANDI Michele (C.C.)" w:date="2020-10-05T12:05:00Z">
        <w:r w:rsidDel="00F720BE">
          <w:br w:type="page"/>
        </w:r>
      </w:moveFrom>
    </w:p>
    <w:p w14:paraId="68E6DA52" w14:textId="7B461ED8" w:rsidR="001741C0" w:rsidDel="00F720BE" w:rsidRDefault="001741C0">
      <w:pPr>
        <w:pStyle w:val="Heading2"/>
        <w:rPr>
          <w:moveFrom w:id="5548" w:author="LANDI Michele (C.C.)" w:date="2020-10-05T12:05:00Z"/>
        </w:rPr>
        <w:pPrChange w:id="5549" w:author="LANDI Michele (C.C.)" w:date="2020-10-05T12:05:00Z">
          <w:pPr>
            <w:pStyle w:val="BodyText"/>
          </w:pPr>
        </w:pPrChange>
      </w:pPr>
      <w:moveFrom w:id="5550" w:author="LANDI Michele (C.C.)" w:date="2020-10-05T12:05:00Z">
        <w:r w:rsidDel="00F720BE">
          <w:t>Assistance from other agencies</w:t>
        </w:r>
      </w:moveFrom>
    </w:p>
    <w:p w14:paraId="23DF0E4E" w14:textId="3FE3BDC4" w:rsidR="00981E27" w:rsidRPr="009343BF" w:rsidDel="00F720BE" w:rsidRDefault="001741C0">
      <w:pPr>
        <w:pStyle w:val="Heading2"/>
        <w:rPr>
          <w:moveFrom w:id="5551" w:author="LANDI Michele (C.C.)" w:date="2020-10-05T12:05:00Z"/>
        </w:rPr>
        <w:pPrChange w:id="5552" w:author="LANDI Michele (C.C.)" w:date="2020-10-05T12:05:00Z">
          <w:pPr>
            <w:pStyle w:val="BodyText"/>
          </w:pPr>
        </w:pPrChange>
      </w:pPr>
      <w:moveFrom w:id="5553" w:author="LANDI Michele (C.C.)" w:date="2020-10-05T12:05:00Z">
        <w:r w:rsidDel="00F720BE">
          <w:t xml:space="preserve">Where practical the VTS operator should delegate tasks to other competent people in order to concentrate on communications and providing assistance to the vessel as required.  This may involve engaging other agencies such as </w:t>
        </w:r>
        <w:r w:rsidR="00D7196E" w:rsidDel="00F720BE">
          <w:t>search and rescue agencies etc.</w:t>
        </w:r>
      </w:moveFrom>
    </w:p>
    <w:p w14:paraId="3F348833" w14:textId="679DAF90" w:rsidR="00484E9E" w:rsidDel="00F222A3" w:rsidRDefault="00484E9E" w:rsidP="00F720BE">
      <w:pPr>
        <w:pStyle w:val="Heading2"/>
        <w:rPr>
          <w:del w:id="5554" w:author="3070" w:date="2020-10-08T12:28:00Z"/>
        </w:rPr>
      </w:pPr>
      <w:bookmarkStart w:id="5555" w:name="_Toc40380979"/>
      <w:bookmarkStart w:id="5556" w:name="_Toc16166012"/>
      <w:moveFromRangeEnd w:id="5434"/>
      <w:del w:id="5557" w:author="3070" w:date="2020-10-08T12:28:00Z">
        <w:r w:rsidDel="00F222A3">
          <w:delText>COMMON EMERGENCY SITUATIONS WITHIN THE VTS AREA</w:delText>
        </w:r>
        <w:bookmarkEnd w:id="5555"/>
      </w:del>
    </w:p>
    <w:p w14:paraId="5D59D967" w14:textId="51E4ED89" w:rsidR="00484E9E" w:rsidDel="00F222A3" w:rsidRDefault="00484E9E" w:rsidP="008044E4">
      <w:pPr>
        <w:pStyle w:val="Heading2separationline"/>
        <w:rPr>
          <w:del w:id="5558" w:author="3070" w:date="2020-10-08T12:28:00Z"/>
        </w:rPr>
      </w:pPr>
    </w:p>
    <w:p w14:paraId="5AF62C31" w14:textId="4210F7CD" w:rsidR="00484E9E" w:rsidDel="00F222A3" w:rsidRDefault="00484E9E" w:rsidP="008044E4">
      <w:pPr>
        <w:pStyle w:val="BodyText"/>
        <w:rPr>
          <w:del w:id="5559" w:author="3070" w:date="2020-10-08T12:28:00Z"/>
        </w:rPr>
      </w:pPr>
      <w:del w:id="5560" w:author="3070" w:date="2020-10-08T12:28:00Z">
        <w:r w:rsidDel="00F222A3">
          <w:delText xml:space="preserve">The VTS will often be one of the first to respond to the call of vessel that has an emergency situation.  </w:delText>
        </w:r>
        <w:r w:rsidR="00D70865" w:rsidDel="00F222A3">
          <w:delText>It is important that VTS requests and collects</w:delText>
        </w:r>
        <w:r w:rsidR="00D85802" w:rsidDel="00F222A3">
          <w:delText xml:space="preserve"> any</w:delText>
        </w:r>
        <w:r w:rsidR="00D70865" w:rsidDel="00F222A3">
          <w:delText xml:space="preserve"> </w:delText>
        </w:r>
        <w:r w:rsidR="00563162" w:rsidDel="00F222A3">
          <w:delText>further</w:delText>
        </w:r>
        <w:r w:rsidR="00D70865" w:rsidDel="00F222A3">
          <w:delText xml:space="preserve"> </w:delText>
        </w:r>
        <w:r w:rsidDel="00F222A3">
          <w:delText xml:space="preserve">information </w:delText>
        </w:r>
        <w:r w:rsidR="00563162" w:rsidDel="00F222A3">
          <w:delText>to help in</w:delText>
        </w:r>
        <w:r w:rsidR="00D70865" w:rsidDel="00F222A3">
          <w:delText xml:space="preserve"> respon</w:delText>
        </w:r>
        <w:r w:rsidR="00F22CC7" w:rsidDel="00F222A3">
          <w:delText>se</w:delText>
        </w:r>
        <w:r w:rsidR="00563162" w:rsidDel="00F222A3">
          <w:delText xml:space="preserve"> activities</w:delText>
        </w:r>
        <w:r w:rsidR="00D70865" w:rsidDel="00F222A3">
          <w:delText xml:space="preserve">. </w:delText>
        </w:r>
        <w:r w:rsidDel="00F222A3">
          <w:delText xml:space="preserve"> </w:delText>
        </w:r>
        <w:r w:rsidR="00D70865" w:rsidDel="00F222A3">
          <w:delText xml:space="preserve">Below are some common questions that </w:delText>
        </w:r>
        <w:r w:rsidR="00270C5C" w:rsidDel="00F222A3">
          <w:delText>a</w:delText>
        </w:r>
        <w:r w:rsidR="00D70865" w:rsidDel="00F222A3">
          <w:delText xml:space="preserve"> VTS may request </w:delText>
        </w:r>
        <w:r w:rsidR="00373F76" w:rsidDel="00F222A3">
          <w:delText xml:space="preserve">information </w:delText>
        </w:r>
        <w:r w:rsidR="00D70865" w:rsidDel="00F222A3">
          <w:delText>from the vessel</w:delText>
        </w:r>
        <w:r w:rsidR="00F22CC7" w:rsidDel="00F222A3">
          <w:delText xml:space="preserve"> under these situations</w:delText>
        </w:r>
        <w:r w:rsidR="00D70865" w:rsidDel="00F222A3">
          <w:delText>:</w:delText>
        </w:r>
      </w:del>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Change w:id="5561">
          <w:tblGrid>
            <w:gridCol w:w="3826"/>
            <w:gridCol w:w="7"/>
            <w:gridCol w:w="6358"/>
            <w:gridCol w:w="20"/>
          </w:tblGrid>
        </w:tblGridChange>
      </w:tblGrid>
      <w:tr w:rsidR="00373F76" w:rsidRPr="00695CE3" w:rsidDel="00F222A3" w14:paraId="5277A89A" w14:textId="475F7D00" w:rsidTr="008044E4">
        <w:trPr>
          <w:trHeight w:val="360"/>
          <w:tblHeader/>
          <w:del w:id="5562" w:author="3070" w:date="2020-10-08T12:28:00Z"/>
        </w:trPr>
        <w:tc>
          <w:tcPr>
            <w:tcW w:w="1877" w:type="pct"/>
            <w:shd w:val="clear" w:color="auto" w:fill="D9E2F3"/>
          </w:tcPr>
          <w:p w14:paraId="310A4398" w14:textId="1D40A187" w:rsidR="00373F76" w:rsidRPr="00695CE3" w:rsidDel="00F222A3" w:rsidRDefault="00B80C41">
            <w:pPr>
              <w:pStyle w:val="Tableheading"/>
              <w:rPr>
                <w:del w:id="5563" w:author="3070" w:date="2020-10-08T12:28:00Z"/>
              </w:rPr>
            </w:pPr>
            <w:del w:id="5564" w:author="3070" w:date="2020-10-08T12:28:00Z">
              <w:r w:rsidDel="00F222A3">
                <w:delText>Situation</w:delText>
              </w:r>
            </w:del>
          </w:p>
        </w:tc>
        <w:tc>
          <w:tcPr>
            <w:tcW w:w="3123" w:type="pct"/>
            <w:shd w:val="clear" w:color="auto" w:fill="D9E2F3"/>
          </w:tcPr>
          <w:p w14:paraId="71CFF85B" w14:textId="2AC0F40E" w:rsidR="00373F76" w:rsidRPr="00695CE3" w:rsidDel="00F222A3" w:rsidRDefault="00373F76">
            <w:pPr>
              <w:pStyle w:val="Tableheading"/>
              <w:rPr>
                <w:del w:id="5565" w:author="3070" w:date="2020-10-08T12:28:00Z"/>
              </w:rPr>
            </w:pPr>
            <w:del w:id="5566" w:author="3070" w:date="2020-10-08T12:28:00Z">
              <w:r w:rsidRPr="00042BF1" w:rsidDel="00F222A3">
                <w:delText>Questions</w:delText>
              </w:r>
            </w:del>
          </w:p>
        </w:tc>
      </w:tr>
      <w:tr w:rsidR="00373F76" w:rsidDel="00F222A3" w14:paraId="3377E6EB" w14:textId="00D39948" w:rsidTr="006E5521">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5567" w:author="3070" w:date="2020-06-02T09:42: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del w:id="5568" w:author="3070" w:date="2020-10-08T12:28:00Z"/>
          <w:trPrChange w:id="5569" w:author="3070" w:date="2020-06-02T09:42:00Z">
            <w:trPr>
              <w:trHeight w:val="64"/>
            </w:trPr>
          </w:trPrChange>
        </w:trPr>
        <w:tc>
          <w:tcPr>
            <w:tcW w:w="1877" w:type="pct"/>
            <w:shd w:val="clear" w:color="auto" w:fill="D4F1D3" w:themeFill="text2" w:themeFillTint="33"/>
            <w:tcPrChange w:id="5570" w:author="3070" w:date="2020-06-02T09:42:00Z">
              <w:tcPr>
                <w:tcW w:w="1877" w:type="pct"/>
                <w:gridSpan w:val="2"/>
              </w:tcPr>
            </w:tcPrChange>
          </w:tcPr>
          <w:p w14:paraId="538C0B5D" w14:textId="22F6E7CA" w:rsidR="00373F76" w:rsidRPr="00960A8C" w:rsidDel="00F222A3" w:rsidRDefault="00373F76" w:rsidP="00373F76">
            <w:pPr>
              <w:pStyle w:val="Tabletext"/>
              <w:rPr>
                <w:del w:id="5571" w:author="3070" w:date="2020-10-08T12:28:00Z"/>
                <w:strike/>
                <w:rPrChange w:id="5572" w:author="Windows 사용자" w:date="2020-06-02T14:19:00Z">
                  <w:rPr>
                    <w:del w:id="5573" w:author="3070" w:date="2020-10-08T12:28:00Z"/>
                  </w:rPr>
                </w:rPrChange>
              </w:rPr>
            </w:pPr>
            <w:del w:id="5574" w:author="3070" w:date="2020-10-08T12:28:00Z">
              <w:r w:rsidRPr="00960A8C" w:rsidDel="00F222A3">
                <w:rPr>
                  <w:strike/>
                  <w:rPrChange w:id="5575" w:author="Windows 사용자" w:date="2020-06-02T14:19:00Z">
                    <w:rPr/>
                  </w:rPrChange>
                </w:rPr>
                <w:delText>COLLISION</w:delText>
              </w:r>
            </w:del>
          </w:p>
        </w:tc>
        <w:tc>
          <w:tcPr>
            <w:tcW w:w="3123" w:type="pct"/>
            <w:shd w:val="clear" w:color="auto" w:fill="D4F1D3" w:themeFill="text2" w:themeFillTint="33"/>
            <w:tcPrChange w:id="5576" w:author="3070" w:date="2020-06-02T09:42:00Z">
              <w:tcPr>
                <w:tcW w:w="3123" w:type="pct"/>
                <w:gridSpan w:val="2"/>
              </w:tcPr>
            </w:tcPrChange>
          </w:tcPr>
          <w:p w14:paraId="3E9CCC72" w14:textId="71D4CB83" w:rsidR="00373F76" w:rsidRPr="00960A8C" w:rsidDel="00F222A3" w:rsidRDefault="00373F76" w:rsidP="00373F76">
            <w:pPr>
              <w:pStyle w:val="Tabletext"/>
              <w:rPr>
                <w:del w:id="5577" w:author="3070" w:date="2020-10-08T12:28:00Z"/>
                <w:strike/>
                <w:rPrChange w:id="5578" w:author="Windows 사용자" w:date="2020-06-02T14:19:00Z">
                  <w:rPr>
                    <w:del w:id="5579" w:author="3070" w:date="2020-10-08T12:28:00Z"/>
                  </w:rPr>
                </w:rPrChange>
              </w:rPr>
            </w:pPr>
            <w:del w:id="5580" w:author="3070" w:date="2020-10-08T12:28:00Z">
              <w:r w:rsidRPr="00960A8C" w:rsidDel="00F222A3">
                <w:rPr>
                  <w:strike/>
                  <w:rPrChange w:id="5581" w:author="Windows 사용자" w:date="2020-06-02T14:19:00Z">
                    <w:rPr/>
                  </w:rPrChange>
                </w:rPr>
                <w:delText>When and where the accident happened?</w:delText>
              </w:r>
            </w:del>
          </w:p>
          <w:p w14:paraId="205C0D34" w14:textId="39E17FE5" w:rsidR="00FD4E8A" w:rsidRPr="00960A8C" w:rsidDel="00F222A3" w:rsidRDefault="00FD4E8A" w:rsidP="00FD4E8A">
            <w:pPr>
              <w:pStyle w:val="Tabletext"/>
              <w:rPr>
                <w:del w:id="5582" w:author="3070" w:date="2020-10-08T12:28:00Z"/>
                <w:strike/>
                <w:rPrChange w:id="5583" w:author="Windows 사용자" w:date="2020-06-02T14:19:00Z">
                  <w:rPr>
                    <w:del w:id="5584" w:author="3070" w:date="2020-10-08T12:28:00Z"/>
                  </w:rPr>
                </w:rPrChange>
              </w:rPr>
            </w:pPr>
            <w:del w:id="5585" w:author="3070" w:date="2020-10-08T12:28:00Z">
              <w:r w:rsidRPr="00960A8C" w:rsidDel="00F222A3">
                <w:rPr>
                  <w:strike/>
                  <w:rPrChange w:id="5586" w:author="Windows 사용자" w:date="2020-06-02T14:19:00Z">
                    <w:rPr/>
                  </w:rPrChange>
                </w:rPr>
                <w:delText>Any injuries to persons?</w:delText>
              </w:r>
            </w:del>
          </w:p>
          <w:p w14:paraId="06734AED" w14:textId="27E9CB86" w:rsidR="00FD4E8A" w:rsidRPr="00960A8C" w:rsidDel="00F222A3" w:rsidRDefault="00FD4E8A" w:rsidP="00FD4E8A">
            <w:pPr>
              <w:pStyle w:val="Tabletext"/>
              <w:rPr>
                <w:del w:id="5587" w:author="3070" w:date="2020-10-08T12:28:00Z"/>
                <w:strike/>
                <w:rPrChange w:id="5588" w:author="Windows 사용자" w:date="2020-06-02T14:19:00Z">
                  <w:rPr>
                    <w:del w:id="5589" w:author="3070" w:date="2020-10-08T12:28:00Z"/>
                  </w:rPr>
                </w:rPrChange>
              </w:rPr>
            </w:pPr>
            <w:del w:id="5590" w:author="3070" w:date="2020-10-08T12:28:00Z">
              <w:r w:rsidRPr="00960A8C" w:rsidDel="00F222A3">
                <w:rPr>
                  <w:strike/>
                  <w:rPrChange w:id="5591" w:author="Windows 사용자" w:date="2020-06-02T14:19:00Z">
                    <w:rPr/>
                  </w:rPrChange>
                </w:rPr>
                <w:delText>Any dangerous cargo?</w:delText>
              </w:r>
            </w:del>
          </w:p>
          <w:p w14:paraId="100E2112" w14:textId="3A73F732" w:rsidR="00862B3F" w:rsidRPr="00960A8C" w:rsidDel="00F222A3" w:rsidRDefault="00862B3F" w:rsidP="00862B3F">
            <w:pPr>
              <w:pStyle w:val="Tabletext"/>
              <w:rPr>
                <w:del w:id="5592" w:author="3070" w:date="2020-10-08T12:28:00Z"/>
                <w:strike/>
                <w:rPrChange w:id="5593" w:author="Windows 사용자" w:date="2020-06-02T14:19:00Z">
                  <w:rPr>
                    <w:del w:id="5594" w:author="3070" w:date="2020-10-08T12:28:00Z"/>
                  </w:rPr>
                </w:rPrChange>
              </w:rPr>
            </w:pPr>
            <w:del w:id="5595" w:author="3070" w:date="2020-10-08T12:28:00Z">
              <w:r w:rsidRPr="00960A8C" w:rsidDel="00F222A3">
                <w:rPr>
                  <w:strike/>
                  <w:rPrChange w:id="5596" w:author="Windows 사용자" w:date="2020-06-02T14:19:00Z">
                    <w:rPr/>
                  </w:rPrChange>
                </w:rPr>
                <w:delText>Is there any pollution?</w:delText>
              </w:r>
            </w:del>
          </w:p>
          <w:p w14:paraId="09176125" w14:textId="57098F22" w:rsidR="00862B3F" w:rsidRPr="00960A8C" w:rsidDel="00F222A3" w:rsidRDefault="00FD4E8A" w:rsidP="00FD4E8A">
            <w:pPr>
              <w:pStyle w:val="Tabletext"/>
              <w:rPr>
                <w:del w:id="5597" w:author="3070" w:date="2020-10-08T12:28:00Z"/>
                <w:strike/>
                <w:rPrChange w:id="5598" w:author="Windows 사용자" w:date="2020-06-02T14:19:00Z">
                  <w:rPr>
                    <w:del w:id="5599" w:author="3070" w:date="2020-10-08T12:28:00Z"/>
                  </w:rPr>
                </w:rPrChange>
              </w:rPr>
            </w:pPr>
            <w:del w:id="5600" w:author="3070" w:date="2020-10-08T12:28:00Z">
              <w:r w:rsidRPr="00960A8C" w:rsidDel="00F222A3">
                <w:rPr>
                  <w:strike/>
                  <w:rPrChange w:id="5601" w:author="Windows 사용자" w:date="2020-06-02T14:19:00Z">
                    <w:rPr/>
                  </w:rPrChange>
                </w:rPr>
                <w:delText>Are you taking water? Are you flooding?</w:delText>
              </w:r>
              <w:r w:rsidR="00862B3F" w:rsidRPr="00960A8C" w:rsidDel="00F222A3">
                <w:rPr>
                  <w:strike/>
                  <w:rPrChange w:id="5602" w:author="Windows 사용자" w:date="2020-06-02T14:19:00Z">
                    <w:rPr/>
                  </w:rPrChange>
                </w:rPr>
                <w:delText xml:space="preserve"> </w:delText>
              </w:r>
            </w:del>
          </w:p>
          <w:p w14:paraId="60F6855B" w14:textId="349B8C4E" w:rsidR="00FD4E8A" w:rsidRPr="00960A8C" w:rsidDel="00F222A3" w:rsidRDefault="00FD4E8A" w:rsidP="00FD4E8A">
            <w:pPr>
              <w:pStyle w:val="Tabletext"/>
              <w:rPr>
                <w:del w:id="5603" w:author="3070" w:date="2020-10-08T12:28:00Z"/>
                <w:strike/>
                <w:rPrChange w:id="5604" w:author="Windows 사용자" w:date="2020-06-02T14:19:00Z">
                  <w:rPr>
                    <w:del w:id="5605" w:author="3070" w:date="2020-10-08T12:28:00Z"/>
                  </w:rPr>
                </w:rPrChange>
              </w:rPr>
            </w:pPr>
            <w:del w:id="5606" w:author="3070" w:date="2020-10-08T12:28:00Z">
              <w:r w:rsidRPr="00960A8C" w:rsidDel="00F222A3">
                <w:rPr>
                  <w:strike/>
                  <w:rPrChange w:id="5607" w:author="Windows 사용자" w:date="2020-06-02T14:19:00Z">
                    <w:rPr/>
                  </w:rPrChange>
                </w:rPr>
                <w:delText>Are you sounding your tanks?</w:delText>
              </w:r>
            </w:del>
          </w:p>
          <w:p w14:paraId="6C66E7BF" w14:textId="2DE2D5F2" w:rsidR="00373F76" w:rsidRPr="00960A8C" w:rsidDel="00F222A3" w:rsidRDefault="00373F76" w:rsidP="00373F76">
            <w:pPr>
              <w:pStyle w:val="Tabletext"/>
              <w:rPr>
                <w:del w:id="5608" w:author="3070" w:date="2020-10-08T12:28:00Z"/>
                <w:strike/>
                <w:rPrChange w:id="5609" w:author="Windows 사용자" w:date="2020-06-02T14:19:00Z">
                  <w:rPr>
                    <w:del w:id="5610" w:author="3070" w:date="2020-10-08T12:28:00Z"/>
                  </w:rPr>
                </w:rPrChange>
              </w:rPr>
            </w:pPr>
            <w:del w:id="5611" w:author="3070" w:date="2020-10-08T12:28:00Z">
              <w:r w:rsidRPr="00960A8C" w:rsidDel="00F222A3">
                <w:rPr>
                  <w:strike/>
                  <w:rPrChange w:id="5612" w:author="Windows 사용자" w:date="2020-06-02T14:19:00Z">
                    <w:rPr/>
                  </w:rPrChange>
                </w:rPr>
                <w:delText>Can you proceed by yourself?</w:delText>
              </w:r>
            </w:del>
          </w:p>
          <w:p w14:paraId="42D5759C" w14:textId="2EDD6CF8" w:rsidR="00373F76" w:rsidRPr="00960A8C" w:rsidDel="00F222A3" w:rsidRDefault="00373F76" w:rsidP="00373F76">
            <w:pPr>
              <w:pStyle w:val="Tabletext"/>
              <w:rPr>
                <w:del w:id="5613" w:author="3070" w:date="2020-10-08T12:28:00Z"/>
                <w:strike/>
                <w:rPrChange w:id="5614" w:author="Windows 사용자" w:date="2020-06-02T14:19:00Z">
                  <w:rPr>
                    <w:del w:id="5615" w:author="3070" w:date="2020-10-08T12:28:00Z"/>
                  </w:rPr>
                </w:rPrChange>
              </w:rPr>
            </w:pPr>
            <w:del w:id="5616" w:author="3070" w:date="2020-10-08T12:28:00Z">
              <w:r w:rsidRPr="00960A8C" w:rsidDel="00F222A3">
                <w:rPr>
                  <w:strike/>
                  <w:rPrChange w:id="5617" w:author="Windows 사용자" w:date="2020-06-02T14:19:00Z">
                    <w:rPr/>
                  </w:rPrChange>
                </w:rPr>
                <w:delText>What is the damage/casualty situation?</w:delText>
              </w:r>
            </w:del>
          </w:p>
          <w:p w14:paraId="120DB8D1" w14:textId="36088B45" w:rsidR="00373F76" w:rsidRPr="00960A8C" w:rsidDel="00F222A3" w:rsidRDefault="00373F76" w:rsidP="00373F76">
            <w:pPr>
              <w:pStyle w:val="Tabletext"/>
              <w:rPr>
                <w:del w:id="5618" w:author="3070" w:date="2020-10-08T12:28:00Z"/>
                <w:strike/>
                <w:rPrChange w:id="5619" w:author="Windows 사용자" w:date="2020-06-02T14:19:00Z">
                  <w:rPr>
                    <w:del w:id="5620" w:author="3070" w:date="2020-10-08T12:28:00Z"/>
                  </w:rPr>
                </w:rPrChange>
              </w:rPr>
            </w:pPr>
            <w:del w:id="5621" w:author="3070" w:date="2020-10-08T12:28:00Z">
              <w:r w:rsidRPr="00960A8C" w:rsidDel="00F222A3">
                <w:rPr>
                  <w:strike/>
                  <w:rPrChange w:id="5622" w:author="Windows 사용자" w:date="2020-06-02T14:19:00Z">
                    <w:rPr/>
                  </w:rPrChange>
                </w:rPr>
                <w:delText xml:space="preserve">What assistance </w:delText>
              </w:r>
              <w:r w:rsidR="00B80C41" w:rsidRPr="00960A8C" w:rsidDel="00F222A3">
                <w:rPr>
                  <w:strike/>
                  <w:rPrChange w:id="5623" w:author="Windows 사용자" w:date="2020-06-02T14:19:00Z">
                    <w:rPr/>
                  </w:rPrChange>
                </w:rPr>
                <w:delText xml:space="preserve">is </w:delText>
              </w:r>
              <w:r w:rsidRPr="00960A8C" w:rsidDel="00F222A3">
                <w:rPr>
                  <w:strike/>
                  <w:rPrChange w:id="5624" w:author="Windows 사용자" w:date="2020-06-02T14:19:00Z">
                    <w:rPr/>
                  </w:rPrChange>
                </w:rPr>
                <w:delText>required?</w:delText>
              </w:r>
            </w:del>
          </w:p>
        </w:tc>
      </w:tr>
      <w:tr w:rsidR="00373F76" w:rsidDel="00F222A3" w14:paraId="5B1B7FB5" w14:textId="2BD1E132" w:rsidTr="006E5521">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5625" w:author="3070" w:date="2020-06-02T09:42: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del w:id="5626" w:author="3070" w:date="2020-10-08T12:28:00Z"/>
          <w:trPrChange w:id="5627" w:author="3070" w:date="2020-06-02T09:42:00Z">
            <w:trPr>
              <w:trHeight w:val="64"/>
            </w:trPr>
          </w:trPrChange>
        </w:trPr>
        <w:tc>
          <w:tcPr>
            <w:tcW w:w="1877" w:type="pct"/>
            <w:shd w:val="clear" w:color="auto" w:fill="D4F1D3" w:themeFill="text2" w:themeFillTint="33"/>
            <w:tcPrChange w:id="5628" w:author="3070" w:date="2020-06-02T09:42:00Z">
              <w:tcPr>
                <w:tcW w:w="1877" w:type="pct"/>
                <w:gridSpan w:val="2"/>
              </w:tcPr>
            </w:tcPrChange>
          </w:tcPr>
          <w:p w14:paraId="19E299AB" w14:textId="73EF070C" w:rsidR="00373F76" w:rsidRPr="00960A8C" w:rsidDel="00F222A3" w:rsidRDefault="00373F76" w:rsidP="00373F76">
            <w:pPr>
              <w:pStyle w:val="Tabletext"/>
              <w:rPr>
                <w:del w:id="5629" w:author="3070" w:date="2020-10-08T12:28:00Z"/>
                <w:strike/>
                <w:rPrChange w:id="5630" w:author="Windows 사용자" w:date="2020-06-02T14:19:00Z">
                  <w:rPr>
                    <w:del w:id="5631" w:author="3070" w:date="2020-10-08T12:28:00Z"/>
                  </w:rPr>
                </w:rPrChange>
              </w:rPr>
            </w:pPr>
            <w:del w:id="5632" w:author="3070" w:date="2020-10-08T12:28:00Z">
              <w:r w:rsidRPr="00960A8C" w:rsidDel="00F222A3">
                <w:rPr>
                  <w:strike/>
                  <w:rPrChange w:id="5633" w:author="Windows 사용자" w:date="2020-06-02T14:19:00Z">
                    <w:rPr/>
                  </w:rPrChange>
                </w:rPr>
                <w:delText xml:space="preserve">GROUNDING </w:delText>
              </w:r>
            </w:del>
          </w:p>
        </w:tc>
        <w:tc>
          <w:tcPr>
            <w:tcW w:w="3123" w:type="pct"/>
            <w:shd w:val="clear" w:color="auto" w:fill="D4F1D3" w:themeFill="text2" w:themeFillTint="33"/>
            <w:tcPrChange w:id="5634" w:author="3070" w:date="2020-06-02T09:42:00Z">
              <w:tcPr>
                <w:tcW w:w="3123" w:type="pct"/>
                <w:gridSpan w:val="2"/>
              </w:tcPr>
            </w:tcPrChange>
          </w:tcPr>
          <w:p w14:paraId="252DF5DC" w14:textId="59E6FDF4" w:rsidR="00373F76" w:rsidRPr="00960A8C" w:rsidDel="00F222A3" w:rsidRDefault="00373F76" w:rsidP="00373F76">
            <w:pPr>
              <w:pStyle w:val="Tabletext"/>
              <w:rPr>
                <w:del w:id="5635" w:author="3070" w:date="2020-10-08T12:28:00Z"/>
                <w:strike/>
                <w:rPrChange w:id="5636" w:author="Windows 사용자" w:date="2020-06-02T14:19:00Z">
                  <w:rPr>
                    <w:del w:id="5637" w:author="3070" w:date="2020-10-08T12:28:00Z"/>
                  </w:rPr>
                </w:rPrChange>
              </w:rPr>
            </w:pPr>
            <w:del w:id="5638" w:author="3070" w:date="2020-10-08T12:28:00Z">
              <w:r w:rsidRPr="00960A8C" w:rsidDel="00F222A3">
                <w:rPr>
                  <w:strike/>
                  <w:rPrChange w:id="5639" w:author="Windows 사용자" w:date="2020-06-02T14:19:00Z">
                    <w:rPr/>
                  </w:rPrChange>
                </w:rPr>
                <w:delText>When and where the accident happened?</w:delText>
              </w:r>
            </w:del>
          </w:p>
          <w:p w14:paraId="6F3DD05C" w14:textId="375B602C" w:rsidR="00FD4E8A" w:rsidRPr="00960A8C" w:rsidDel="00F222A3" w:rsidRDefault="00FD4E8A" w:rsidP="00FD4E8A">
            <w:pPr>
              <w:pStyle w:val="Tabletext"/>
              <w:rPr>
                <w:del w:id="5640" w:author="3070" w:date="2020-10-08T12:28:00Z"/>
                <w:strike/>
                <w:rPrChange w:id="5641" w:author="Windows 사용자" w:date="2020-06-02T14:19:00Z">
                  <w:rPr>
                    <w:del w:id="5642" w:author="3070" w:date="2020-10-08T12:28:00Z"/>
                  </w:rPr>
                </w:rPrChange>
              </w:rPr>
            </w:pPr>
            <w:del w:id="5643" w:author="3070" w:date="2020-10-08T12:28:00Z">
              <w:r w:rsidRPr="00960A8C" w:rsidDel="00F222A3">
                <w:rPr>
                  <w:strike/>
                  <w:rPrChange w:id="5644" w:author="Windows 사용자" w:date="2020-06-02T14:19:00Z">
                    <w:rPr/>
                  </w:rPrChange>
                </w:rPr>
                <w:delText>Any dangerous cargo?</w:delText>
              </w:r>
            </w:del>
          </w:p>
          <w:p w14:paraId="316F58A7" w14:textId="5D67E270" w:rsidR="00862B3F" w:rsidRPr="00960A8C" w:rsidDel="00F222A3" w:rsidRDefault="00862B3F" w:rsidP="00862B3F">
            <w:pPr>
              <w:pStyle w:val="Tabletext"/>
              <w:rPr>
                <w:del w:id="5645" w:author="3070" w:date="2020-10-08T12:28:00Z"/>
                <w:strike/>
                <w:rPrChange w:id="5646" w:author="Windows 사용자" w:date="2020-06-02T14:19:00Z">
                  <w:rPr>
                    <w:del w:id="5647" w:author="3070" w:date="2020-10-08T12:28:00Z"/>
                  </w:rPr>
                </w:rPrChange>
              </w:rPr>
            </w:pPr>
            <w:del w:id="5648" w:author="3070" w:date="2020-10-08T12:28:00Z">
              <w:r w:rsidRPr="00960A8C" w:rsidDel="00F222A3">
                <w:rPr>
                  <w:strike/>
                  <w:rPrChange w:id="5649" w:author="Windows 사용자" w:date="2020-06-02T14:19:00Z">
                    <w:rPr/>
                  </w:rPrChange>
                </w:rPr>
                <w:delText>Is there any pollution?</w:delText>
              </w:r>
            </w:del>
          </w:p>
          <w:p w14:paraId="17A8C2A1" w14:textId="6D5973FC" w:rsidR="00FD4E8A" w:rsidRPr="00960A8C" w:rsidDel="00F222A3" w:rsidRDefault="003757E0" w:rsidP="00FD4E8A">
            <w:pPr>
              <w:pStyle w:val="Tabletext"/>
              <w:rPr>
                <w:del w:id="5650" w:author="3070" w:date="2020-10-08T12:28:00Z"/>
                <w:strike/>
                <w:rPrChange w:id="5651" w:author="Windows 사용자" w:date="2020-06-02T14:19:00Z">
                  <w:rPr>
                    <w:del w:id="5652" w:author="3070" w:date="2020-10-08T12:28:00Z"/>
                  </w:rPr>
                </w:rPrChange>
              </w:rPr>
            </w:pPr>
            <w:del w:id="5653" w:author="3070" w:date="2020-10-08T12:28:00Z">
              <w:r w:rsidRPr="00960A8C" w:rsidDel="00F222A3">
                <w:rPr>
                  <w:strike/>
                  <w:rPrChange w:id="5654" w:author="Windows 사용자" w:date="2020-06-02T14:19:00Z">
                    <w:rPr/>
                  </w:rPrChange>
                </w:rPr>
                <w:delText>Are you s</w:delText>
              </w:r>
              <w:r w:rsidR="00FD4E8A" w:rsidRPr="00960A8C" w:rsidDel="00F222A3">
                <w:rPr>
                  <w:strike/>
                  <w:rPrChange w:id="5655" w:author="Windows 사용자" w:date="2020-06-02T14:19:00Z">
                    <w:rPr/>
                  </w:rPrChange>
                </w:rPr>
                <w:delText>tuck fast/</w:delText>
              </w:r>
              <w:r w:rsidRPr="00960A8C" w:rsidDel="00F222A3">
                <w:rPr>
                  <w:strike/>
                  <w:rPrChange w:id="5656" w:author="Windows 사용자" w:date="2020-06-02T14:19:00Z">
                    <w:rPr/>
                  </w:rPrChange>
                </w:rPr>
                <w:delText>a</w:delText>
              </w:r>
              <w:r w:rsidR="00FD4E8A" w:rsidRPr="00960A8C" w:rsidDel="00F222A3">
                <w:rPr>
                  <w:strike/>
                  <w:rPrChange w:id="5657" w:author="Windows 사용자" w:date="2020-06-02T14:19:00Z">
                    <w:rPr/>
                  </w:rPrChange>
                </w:rPr>
                <w:delText>ttempting to get off</w:delText>
              </w:r>
              <w:r w:rsidRPr="00960A8C" w:rsidDel="00F222A3">
                <w:rPr>
                  <w:strike/>
                  <w:rPrChange w:id="5658" w:author="Windows 사용자" w:date="2020-06-02T14:19:00Z">
                    <w:rPr/>
                  </w:rPrChange>
                </w:rPr>
                <w:delText>?</w:delText>
              </w:r>
            </w:del>
          </w:p>
          <w:p w14:paraId="403F6AA9" w14:textId="5105E8CB" w:rsidR="00862B3F" w:rsidRPr="00960A8C" w:rsidDel="00F222A3" w:rsidRDefault="00FD4E8A" w:rsidP="00FD4E8A">
            <w:pPr>
              <w:pStyle w:val="Tabletext"/>
              <w:rPr>
                <w:del w:id="5659" w:author="3070" w:date="2020-10-08T12:28:00Z"/>
                <w:strike/>
                <w:rPrChange w:id="5660" w:author="Windows 사용자" w:date="2020-06-02T14:19:00Z">
                  <w:rPr>
                    <w:del w:id="5661" w:author="3070" w:date="2020-10-08T12:28:00Z"/>
                  </w:rPr>
                </w:rPrChange>
              </w:rPr>
            </w:pPr>
            <w:del w:id="5662" w:author="3070" w:date="2020-10-08T12:28:00Z">
              <w:r w:rsidRPr="00960A8C" w:rsidDel="00F222A3">
                <w:rPr>
                  <w:strike/>
                  <w:rPrChange w:id="5663" w:author="Windows 사용자" w:date="2020-06-02T14:19:00Z">
                    <w:rPr/>
                  </w:rPrChange>
                </w:rPr>
                <w:delText>Are you taking water? Are you flooding?</w:delText>
              </w:r>
              <w:r w:rsidR="00862B3F" w:rsidRPr="00960A8C" w:rsidDel="00F222A3">
                <w:rPr>
                  <w:strike/>
                  <w:rPrChange w:id="5664" w:author="Windows 사용자" w:date="2020-06-02T14:19:00Z">
                    <w:rPr/>
                  </w:rPrChange>
                </w:rPr>
                <w:delText xml:space="preserve"> </w:delText>
              </w:r>
            </w:del>
          </w:p>
          <w:p w14:paraId="5BEBBCDE" w14:textId="79ADF205" w:rsidR="00FD4E8A" w:rsidRPr="00960A8C" w:rsidDel="00F222A3" w:rsidRDefault="00FD4E8A" w:rsidP="00FD4E8A">
            <w:pPr>
              <w:pStyle w:val="Tabletext"/>
              <w:rPr>
                <w:del w:id="5665" w:author="3070" w:date="2020-10-08T12:28:00Z"/>
                <w:strike/>
                <w:rPrChange w:id="5666" w:author="Windows 사용자" w:date="2020-06-02T14:19:00Z">
                  <w:rPr>
                    <w:del w:id="5667" w:author="3070" w:date="2020-10-08T12:28:00Z"/>
                  </w:rPr>
                </w:rPrChange>
              </w:rPr>
            </w:pPr>
            <w:del w:id="5668" w:author="3070" w:date="2020-10-08T12:28:00Z">
              <w:r w:rsidRPr="00960A8C" w:rsidDel="00F222A3">
                <w:rPr>
                  <w:strike/>
                  <w:rPrChange w:id="5669" w:author="Windows 사용자" w:date="2020-06-02T14:19:00Z">
                    <w:rPr/>
                  </w:rPrChange>
                </w:rPr>
                <w:delText>Are you sounding your tanks?</w:delText>
              </w:r>
            </w:del>
          </w:p>
          <w:p w14:paraId="7DB98AEE" w14:textId="7D4D8D9C" w:rsidR="00373F76" w:rsidRPr="00960A8C" w:rsidDel="00F222A3" w:rsidRDefault="00373F76" w:rsidP="00373F76">
            <w:pPr>
              <w:pStyle w:val="Tabletext"/>
              <w:rPr>
                <w:del w:id="5670" w:author="3070" w:date="2020-10-08T12:28:00Z"/>
                <w:strike/>
                <w:rPrChange w:id="5671" w:author="Windows 사용자" w:date="2020-06-02T14:19:00Z">
                  <w:rPr>
                    <w:del w:id="5672" w:author="3070" w:date="2020-10-08T12:28:00Z"/>
                  </w:rPr>
                </w:rPrChange>
              </w:rPr>
            </w:pPr>
            <w:del w:id="5673" w:author="3070" w:date="2020-10-08T12:28:00Z">
              <w:r w:rsidRPr="00960A8C" w:rsidDel="00F222A3">
                <w:rPr>
                  <w:strike/>
                  <w:rPrChange w:id="5674" w:author="Windows 사용자" w:date="2020-06-02T14:19:00Z">
                    <w:rPr/>
                  </w:rPrChange>
                </w:rPr>
                <w:delText>Do you have any list?</w:delText>
              </w:r>
            </w:del>
          </w:p>
          <w:p w14:paraId="5213B715" w14:textId="34F248EB" w:rsidR="00373F76" w:rsidRPr="00960A8C" w:rsidDel="00F222A3" w:rsidRDefault="00373F76" w:rsidP="00373F76">
            <w:pPr>
              <w:pStyle w:val="Tabletext"/>
              <w:rPr>
                <w:del w:id="5675" w:author="3070" w:date="2020-10-08T12:28:00Z"/>
                <w:strike/>
                <w:rPrChange w:id="5676" w:author="Windows 사용자" w:date="2020-06-02T14:19:00Z">
                  <w:rPr>
                    <w:del w:id="5677" w:author="3070" w:date="2020-10-08T12:28:00Z"/>
                  </w:rPr>
                </w:rPrChange>
              </w:rPr>
            </w:pPr>
            <w:del w:id="5678" w:author="3070" w:date="2020-10-08T12:28:00Z">
              <w:r w:rsidRPr="00960A8C" w:rsidDel="00F222A3">
                <w:rPr>
                  <w:strike/>
                  <w:rPrChange w:id="5679" w:author="Windows 사용자" w:date="2020-06-02T14:19:00Z">
                    <w:rPr/>
                  </w:rPrChange>
                </w:rPr>
                <w:delText>What is the damage/casualty situation?</w:delText>
              </w:r>
            </w:del>
          </w:p>
          <w:p w14:paraId="59638CC0" w14:textId="044D7D70" w:rsidR="00373F76" w:rsidRPr="00960A8C" w:rsidDel="00F222A3" w:rsidRDefault="00373F76" w:rsidP="00373F76">
            <w:pPr>
              <w:pStyle w:val="Tabletext"/>
              <w:rPr>
                <w:del w:id="5680" w:author="3070" w:date="2020-10-08T12:28:00Z"/>
                <w:strike/>
                <w:rPrChange w:id="5681" w:author="Windows 사용자" w:date="2020-06-02T14:19:00Z">
                  <w:rPr>
                    <w:del w:id="5682" w:author="3070" w:date="2020-10-08T12:28:00Z"/>
                  </w:rPr>
                </w:rPrChange>
              </w:rPr>
            </w:pPr>
            <w:del w:id="5683" w:author="3070" w:date="2020-10-08T12:28:00Z">
              <w:r w:rsidRPr="00960A8C" w:rsidDel="00F222A3">
                <w:rPr>
                  <w:strike/>
                  <w:rPrChange w:id="5684" w:author="Windows 사용자" w:date="2020-06-02T14:19:00Z">
                    <w:rPr/>
                  </w:rPrChange>
                </w:rPr>
                <w:delText xml:space="preserve">What assistance </w:delText>
              </w:r>
              <w:r w:rsidR="00B80C41" w:rsidRPr="00960A8C" w:rsidDel="00F222A3">
                <w:rPr>
                  <w:strike/>
                  <w:rPrChange w:id="5685" w:author="Windows 사용자" w:date="2020-06-02T14:19:00Z">
                    <w:rPr/>
                  </w:rPrChange>
                </w:rPr>
                <w:delText xml:space="preserve">is </w:delText>
              </w:r>
              <w:r w:rsidRPr="00960A8C" w:rsidDel="00F222A3">
                <w:rPr>
                  <w:strike/>
                  <w:rPrChange w:id="5686" w:author="Windows 사용자" w:date="2020-06-02T14:19:00Z">
                    <w:rPr/>
                  </w:rPrChange>
                </w:rPr>
                <w:delText>required?</w:delText>
              </w:r>
            </w:del>
          </w:p>
        </w:tc>
      </w:tr>
      <w:tr w:rsidR="00373F76" w:rsidDel="00F222A3" w14:paraId="5B937385" w14:textId="0D356442" w:rsidTr="006E5521">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5687" w:author="3070" w:date="2020-06-02T09:42: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del w:id="5688" w:author="3070" w:date="2020-10-08T12:28:00Z"/>
          <w:trPrChange w:id="5689" w:author="3070" w:date="2020-06-02T09:42:00Z">
            <w:trPr>
              <w:trHeight w:val="64"/>
            </w:trPr>
          </w:trPrChange>
        </w:trPr>
        <w:tc>
          <w:tcPr>
            <w:tcW w:w="1877" w:type="pct"/>
            <w:shd w:val="clear" w:color="auto" w:fill="D4F1D3" w:themeFill="text2" w:themeFillTint="33"/>
            <w:tcPrChange w:id="5690" w:author="3070" w:date="2020-06-02T09:42:00Z">
              <w:tcPr>
                <w:tcW w:w="1877" w:type="pct"/>
                <w:gridSpan w:val="2"/>
              </w:tcPr>
            </w:tcPrChange>
          </w:tcPr>
          <w:p w14:paraId="48FF3A6A" w14:textId="2B9390A6" w:rsidR="00373F76" w:rsidRPr="00960A8C" w:rsidDel="00F222A3" w:rsidRDefault="00373F76" w:rsidP="00373F76">
            <w:pPr>
              <w:pStyle w:val="Tabletext"/>
              <w:rPr>
                <w:del w:id="5691" w:author="3070" w:date="2020-10-08T12:28:00Z"/>
                <w:strike/>
                <w:rPrChange w:id="5692" w:author="Windows 사용자" w:date="2020-06-02T14:19:00Z">
                  <w:rPr>
                    <w:del w:id="5693" w:author="3070" w:date="2020-10-08T12:28:00Z"/>
                  </w:rPr>
                </w:rPrChange>
              </w:rPr>
            </w:pPr>
            <w:del w:id="5694" w:author="3070" w:date="2020-10-08T12:28:00Z">
              <w:r w:rsidRPr="00960A8C" w:rsidDel="00F222A3">
                <w:rPr>
                  <w:strike/>
                  <w:rPrChange w:id="5695" w:author="Windows 사용자" w:date="2020-06-02T14:19:00Z">
                    <w:rPr/>
                  </w:rPrChange>
                </w:rPr>
                <w:delText>FIRE / EXPLOSION</w:delText>
              </w:r>
            </w:del>
          </w:p>
        </w:tc>
        <w:tc>
          <w:tcPr>
            <w:tcW w:w="3123" w:type="pct"/>
            <w:shd w:val="clear" w:color="auto" w:fill="D4F1D3" w:themeFill="text2" w:themeFillTint="33"/>
            <w:tcPrChange w:id="5696" w:author="3070" w:date="2020-06-02T09:42:00Z">
              <w:tcPr>
                <w:tcW w:w="3123" w:type="pct"/>
                <w:gridSpan w:val="2"/>
              </w:tcPr>
            </w:tcPrChange>
          </w:tcPr>
          <w:p w14:paraId="0270D16C" w14:textId="090AC12A" w:rsidR="00373F76" w:rsidRPr="00960A8C" w:rsidDel="00F222A3" w:rsidRDefault="00373F76" w:rsidP="00373F76">
            <w:pPr>
              <w:pStyle w:val="Tabletext"/>
              <w:rPr>
                <w:del w:id="5697" w:author="3070" w:date="2020-10-08T12:28:00Z"/>
                <w:strike/>
                <w:rPrChange w:id="5698" w:author="Windows 사용자" w:date="2020-06-02T14:19:00Z">
                  <w:rPr>
                    <w:del w:id="5699" w:author="3070" w:date="2020-10-08T12:28:00Z"/>
                  </w:rPr>
                </w:rPrChange>
              </w:rPr>
            </w:pPr>
            <w:del w:id="5700" w:author="3070" w:date="2020-10-08T12:28:00Z">
              <w:r w:rsidRPr="00960A8C" w:rsidDel="00F222A3">
                <w:rPr>
                  <w:strike/>
                  <w:rPrChange w:id="5701" w:author="Windows 사용자" w:date="2020-06-02T14:19:00Z">
                    <w:rPr/>
                  </w:rPrChange>
                </w:rPr>
                <w:delText xml:space="preserve">When </w:delText>
              </w:r>
              <w:r w:rsidR="00D559AE" w:rsidRPr="00960A8C" w:rsidDel="00F222A3">
                <w:rPr>
                  <w:strike/>
                  <w:rPrChange w:id="5702" w:author="Windows 사용자" w:date="2020-06-02T14:19:00Z">
                    <w:rPr/>
                  </w:rPrChange>
                </w:rPr>
                <w:delText xml:space="preserve">did </w:delText>
              </w:r>
              <w:r w:rsidRPr="00960A8C" w:rsidDel="00F222A3">
                <w:rPr>
                  <w:strike/>
                  <w:rPrChange w:id="5703" w:author="Windows 사용자" w:date="2020-06-02T14:19:00Z">
                    <w:rPr/>
                  </w:rPrChange>
                </w:rPr>
                <w:delText>the accident happened?</w:delText>
              </w:r>
            </w:del>
          </w:p>
          <w:p w14:paraId="3D1ED8B4" w14:textId="0CDC0104" w:rsidR="00373F76" w:rsidRPr="00960A8C" w:rsidDel="00F222A3" w:rsidRDefault="00373F76" w:rsidP="00373F76">
            <w:pPr>
              <w:pStyle w:val="Tabletext"/>
              <w:rPr>
                <w:del w:id="5704" w:author="3070" w:date="2020-10-08T12:28:00Z"/>
                <w:strike/>
                <w:rPrChange w:id="5705" w:author="Windows 사용자" w:date="2020-06-02T14:19:00Z">
                  <w:rPr>
                    <w:del w:id="5706" w:author="3070" w:date="2020-10-08T12:28:00Z"/>
                  </w:rPr>
                </w:rPrChange>
              </w:rPr>
            </w:pPr>
            <w:del w:id="5707" w:author="3070" w:date="2020-10-08T12:28:00Z">
              <w:r w:rsidRPr="00960A8C" w:rsidDel="00F222A3">
                <w:rPr>
                  <w:strike/>
                  <w:rPrChange w:id="5708" w:author="Windows 사용자" w:date="2020-06-02T14:19:00Z">
                    <w:rPr/>
                  </w:rPrChange>
                </w:rPr>
                <w:delText xml:space="preserve">What part </w:delText>
              </w:r>
              <w:r w:rsidR="00FD4E8A" w:rsidRPr="00960A8C" w:rsidDel="00F222A3">
                <w:rPr>
                  <w:strike/>
                  <w:rPrChange w:id="5709" w:author="Windows 사용자" w:date="2020-06-02T14:19:00Z">
                    <w:rPr/>
                  </w:rPrChange>
                </w:rPr>
                <w:delText xml:space="preserve">is </w:delText>
              </w:r>
              <w:r w:rsidRPr="00960A8C" w:rsidDel="00F222A3">
                <w:rPr>
                  <w:strike/>
                  <w:rPrChange w:id="5710" w:author="Windows 사용자" w:date="2020-06-02T14:19:00Z">
                    <w:rPr/>
                  </w:rPrChange>
                </w:rPr>
                <w:delText>on fire/explosion?</w:delText>
              </w:r>
            </w:del>
          </w:p>
          <w:p w14:paraId="636C3B45" w14:textId="2C4586F4" w:rsidR="00373F76" w:rsidRPr="00960A8C" w:rsidDel="00F222A3" w:rsidRDefault="00373F76" w:rsidP="00373F76">
            <w:pPr>
              <w:pStyle w:val="Tabletext"/>
              <w:rPr>
                <w:del w:id="5711" w:author="3070" w:date="2020-10-08T12:28:00Z"/>
                <w:strike/>
                <w:rPrChange w:id="5712" w:author="Windows 사용자" w:date="2020-06-02T14:19:00Z">
                  <w:rPr>
                    <w:del w:id="5713" w:author="3070" w:date="2020-10-08T12:28:00Z"/>
                  </w:rPr>
                </w:rPrChange>
              </w:rPr>
            </w:pPr>
            <w:del w:id="5714" w:author="3070" w:date="2020-10-08T12:28:00Z">
              <w:r w:rsidRPr="00960A8C" w:rsidDel="00F222A3">
                <w:rPr>
                  <w:strike/>
                  <w:rPrChange w:id="5715" w:author="Windows 사용자" w:date="2020-06-02T14:19:00Z">
                    <w:rPr/>
                  </w:rPrChange>
                </w:rPr>
                <w:delText>Is the fire under control?</w:delText>
              </w:r>
            </w:del>
          </w:p>
          <w:p w14:paraId="4A2ABAA8" w14:textId="615043FE" w:rsidR="00373F76" w:rsidRPr="00960A8C" w:rsidDel="00F222A3" w:rsidRDefault="00373F76" w:rsidP="00373F76">
            <w:pPr>
              <w:pStyle w:val="Tabletext"/>
              <w:rPr>
                <w:del w:id="5716" w:author="3070" w:date="2020-10-08T12:28:00Z"/>
                <w:strike/>
                <w:rPrChange w:id="5717" w:author="Windows 사용자" w:date="2020-06-02T14:19:00Z">
                  <w:rPr>
                    <w:del w:id="5718" w:author="3070" w:date="2020-10-08T12:28:00Z"/>
                  </w:rPr>
                </w:rPrChange>
              </w:rPr>
            </w:pPr>
            <w:del w:id="5719" w:author="3070" w:date="2020-10-08T12:28:00Z">
              <w:r w:rsidRPr="00960A8C" w:rsidDel="00F222A3">
                <w:rPr>
                  <w:strike/>
                  <w:rPrChange w:id="5720" w:author="Windows 사용자" w:date="2020-06-02T14:19:00Z">
                    <w:rPr/>
                  </w:rPrChange>
                </w:rPr>
                <w:delText>What is the damage/casualty situation?</w:delText>
              </w:r>
            </w:del>
          </w:p>
          <w:p w14:paraId="64478AC8" w14:textId="358DB2C2" w:rsidR="003757E0" w:rsidRPr="00960A8C" w:rsidDel="00F222A3" w:rsidRDefault="003757E0" w:rsidP="003757E0">
            <w:pPr>
              <w:pStyle w:val="Tabletext"/>
              <w:rPr>
                <w:del w:id="5721" w:author="3070" w:date="2020-10-08T12:28:00Z"/>
                <w:strike/>
                <w:rPrChange w:id="5722" w:author="Windows 사용자" w:date="2020-06-02T14:19:00Z">
                  <w:rPr>
                    <w:del w:id="5723" w:author="3070" w:date="2020-10-08T12:28:00Z"/>
                  </w:rPr>
                </w:rPrChange>
              </w:rPr>
            </w:pPr>
            <w:del w:id="5724" w:author="3070" w:date="2020-10-08T12:28:00Z">
              <w:r w:rsidRPr="00960A8C" w:rsidDel="00F222A3">
                <w:rPr>
                  <w:strike/>
                  <w:rPrChange w:id="5725" w:author="Windows 사용자" w:date="2020-06-02T14:19:00Z">
                    <w:rPr/>
                  </w:rPrChange>
                </w:rPr>
                <w:delText>Is there any pollution?</w:delText>
              </w:r>
            </w:del>
          </w:p>
          <w:p w14:paraId="27A40D00" w14:textId="6B829FB2" w:rsidR="00373F76" w:rsidRPr="00960A8C" w:rsidDel="00F222A3" w:rsidRDefault="00373F76">
            <w:pPr>
              <w:pStyle w:val="Tabletext"/>
              <w:rPr>
                <w:del w:id="5726" w:author="3070" w:date="2020-10-08T12:28:00Z"/>
                <w:strike/>
                <w:rPrChange w:id="5727" w:author="Windows 사용자" w:date="2020-06-02T14:19:00Z">
                  <w:rPr>
                    <w:del w:id="5728" w:author="3070" w:date="2020-10-08T12:28:00Z"/>
                  </w:rPr>
                </w:rPrChange>
              </w:rPr>
            </w:pPr>
            <w:del w:id="5729" w:author="3070" w:date="2020-10-08T12:28:00Z">
              <w:r w:rsidRPr="00960A8C" w:rsidDel="00F222A3">
                <w:rPr>
                  <w:strike/>
                  <w:rPrChange w:id="5730" w:author="Windows 사용자" w:date="2020-06-02T14:19:00Z">
                    <w:rPr/>
                  </w:rPrChange>
                </w:rPr>
                <w:delText xml:space="preserve">What assistance </w:delText>
              </w:r>
              <w:r w:rsidR="00B80C41" w:rsidRPr="00960A8C" w:rsidDel="00F222A3">
                <w:rPr>
                  <w:strike/>
                  <w:rPrChange w:id="5731" w:author="Windows 사용자" w:date="2020-06-02T14:19:00Z">
                    <w:rPr/>
                  </w:rPrChange>
                </w:rPr>
                <w:delText xml:space="preserve">is </w:delText>
              </w:r>
              <w:r w:rsidRPr="00960A8C" w:rsidDel="00F222A3">
                <w:rPr>
                  <w:strike/>
                  <w:rPrChange w:id="5732" w:author="Windows 사용자" w:date="2020-06-02T14:19:00Z">
                    <w:rPr/>
                  </w:rPrChange>
                </w:rPr>
                <w:delText>required?</w:delText>
              </w:r>
            </w:del>
          </w:p>
        </w:tc>
      </w:tr>
      <w:tr w:rsidR="00373F76" w:rsidDel="00F222A3" w14:paraId="35DF4E1F" w14:textId="615EAFA3" w:rsidTr="006E5521">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5733" w:author="3070" w:date="2020-06-02T09:42: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del w:id="5734" w:author="3070" w:date="2020-10-08T12:28:00Z"/>
          <w:trPrChange w:id="5735" w:author="3070" w:date="2020-06-02T09:42:00Z">
            <w:trPr>
              <w:trHeight w:val="64"/>
            </w:trPr>
          </w:trPrChange>
        </w:trPr>
        <w:tc>
          <w:tcPr>
            <w:tcW w:w="1877" w:type="pct"/>
            <w:shd w:val="clear" w:color="auto" w:fill="D4F1D3" w:themeFill="text2" w:themeFillTint="33"/>
            <w:tcPrChange w:id="5736" w:author="3070" w:date="2020-06-02T09:42:00Z">
              <w:tcPr>
                <w:tcW w:w="1877" w:type="pct"/>
                <w:gridSpan w:val="2"/>
              </w:tcPr>
            </w:tcPrChange>
          </w:tcPr>
          <w:p w14:paraId="42C389D6" w14:textId="30602B21" w:rsidR="00373F76" w:rsidRPr="00960A8C" w:rsidDel="00F222A3" w:rsidRDefault="00FD4E8A" w:rsidP="00373F76">
            <w:pPr>
              <w:pStyle w:val="Tabletext"/>
              <w:rPr>
                <w:del w:id="5737" w:author="3070" w:date="2020-10-08T12:28:00Z"/>
                <w:strike/>
                <w:rPrChange w:id="5738" w:author="Windows 사용자" w:date="2020-06-02T14:19:00Z">
                  <w:rPr>
                    <w:del w:id="5739" w:author="3070" w:date="2020-10-08T12:28:00Z"/>
                  </w:rPr>
                </w:rPrChange>
              </w:rPr>
            </w:pPr>
            <w:del w:id="5740" w:author="3070" w:date="2020-10-08T12:28:00Z">
              <w:r w:rsidRPr="00960A8C" w:rsidDel="00F222A3">
                <w:rPr>
                  <w:strike/>
                  <w:rPrChange w:id="5741" w:author="Windows 사용자" w:date="2020-06-02T14:19:00Z">
                    <w:rPr/>
                  </w:rPrChange>
                </w:rPr>
                <w:delText>MARINE POLLUTION</w:delText>
              </w:r>
            </w:del>
          </w:p>
        </w:tc>
        <w:tc>
          <w:tcPr>
            <w:tcW w:w="3123" w:type="pct"/>
            <w:shd w:val="clear" w:color="auto" w:fill="D4F1D3" w:themeFill="text2" w:themeFillTint="33"/>
            <w:tcPrChange w:id="5742" w:author="3070" w:date="2020-06-02T09:42:00Z">
              <w:tcPr>
                <w:tcW w:w="3123" w:type="pct"/>
                <w:gridSpan w:val="2"/>
              </w:tcPr>
            </w:tcPrChange>
          </w:tcPr>
          <w:p w14:paraId="628BAC62" w14:textId="58F84C60" w:rsidR="00373F76" w:rsidRPr="00960A8C" w:rsidDel="00F222A3" w:rsidRDefault="00373F76" w:rsidP="00373F76">
            <w:pPr>
              <w:pStyle w:val="Tabletext"/>
              <w:rPr>
                <w:del w:id="5743" w:author="3070" w:date="2020-10-08T12:28:00Z"/>
                <w:strike/>
                <w:rPrChange w:id="5744" w:author="Windows 사용자" w:date="2020-06-02T14:19:00Z">
                  <w:rPr>
                    <w:del w:id="5745" w:author="3070" w:date="2020-10-08T12:28:00Z"/>
                  </w:rPr>
                </w:rPrChange>
              </w:rPr>
            </w:pPr>
            <w:del w:id="5746" w:author="3070" w:date="2020-10-08T12:28:00Z">
              <w:r w:rsidRPr="00960A8C" w:rsidDel="00F222A3">
                <w:rPr>
                  <w:strike/>
                  <w:rPrChange w:id="5747" w:author="Windows 사용자" w:date="2020-06-02T14:19:00Z">
                    <w:rPr/>
                  </w:rPrChange>
                </w:rPr>
                <w:delText xml:space="preserve">When and where </w:delText>
              </w:r>
              <w:r w:rsidR="003757E0" w:rsidRPr="00960A8C" w:rsidDel="00F222A3">
                <w:rPr>
                  <w:strike/>
                  <w:rPrChange w:id="5748" w:author="Windows 사용자" w:date="2020-06-02T14:19:00Z">
                    <w:rPr/>
                  </w:rPrChange>
                </w:rPr>
                <w:delText xml:space="preserve">did </w:delText>
              </w:r>
              <w:r w:rsidRPr="00960A8C" w:rsidDel="00F222A3">
                <w:rPr>
                  <w:strike/>
                  <w:rPrChange w:id="5749" w:author="Windows 사용자" w:date="2020-06-02T14:19:00Z">
                    <w:rPr/>
                  </w:rPrChange>
                </w:rPr>
                <w:delText xml:space="preserve">the </w:delText>
              </w:r>
              <w:r w:rsidR="003757E0" w:rsidRPr="00960A8C" w:rsidDel="00F222A3">
                <w:rPr>
                  <w:strike/>
                  <w:rPrChange w:id="5750" w:author="Windows 사용자" w:date="2020-06-02T14:19:00Z">
                    <w:rPr/>
                  </w:rPrChange>
                </w:rPr>
                <w:delText>pollution/discharge</w:delText>
              </w:r>
              <w:r w:rsidRPr="00960A8C" w:rsidDel="00F222A3">
                <w:rPr>
                  <w:strike/>
                  <w:rPrChange w:id="5751" w:author="Windows 사용자" w:date="2020-06-02T14:19:00Z">
                    <w:rPr/>
                  </w:rPrChange>
                </w:rPr>
                <w:delText xml:space="preserve"> happened?</w:delText>
              </w:r>
            </w:del>
          </w:p>
          <w:p w14:paraId="23611D0C" w14:textId="627702F0" w:rsidR="003757E0" w:rsidRPr="00960A8C" w:rsidDel="00F222A3" w:rsidRDefault="00FD4E8A" w:rsidP="00FD4E8A">
            <w:pPr>
              <w:pStyle w:val="Tabletext"/>
              <w:rPr>
                <w:del w:id="5752" w:author="3070" w:date="2020-10-08T12:28:00Z"/>
                <w:strike/>
                <w:rPrChange w:id="5753" w:author="Windows 사용자" w:date="2020-06-02T14:19:00Z">
                  <w:rPr>
                    <w:del w:id="5754" w:author="3070" w:date="2020-10-08T12:28:00Z"/>
                  </w:rPr>
                </w:rPrChange>
              </w:rPr>
            </w:pPr>
            <w:del w:id="5755" w:author="3070" w:date="2020-10-08T12:28:00Z">
              <w:r w:rsidRPr="00960A8C" w:rsidDel="00F222A3">
                <w:rPr>
                  <w:strike/>
                  <w:rPrChange w:id="5756" w:author="Windows 사용자" w:date="2020-06-02T14:19:00Z">
                    <w:rPr/>
                  </w:rPrChange>
                </w:rPr>
                <w:delText xml:space="preserve">What type of oil (diesel, oil, HFO, bilge) / dangerous goods or hazardous substances have been discharged? </w:delText>
              </w:r>
            </w:del>
          </w:p>
          <w:p w14:paraId="5FA408FC" w14:textId="674F7F78" w:rsidR="00FD4E8A" w:rsidRPr="00960A8C" w:rsidDel="00F222A3" w:rsidRDefault="00FD4E8A" w:rsidP="00FD4E8A">
            <w:pPr>
              <w:pStyle w:val="Tabletext"/>
              <w:rPr>
                <w:del w:id="5757" w:author="3070" w:date="2020-10-08T12:28:00Z"/>
                <w:strike/>
                <w:rPrChange w:id="5758" w:author="Windows 사용자" w:date="2020-06-02T14:19:00Z">
                  <w:rPr>
                    <w:del w:id="5759" w:author="3070" w:date="2020-10-08T12:28:00Z"/>
                  </w:rPr>
                </w:rPrChange>
              </w:rPr>
            </w:pPr>
            <w:del w:id="5760" w:author="3070" w:date="2020-10-08T12:28:00Z">
              <w:r w:rsidRPr="00960A8C" w:rsidDel="00F222A3">
                <w:rPr>
                  <w:strike/>
                  <w:rPrChange w:id="5761" w:author="Windows 사용자" w:date="2020-06-02T14:19:00Z">
                    <w:rPr/>
                  </w:rPrChange>
                </w:rPr>
                <w:delText>What is the approximate size of the spill (length and breadth)?</w:delText>
              </w:r>
            </w:del>
          </w:p>
          <w:p w14:paraId="32F98B28" w14:textId="19BA7960" w:rsidR="00862B3F" w:rsidRPr="00960A8C" w:rsidDel="00F222A3" w:rsidRDefault="00862B3F" w:rsidP="00FD4E8A">
            <w:pPr>
              <w:pStyle w:val="Tabletext"/>
              <w:rPr>
                <w:del w:id="5762" w:author="3070" w:date="2020-10-08T12:28:00Z"/>
                <w:strike/>
                <w:rPrChange w:id="5763" w:author="Windows 사용자" w:date="2020-06-02T14:19:00Z">
                  <w:rPr>
                    <w:del w:id="5764" w:author="3070" w:date="2020-10-08T12:28:00Z"/>
                  </w:rPr>
                </w:rPrChange>
              </w:rPr>
            </w:pPr>
            <w:del w:id="5765" w:author="3070" w:date="2020-10-08T12:28:00Z">
              <w:r w:rsidRPr="00960A8C" w:rsidDel="00F222A3">
                <w:rPr>
                  <w:strike/>
                  <w:rPrChange w:id="5766" w:author="Windows 사용자" w:date="2020-06-02T14:19:00Z">
                    <w:rPr/>
                  </w:rPrChange>
                </w:rPr>
                <w:delText>What direction is it heading?</w:delText>
              </w:r>
            </w:del>
          </w:p>
          <w:p w14:paraId="2A5C4EAE" w14:textId="4728BAB3" w:rsidR="00FD4E8A" w:rsidRPr="00960A8C" w:rsidDel="00F222A3" w:rsidRDefault="00FD4E8A" w:rsidP="00870D51">
            <w:pPr>
              <w:pStyle w:val="Tabletext"/>
              <w:spacing w:before="120"/>
              <w:rPr>
                <w:del w:id="5767" w:author="3070" w:date="2020-10-08T12:28:00Z"/>
                <w:strike/>
                <w:rPrChange w:id="5768" w:author="Windows 사용자" w:date="2020-06-02T14:19:00Z">
                  <w:rPr>
                    <w:del w:id="5769" w:author="3070" w:date="2020-10-08T12:28:00Z"/>
                  </w:rPr>
                </w:rPrChange>
              </w:rPr>
            </w:pPr>
            <w:del w:id="5770" w:author="3070" w:date="2020-10-08T12:28:00Z">
              <w:r w:rsidRPr="00960A8C" w:rsidDel="00F222A3">
                <w:rPr>
                  <w:strike/>
                  <w:rPrChange w:id="5771" w:author="Windows 사용자" w:date="2020-06-02T14:19:00Z">
                    <w:rPr/>
                  </w:rPrChange>
                </w:rPr>
                <w:delText xml:space="preserve">If source of pollution is </w:delText>
              </w:r>
              <w:r w:rsidR="003757E0" w:rsidRPr="00960A8C" w:rsidDel="00F222A3">
                <w:rPr>
                  <w:strike/>
                  <w:rPrChange w:id="5772" w:author="Windows 사용자" w:date="2020-06-02T14:19:00Z">
                    <w:rPr/>
                  </w:rPrChange>
                </w:rPr>
                <w:delText xml:space="preserve">from </w:delText>
              </w:r>
              <w:r w:rsidRPr="00960A8C" w:rsidDel="00F222A3">
                <w:rPr>
                  <w:strike/>
                  <w:rPrChange w:id="5773" w:author="Windows 사용자" w:date="2020-06-02T14:19:00Z">
                    <w:rPr/>
                  </w:rPrChange>
                </w:rPr>
                <w:delText>the reporting ship:</w:delText>
              </w:r>
            </w:del>
          </w:p>
          <w:p w14:paraId="32433830" w14:textId="2FD5F4AF" w:rsidR="00FD4E8A" w:rsidRPr="00960A8C" w:rsidDel="00F222A3" w:rsidRDefault="003757E0" w:rsidP="00FD4E8A">
            <w:pPr>
              <w:pStyle w:val="Tabletext"/>
              <w:rPr>
                <w:del w:id="5774" w:author="3070" w:date="2020-10-08T12:28:00Z"/>
                <w:strike/>
                <w:rPrChange w:id="5775" w:author="Windows 사용자" w:date="2020-06-02T14:19:00Z">
                  <w:rPr>
                    <w:del w:id="5776" w:author="3070" w:date="2020-10-08T12:28:00Z"/>
                  </w:rPr>
                </w:rPrChange>
              </w:rPr>
            </w:pPr>
            <w:del w:id="5777" w:author="3070" w:date="2020-10-08T12:28:00Z">
              <w:r w:rsidRPr="00960A8C" w:rsidDel="00F222A3">
                <w:rPr>
                  <w:strike/>
                  <w:rPrChange w:id="5778" w:author="Windows 사용자" w:date="2020-06-02T14:19:00Z">
                    <w:rPr/>
                  </w:rPrChange>
                </w:rPr>
                <w:delText xml:space="preserve">- </w:delText>
              </w:r>
              <w:r w:rsidR="00FD4E8A" w:rsidRPr="00960A8C" w:rsidDel="00F222A3">
                <w:rPr>
                  <w:strike/>
                  <w:rPrChange w:id="5779" w:author="Windows 사용자" w:date="2020-06-02T14:19:00Z">
                    <w:rPr/>
                  </w:rPrChange>
                </w:rPr>
                <w:delText>What time did the discharge occur?</w:delText>
              </w:r>
            </w:del>
          </w:p>
          <w:p w14:paraId="57CF4E25" w14:textId="52A4DD3F" w:rsidR="00FD4E8A" w:rsidRPr="00960A8C" w:rsidDel="00F222A3" w:rsidRDefault="00FD4E8A" w:rsidP="00FD4E8A">
            <w:pPr>
              <w:pStyle w:val="Tabletext"/>
              <w:rPr>
                <w:del w:id="5780" w:author="3070" w:date="2020-10-08T12:28:00Z"/>
                <w:strike/>
                <w:rPrChange w:id="5781" w:author="Windows 사용자" w:date="2020-06-02T14:19:00Z">
                  <w:rPr>
                    <w:del w:id="5782" w:author="3070" w:date="2020-10-08T12:28:00Z"/>
                  </w:rPr>
                </w:rPrChange>
              </w:rPr>
            </w:pPr>
            <w:del w:id="5783" w:author="3070" w:date="2020-10-08T12:28:00Z">
              <w:r w:rsidRPr="00960A8C" w:rsidDel="00F222A3">
                <w:rPr>
                  <w:strike/>
                  <w:rPrChange w:id="5784" w:author="Windows 사용자" w:date="2020-06-02T14:19:00Z">
                    <w:rPr/>
                  </w:rPrChange>
                </w:rPr>
                <w:delText>- How did the discharge occur?</w:delText>
              </w:r>
            </w:del>
          </w:p>
          <w:p w14:paraId="46F5D0EF" w14:textId="41815998" w:rsidR="00FD4E8A" w:rsidRPr="00960A8C" w:rsidDel="00F222A3" w:rsidRDefault="00FD4E8A" w:rsidP="00FD4E8A">
            <w:pPr>
              <w:pStyle w:val="Tabletext"/>
              <w:rPr>
                <w:del w:id="5785" w:author="3070" w:date="2020-10-08T12:28:00Z"/>
                <w:strike/>
                <w:rPrChange w:id="5786" w:author="Windows 사용자" w:date="2020-06-02T14:19:00Z">
                  <w:rPr>
                    <w:del w:id="5787" w:author="3070" w:date="2020-10-08T12:28:00Z"/>
                  </w:rPr>
                </w:rPrChange>
              </w:rPr>
            </w:pPr>
            <w:del w:id="5788" w:author="3070" w:date="2020-10-08T12:28:00Z">
              <w:r w:rsidRPr="00960A8C" w:rsidDel="00F222A3">
                <w:rPr>
                  <w:strike/>
                  <w:rPrChange w:id="5789" w:author="Windows 사용자" w:date="2020-06-02T14:19:00Z">
                    <w:rPr/>
                  </w:rPrChange>
                </w:rPr>
                <w:delText>- How much oil / dangerous goods or hazardous substances has been discharged?</w:delText>
              </w:r>
            </w:del>
          </w:p>
          <w:p w14:paraId="5F5D4574" w14:textId="1275AE4B" w:rsidR="00FD4E8A" w:rsidRPr="00960A8C" w:rsidDel="00F222A3" w:rsidRDefault="00FD4E8A" w:rsidP="00FD4E8A">
            <w:pPr>
              <w:pStyle w:val="Tabletext"/>
              <w:rPr>
                <w:del w:id="5790" w:author="3070" w:date="2020-10-08T12:28:00Z"/>
                <w:strike/>
                <w:rPrChange w:id="5791" w:author="Windows 사용자" w:date="2020-06-02T14:19:00Z">
                  <w:rPr>
                    <w:del w:id="5792" w:author="3070" w:date="2020-10-08T12:28:00Z"/>
                  </w:rPr>
                </w:rPrChange>
              </w:rPr>
            </w:pPr>
            <w:del w:id="5793" w:author="3070" w:date="2020-10-08T12:28:00Z">
              <w:r w:rsidRPr="00960A8C" w:rsidDel="00F222A3">
                <w:rPr>
                  <w:strike/>
                  <w:rPrChange w:id="5794" w:author="Windows 사용자" w:date="2020-06-02T14:19:00Z">
                    <w:rPr/>
                  </w:rPrChange>
                </w:rPr>
                <w:delText>- Has the discharge stopped?</w:delText>
              </w:r>
            </w:del>
          </w:p>
          <w:p w14:paraId="183E4ACF" w14:textId="31A14107" w:rsidR="00862B3F" w:rsidRPr="00960A8C" w:rsidDel="00F222A3" w:rsidRDefault="00FD4E8A" w:rsidP="00373F76">
            <w:pPr>
              <w:pStyle w:val="Tabletext"/>
              <w:rPr>
                <w:del w:id="5795" w:author="3070" w:date="2020-10-08T12:28:00Z"/>
                <w:strike/>
                <w:rPrChange w:id="5796" w:author="Windows 사용자" w:date="2020-06-02T14:19:00Z">
                  <w:rPr>
                    <w:del w:id="5797" w:author="3070" w:date="2020-10-08T12:28:00Z"/>
                  </w:rPr>
                </w:rPrChange>
              </w:rPr>
            </w:pPr>
            <w:del w:id="5798" w:author="3070" w:date="2020-10-08T12:28:00Z">
              <w:r w:rsidRPr="00960A8C" w:rsidDel="00F222A3">
                <w:rPr>
                  <w:strike/>
                  <w:rPrChange w:id="5799" w:author="Windows 사용자" w:date="2020-06-02T14:19:00Z">
                    <w:rPr/>
                  </w:rPrChange>
                </w:rPr>
                <w:delText>- Can you stop the discharge?</w:delText>
              </w:r>
            </w:del>
          </w:p>
          <w:p w14:paraId="28C8AE9C" w14:textId="4B1AE20B" w:rsidR="00373F76" w:rsidRPr="00960A8C" w:rsidDel="00F222A3" w:rsidRDefault="003757E0" w:rsidP="003757E0">
            <w:pPr>
              <w:pStyle w:val="Tabletext"/>
              <w:rPr>
                <w:del w:id="5800" w:author="3070" w:date="2020-10-08T12:28:00Z"/>
                <w:strike/>
                <w:rPrChange w:id="5801" w:author="Windows 사용자" w:date="2020-06-02T14:19:00Z">
                  <w:rPr>
                    <w:del w:id="5802" w:author="3070" w:date="2020-10-08T12:28:00Z"/>
                  </w:rPr>
                </w:rPrChange>
              </w:rPr>
            </w:pPr>
            <w:del w:id="5803" w:author="3070" w:date="2020-10-08T12:28:00Z">
              <w:r w:rsidRPr="00960A8C" w:rsidDel="00F222A3">
                <w:rPr>
                  <w:strike/>
                  <w:rPrChange w:id="5804" w:author="Windows 사용자" w:date="2020-06-02T14:19:00Z">
                    <w:rPr/>
                  </w:rPrChange>
                </w:rPr>
                <w:delText xml:space="preserve">- </w:delText>
              </w:r>
              <w:r w:rsidR="00373F76" w:rsidRPr="00960A8C" w:rsidDel="00F222A3">
                <w:rPr>
                  <w:strike/>
                  <w:rPrChange w:id="5805" w:author="Windows 사용자" w:date="2020-06-02T14:19:00Z">
                    <w:rPr/>
                  </w:rPrChange>
                </w:rPr>
                <w:delText xml:space="preserve">What assistance </w:delText>
              </w:r>
              <w:r w:rsidR="00B80C41" w:rsidRPr="00960A8C" w:rsidDel="00F222A3">
                <w:rPr>
                  <w:strike/>
                  <w:rPrChange w:id="5806" w:author="Windows 사용자" w:date="2020-06-02T14:19:00Z">
                    <w:rPr/>
                  </w:rPrChange>
                </w:rPr>
                <w:delText xml:space="preserve">is </w:delText>
              </w:r>
              <w:r w:rsidR="00373F76" w:rsidRPr="00960A8C" w:rsidDel="00F222A3">
                <w:rPr>
                  <w:strike/>
                  <w:rPrChange w:id="5807" w:author="Windows 사용자" w:date="2020-06-02T14:19:00Z">
                    <w:rPr/>
                  </w:rPrChange>
                </w:rPr>
                <w:delText>required?</w:delText>
              </w:r>
            </w:del>
          </w:p>
        </w:tc>
      </w:tr>
      <w:tr w:rsidR="00373F76" w:rsidDel="00F222A3" w14:paraId="3ECF6E6D" w14:textId="4AC680E6" w:rsidTr="006E5521">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5808" w:author="3070" w:date="2020-06-02T09:42: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del w:id="5809" w:author="3070" w:date="2020-10-08T12:28:00Z"/>
          <w:trPrChange w:id="5810" w:author="3070" w:date="2020-06-02T09:42:00Z">
            <w:trPr>
              <w:trHeight w:val="64"/>
            </w:trPr>
          </w:trPrChange>
        </w:trPr>
        <w:tc>
          <w:tcPr>
            <w:tcW w:w="1877" w:type="pct"/>
            <w:shd w:val="clear" w:color="auto" w:fill="D4F1D3" w:themeFill="text2" w:themeFillTint="33"/>
            <w:tcPrChange w:id="5811" w:author="3070" w:date="2020-06-02T09:42:00Z">
              <w:tcPr>
                <w:tcW w:w="1877" w:type="pct"/>
                <w:gridSpan w:val="2"/>
              </w:tcPr>
            </w:tcPrChange>
          </w:tcPr>
          <w:p w14:paraId="52C4BE9F" w14:textId="6F62B214" w:rsidR="00373F76" w:rsidRPr="00960A8C" w:rsidDel="00F222A3" w:rsidRDefault="00373F76" w:rsidP="00373F76">
            <w:pPr>
              <w:pStyle w:val="Tabletext"/>
              <w:rPr>
                <w:del w:id="5812" w:author="3070" w:date="2020-10-08T12:28:00Z"/>
                <w:strike/>
                <w:rPrChange w:id="5813" w:author="Windows 사용자" w:date="2020-06-02T14:19:00Z">
                  <w:rPr>
                    <w:del w:id="5814" w:author="3070" w:date="2020-10-08T12:28:00Z"/>
                  </w:rPr>
                </w:rPrChange>
              </w:rPr>
            </w:pPr>
            <w:del w:id="5815" w:author="3070" w:date="2020-10-08T12:28:00Z">
              <w:r w:rsidRPr="00960A8C" w:rsidDel="00F222A3">
                <w:rPr>
                  <w:strike/>
                  <w:rPrChange w:id="5816" w:author="Windows 사용자" w:date="2020-06-02T14:19:00Z">
                    <w:rPr/>
                  </w:rPrChange>
                </w:rPr>
                <w:delText>MAN OVERBOARD</w:delText>
              </w:r>
            </w:del>
          </w:p>
        </w:tc>
        <w:tc>
          <w:tcPr>
            <w:tcW w:w="3123" w:type="pct"/>
            <w:shd w:val="clear" w:color="auto" w:fill="D4F1D3" w:themeFill="text2" w:themeFillTint="33"/>
            <w:tcPrChange w:id="5817" w:author="3070" w:date="2020-06-02T09:42:00Z">
              <w:tcPr>
                <w:tcW w:w="3123" w:type="pct"/>
                <w:gridSpan w:val="2"/>
              </w:tcPr>
            </w:tcPrChange>
          </w:tcPr>
          <w:p w14:paraId="60D1BEEA" w14:textId="2C9E75C5" w:rsidR="00373F76" w:rsidRPr="00960A8C" w:rsidDel="00F222A3" w:rsidRDefault="00373F76" w:rsidP="00373F76">
            <w:pPr>
              <w:pStyle w:val="Tabletext"/>
              <w:rPr>
                <w:del w:id="5818" w:author="3070" w:date="2020-10-08T12:28:00Z"/>
                <w:strike/>
                <w:rPrChange w:id="5819" w:author="Windows 사용자" w:date="2020-06-02T14:19:00Z">
                  <w:rPr>
                    <w:del w:id="5820" w:author="3070" w:date="2020-10-08T12:28:00Z"/>
                  </w:rPr>
                </w:rPrChange>
              </w:rPr>
            </w:pPr>
            <w:del w:id="5821" w:author="3070" w:date="2020-10-08T12:28:00Z">
              <w:r w:rsidRPr="00960A8C" w:rsidDel="00F222A3">
                <w:rPr>
                  <w:strike/>
                  <w:rPrChange w:id="5822" w:author="Windows 사용자" w:date="2020-06-02T14:19:00Z">
                    <w:rPr/>
                  </w:rPrChange>
                </w:rPr>
                <w:delText>When and where the accident happened?</w:delText>
              </w:r>
            </w:del>
          </w:p>
          <w:p w14:paraId="6995F916" w14:textId="0F4F7688" w:rsidR="00373F76" w:rsidRPr="00960A8C" w:rsidDel="00F222A3" w:rsidRDefault="00373F76" w:rsidP="00373F76">
            <w:pPr>
              <w:pStyle w:val="Tabletext"/>
              <w:rPr>
                <w:del w:id="5823" w:author="3070" w:date="2020-10-08T12:28:00Z"/>
                <w:strike/>
                <w:rPrChange w:id="5824" w:author="Windows 사용자" w:date="2020-06-02T14:19:00Z">
                  <w:rPr>
                    <w:del w:id="5825" w:author="3070" w:date="2020-10-08T12:28:00Z"/>
                  </w:rPr>
                </w:rPrChange>
              </w:rPr>
            </w:pPr>
            <w:del w:id="5826" w:author="3070" w:date="2020-10-08T12:28:00Z">
              <w:r w:rsidRPr="00960A8C" w:rsidDel="00F222A3">
                <w:rPr>
                  <w:strike/>
                  <w:rPrChange w:id="5827" w:author="Windows 사용자" w:date="2020-06-02T14:19:00Z">
                    <w:rPr/>
                  </w:rPrChange>
                </w:rPr>
                <w:delText>How many persons overboard?</w:delText>
              </w:r>
            </w:del>
          </w:p>
          <w:p w14:paraId="3981B847" w14:textId="1930D3D4" w:rsidR="00373F76" w:rsidRPr="00960A8C" w:rsidDel="00F222A3" w:rsidRDefault="00373F76" w:rsidP="00373F76">
            <w:pPr>
              <w:pStyle w:val="Tabletext"/>
              <w:rPr>
                <w:del w:id="5828" w:author="3070" w:date="2020-10-08T12:28:00Z"/>
                <w:strike/>
                <w:rPrChange w:id="5829" w:author="Windows 사용자" w:date="2020-06-02T14:19:00Z">
                  <w:rPr>
                    <w:del w:id="5830" w:author="3070" w:date="2020-10-08T12:28:00Z"/>
                  </w:rPr>
                </w:rPrChange>
              </w:rPr>
            </w:pPr>
            <w:del w:id="5831" w:author="3070" w:date="2020-10-08T12:28:00Z">
              <w:r w:rsidRPr="00960A8C" w:rsidDel="00F222A3">
                <w:rPr>
                  <w:strike/>
                  <w:rPrChange w:id="5832" w:author="Windows 사용자" w:date="2020-06-02T14:19:00Z">
                    <w:rPr/>
                  </w:rPrChange>
                </w:rPr>
                <w:delText>Can you still see them?</w:delText>
              </w:r>
            </w:del>
          </w:p>
          <w:p w14:paraId="40875C3A" w14:textId="5478F357" w:rsidR="00862B3F" w:rsidRPr="00960A8C" w:rsidDel="00F222A3" w:rsidRDefault="00862B3F" w:rsidP="00862B3F">
            <w:pPr>
              <w:pStyle w:val="Tabletext"/>
              <w:rPr>
                <w:del w:id="5833" w:author="3070" w:date="2020-10-08T12:28:00Z"/>
                <w:strike/>
                <w:rPrChange w:id="5834" w:author="Windows 사용자" w:date="2020-06-02T14:19:00Z">
                  <w:rPr>
                    <w:del w:id="5835" w:author="3070" w:date="2020-10-08T12:28:00Z"/>
                  </w:rPr>
                </w:rPrChange>
              </w:rPr>
            </w:pPr>
            <w:del w:id="5836" w:author="3070" w:date="2020-10-08T12:28:00Z">
              <w:r w:rsidRPr="00960A8C" w:rsidDel="00F222A3">
                <w:rPr>
                  <w:strike/>
                  <w:rPrChange w:id="5837" w:author="Windows 사용자" w:date="2020-06-02T14:19:00Z">
                    <w:rPr/>
                  </w:rPrChange>
                </w:rPr>
                <w:delText xml:space="preserve">Did anyone see the person go overboard? </w:delText>
              </w:r>
            </w:del>
          </w:p>
          <w:p w14:paraId="23E9EE25" w14:textId="38F0D964" w:rsidR="00862B3F" w:rsidRPr="00960A8C" w:rsidDel="00F222A3" w:rsidRDefault="00862B3F" w:rsidP="00862B3F">
            <w:pPr>
              <w:pStyle w:val="Tabletext"/>
              <w:rPr>
                <w:del w:id="5838" w:author="3070" w:date="2020-10-08T12:28:00Z"/>
                <w:strike/>
                <w:rPrChange w:id="5839" w:author="Windows 사용자" w:date="2020-06-02T14:19:00Z">
                  <w:rPr>
                    <w:del w:id="5840" w:author="3070" w:date="2020-10-08T12:28:00Z"/>
                  </w:rPr>
                </w:rPrChange>
              </w:rPr>
            </w:pPr>
            <w:del w:id="5841" w:author="3070" w:date="2020-10-08T12:28:00Z">
              <w:r w:rsidRPr="00960A8C" w:rsidDel="00F222A3">
                <w:rPr>
                  <w:strike/>
                  <w:rPrChange w:id="5842" w:author="Windows 사용자" w:date="2020-06-02T14:19:00Z">
                    <w:rPr/>
                  </w:rPrChange>
                </w:rPr>
                <w:delText>When was the person last seen?</w:delText>
              </w:r>
            </w:del>
          </w:p>
          <w:p w14:paraId="6061C972" w14:textId="038833AF" w:rsidR="00862B3F" w:rsidRPr="00960A8C" w:rsidDel="00F222A3" w:rsidRDefault="00862B3F" w:rsidP="00862B3F">
            <w:pPr>
              <w:pStyle w:val="Tabletext"/>
              <w:rPr>
                <w:del w:id="5843" w:author="3070" w:date="2020-10-08T12:28:00Z"/>
                <w:strike/>
                <w:rPrChange w:id="5844" w:author="Windows 사용자" w:date="2020-06-02T14:19:00Z">
                  <w:rPr>
                    <w:del w:id="5845" w:author="3070" w:date="2020-10-08T12:28:00Z"/>
                  </w:rPr>
                </w:rPrChange>
              </w:rPr>
            </w:pPr>
            <w:del w:id="5846" w:author="3070" w:date="2020-10-08T12:28:00Z">
              <w:r w:rsidRPr="00960A8C" w:rsidDel="00F222A3">
                <w:rPr>
                  <w:strike/>
                  <w:rPrChange w:id="5847" w:author="Windows 사용자" w:date="2020-06-02T14:19:00Z">
                    <w:rPr/>
                  </w:rPrChange>
                </w:rPr>
                <w:delText>Was the person overboard wearing a life jacket?</w:delText>
              </w:r>
            </w:del>
          </w:p>
          <w:p w14:paraId="227A099C" w14:textId="559B883D" w:rsidR="00373F76" w:rsidRPr="00960A8C" w:rsidDel="00F222A3" w:rsidRDefault="00373F76" w:rsidP="00373F76">
            <w:pPr>
              <w:pStyle w:val="Tabletext"/>
              <w:rPr>
                <w:del w:id="5848" w:author="3070" w:date="2020-10-08T12:28:00Z"/>
                <w:strike/>
                <w:rPrChange w:id="5849" w:author="Windows 사용자" w:date="2020-06-02T14:19:00Z">
                  <w:rPr>
                    <w:del w:id="5850" w:author="3070" w:date="2020-10-08T12:28:00Z"/>
                  </w:rPr>
                </w:rPrChange>
              </w:rPr>
            </w:pPr>
            <w:del w:id="5851" w:author="3070" w:date="2020-10-08T12:28:00Z">
              <w:r w:rsidRPr="00960A8C" w:rsidDel="00F222A3">
                <w:rPr>
                  <w:strike/>
                  <w:rPrChange w:id="5852" w:author="Windows 사용자" w:date="2020-06-02T14:19:00Z">
                    <w:rPr/>
                  </w:rPrChange>
                </w:rPr>
                <w:delText xml:space="preserve">What assistance </w:delText>
              </w:r>
              <w:r w:rsidR="00B80C41" w:rsidRPr="00960A8C" w:rsidDel="00F222A3">
                <w:rPr>
                  <w:strike/>
                  <w:rPrChange w:id="5853" w:author="Windows 사용자" w:date="2020-06-02T14:19:00Z">
                    <w:rPr/>
                  </w:rPrChange>
                </w:rPr>
                <w:delText xml:space="preserve">is </w:delText>
              </w:r>
              <w:r w:rsidRPr="00960A8C" w:rsidDel="00F222A3">
                <w:rPr>
                  <w:strike/>
                  <w:rPrChange w:id="5854" w:author="Windows 사용자" w:date="2020-06-02T14:19:00Z">
                    <w:rPr/>
                  </w:rPrChange>
                </w:rPr>
                <w:delText>required?</w:delText>
              </w:r>
            </w:del>
          </w:p>
        </w:tc>
      </w:tr>
      <w:tr w:rsidR="00373F76" w:rsidDel="00F222A3" w14:paraId="6A47A8C4" w14:textId="037962AC" w:rsidTr="006E5521">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5855" w:author="3070" w:date="2020-06-02T09:42: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del w:id="5856" w:author="3070" w:date="2020-10-08T12:28:00Z"/>
          <w:trPrChange w:id="5857" w:author="3070" w:date="2020-06-02T09:42:00Z">
            <w:trPr>
              <w:trHeight w:val="64"/>
            </w:trPr>
          </w:trPrChange>
        </w:trPr>
        <w:tc>
          <w:tcPr>
            <w:tcW w:w="1877" w:type="pct"/>
            <w:shd w:val="clear" w:color="auto" w:fill="D4F1D3" w:themeFill="text2" w:themeFillTint="33"/>
            <w:tcPrChange w:id="5858" w:author="3070" w:date="2020-06-02T09:42:00Z">
              <w:tcPr>
                <w:tcW w:w="1877" w:type="pct"/>
                <w:gridSpan w:val="2"/>
              </w:tcPr>
            </w:tcPrChange>
          </w:tcPr>
          <w:p w14:paraId="36CC33C0" w14:textId="43A7219F" w:rsidR="00373F76" w:rsidRPr="00960A8C" w:rsidDel="00F222A3" w:rsidRDefault="00373F76" w:rsidP="00373F76">
            <w:pPr>
              <w:pStyle w:val="Tabletext"/>
              <w:rPr>
                <w:del w:id="5859" w:author="3070" w:date="2020-10-08T12:28:00Z"/>
                <w:strike/>
                <w:rPrChange w:id="5860" w:author="Windows 사용자" w:date="2020-06-02T14:19:00Z">
                  <w:rPr>
                    <w:del w:id="5861" w:author="3070" w:date="2020-10-08T12:28:00Z"/>
                  </w:rPr>
                </w:rPrChange>
              </w:rPr>
            </w:pPr>
            <w:del w:id="5862" w:author="3070" w:date="2020-10-08T12:28:00Z">
              <w:r w:rsidRPr="00960A8C" w:rsidDel="00F222A3">
                <w:rPr>
                  <w:strike/>
                  <w:rPrChange w:id="5863" w:author="Windows 사용자" w:date="2020-06-02T14:19:00Z">
                    <w:rPr/>
                  </w:rPrChange>
                </w:rPr>
                <w:delText>NOT UNDER COMMAND</w:delText>
              </w:r>
            </w:del>
          </w:p>
        </w:tc>
        <w:tc>
          <w:tcPr>
            <w:tcW w:w="3123" w:type="pct"/>
            <w:shd w:val="clear" w:color="auto" w:fill="D4F1D3" w:themeFill="text2" w:themeFillTint="33"/>
            <w:tcPrChange w:id="5864" w:author="3070" w:date="2020-06-02T09:42:00Z">
              <w:tcPr>
                <w:tcW w:w="3123" w:type="pct"/>
                <w:gridSpan w:val="2"/>
              </w:tcPr>
            </w:tcPrChange>
          </w:tcPr>
          <w:p w14:paraId="52EA12A8" w14:textId="44323570" w:rsidR="00373F76" w:rsidRPr="00960A8C" w:rsidDel="00F222A3" w:rsidRDefault="00373F76" w:rsidP="00FD4E8A">
            <w:pPr>
              <w:pStyle w:val="Tabletext"/>
              <w:rPr>
                <w:del w:id="5865" w:author="3070" w:date="2020-10-08T12:28:00Z"/>
                <w:strike/>
                <w:rPrChange w:id="5866" w:author="Windows 사용자" w:date="2020-06-02T14:19:00Z">
                  <w:rPr>
                    <w:del w:id="5867" w:author="3070" w:date="2020-10-08T12:28:00Z"/>
                  </w:rPr>
                </w:rPrChange>
              </w:rPr>
            </w:pPr>
            <w:del w:id="5868" w:author="3070" w:date="2020-10-08T12:28:00Z">
              <w:r w:rsidRPr="00960A8C" w:rsidDel="00F222A3">
                <w:rPr>
                  <w:strike/>
                  <w:rPrChange w:id="5869" w:author="Windows 사용자" w:date="2020-06-02T14:19:00Z">
                    <w:rPr/>
                  </w:rPrChange>
                </w:rPr>
                <w:delText>What problems do you have?</w:delText>
              </w:r>
              <w:r w:rsidR="00FD4E8A" w:rsidRPr="00960A8C" w:rsidDel="00F222A3">
                <w:rPr>
                  <w:strike/>
                  <w:rPrChange w:id="5870" w:author="Windows 사용자" w:date="2020-06-02T14:19:00Z">
                    <w:rPr/>
                  </w:rPrChange>
                </w:rPr>
                <w:delText xml:space="preserve">  (eg Nature of the mechanical failure)</w:delText>
              </w:r>
            </w:del>
          </w:p>
          <w:p w14:paraId="78DAA2ED" w14:textId="01BFCC41" w:rsidR="00373F76" w:rsidRPr="00960A8C" w:rsidDel="00F222A3" w:rsidRDefault="00373F76" w:rsidP="00373F76">
            <w:pPr>
              <w:pStyle w:val="Tabletext"/>
              <w:rPr>
                <w:del w:id="5871" w:author="3070" w:date="2020-10-08T12:28:00Z"/>
                <w:strike/>
                <w:rPrChange w:id="5872" w:author="Windows 사용자" w:date="2020-06-02T14:19:00Z">
                  <w:rPr>
                    <w:del w:id="5873" w:author="3070" w:date="2020-10-08T12:28:00Z"/>
                  </w:rPr>
                </w:rPrChange>
              </w:rPr>
            </w:pPr>
            <w:del w:id="5874" w:author="3070" w:date="2020-10-08T12:28:00Z">
              <w:r w:rsidRPr="00960A8C" w:rsidDel="00F222A3">
                <w:rPr>
                  <w:strike/>
                  <w:rPrChange w:id="5875" w:author="Windows 사용자" w:date="2020-06-02T14:19:00Z">
                    <w:rPr/>
                  </w:rPrChange>
                </w:rPr>
                <w:delText>Can you repair by yourself?</w:delText>
              </w:r>
            </w:del>
          </w:p>
          <w:p w14:paraId="76A94D83" w14:textId="74A377DB" w:rsidR="00373F76" w:rsidRPr="00960A8C" w:rsidDel="00F222A3" w:rsidRDefault="00373F76" w:rsidP="00373F76">
            <w:pPr>
              <w:pStyle w:val="Tabletext"/>
              <w:rPr>
                <w:del w:id="5876" w:author="3070" w:date="2020-10-08T12:28:00Z"/>
                <w:strike/>
                <w:rPrChange w:id="5877" w:author="Windows 사용자" w:date="2020-06-02T14:19:00Z">
                  <w:rPr>
                    <w:del w:id="5878" w:author="3070" w:date="2020-10-08T12:28:00Z"/>
                  </w:rPr>
                </w:rPrChange>
              </w:rPr>
            </w:pPr>
            <w:del w:id="5879" w:author="3070" w:date="2020-10-08T12:28:00Z">
              <w:r w:rsidRPr="00960A8C" w:rsidDel="00F222A3">
                <w:rPr>
                  <w:strike/>
                  <w:rPrChange w:id="5880" w:author="Windows 사용자" w:date="2020-06-02T14:19:00Z">
                    <w:rPr/>
                  </w:rPrChange>
                </w:rPr>
                <w:delText>How long [will it take] to repair?</w:delText>
              </w:r>
            </w:del>
          </w:p>
          <w:p w14:paraId="580F9EB0" w14:textId="4FF4F575" w:rsidR="00373F76" w:rsidRPr="00960A8C" w:rsidDel="00F222A3" w:rsidRDefault="00373F76" w:rsidP="00373F76">
            <w:pPr>
              <w:pStyle w:val="Tabletext"/>
              <w:rPr>
                <w:del w:id="5881" w:author="3070" w:date="2020-10-08T12:28:00Z"/>
                <w:strike/>
                <w:rPrChange w:id="5882" w:author="Windows 사용자" w:date="2020-06-02T14:19:00Z">
                  <w:rPr>
                    <w:del w:id="5883" w:author="3070" w:date="2020-10-08T12:28:00Z"/>
                  </w:rPr>
                </w:rPrChange>
              </w:rPr>
            </w:pPr>
            <w:del w:id="5884" w:author="3070" w:date="2020-10-08T12:28:00Z">
              <w:r w:rsidRPr="00960A8C" w:rsidDel="00F222A3">
                <w:rPr>
                  <w:strike/>
                  <w:rPrChange w:id="5885" w:author="Windows 사용자" w:date="2020-06-02T14:19:00Z">
                    <w:rPr/>
                  </w:rPrChange>
                </w:rPr>
                <w:delText>What kind of assistance is required?</w:delText>
              </w:r>
            </w:del>
          </w:p>
        </w:tc>
      </w:tr>
      <w:tr w:rsidR="00373F76" w:rsidDel="00F222A3" w14:paraId="6B326115" w14:textId="589EDEA7" w:rsidTr="006E5521">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5886" w:author="3070" w:date="2020-06-02T09:42: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del w:id="5887" w:author="3070" w:date="2020-10-08T12:28:00Z"/>
          <w:trPrChange w:id="5888" w:author="3070" w:date="2020-06-02T09:42:00Z">
            <w:trPr>
              <w:trHeight w:val="64"/>
            </w:trPr>
          </w:trPrChange>
        </w:trPr>
        <w:tc>
          <w:tcPr>
            <w:tcW w:w="1877" w:type="pct"/>
            <w:shd w:val="clear" w:color="auto" w:fill="D4F1D3" w:themeFill="text2" w:themeFillTint="33"/>
            <w:tcPrChange w:id="5889" w:author="3070" w:date="2020-06-02T09:42:00Z">
              <w:tcPr>
                <w:tcW w:w="1877" w:type="pct"/>
                <w:gridSpan w:val="2"/>
              </w:tcPr>
            </w:tcPrChange>
          </w:tcPr>
          <w:p w14:paraId="5A225772" w14:textId="24A9CBF4" w:rsidR="00373F76" w:rsidRPr="00960A8C" w:rsidDel="00F222A3" w:rsidRDefault="00373F76" w:rsidP="00373F76">
            <w:pPr>
              <w:pStyle w:val="Tabletext"/>
              <w:rPr>
                <w:del w:id="5890" w:author="3070" w:date="2020-10-08T12:28:00Z"/>
                <w:strike/>
                <w:rPrChange w:id="5891" w:author="Windows 사용자" w:date="2020-06-02T14:19:00Z">
                  <w:rPr>
                    <w:del w:id="5892" w:author="3070" w:date="2020-10-08T12:28:00Z"/>
                  </w:rPr>
                </w:rPrChange>
              </w:rPr>
            </w:pPr>
            <w:del w:id="5893" w:author="3070" w:date="2020-10-08T12:28:00Z">
              <w:r w:rsidRPr="00960A8C" w:rsidDel="00F222A3">
                <w:rPr>
                  <w:strike/>
                  <w:rPrChange w:id="5894" w:author="Windows 사용자" w:date="2020-06-02T14:19:00Z">
                    <w:rPr/>
                  </w:rPrChange>
                </w:rPr>
                <w:delText>FLOODING / SINKING</w:delText>
              </w:r>
            </w:del>
          </w:p>
        </w:tc>
        <w:tc>
          <w:tcPr>
            <w:tcW w:w="3123" w:type="pct"/>
            <w:shd w:val="clear" w:color="auto" w:fill="D4F1D3" w:themeFill="text2" w:themeFillTint="33"/>
            <w:tcPrChange w:id="5895" w:author="3070" w:date="2020-06-02T09:42:00Z">
              <w:tcPr>
                <w:tcW w:w="3123" w:type="pct"/>
                <w:gridSpan w:val="2"/>
              </w:tcPr>
            </w:tcPrChange>
          </w:tcPr>
          <w:p w14:paraId="72818DFF" w14:textId="68BF3F38" w:rsidR="00373F76" w:rsidRPr="00960A8C" w:rsidDel="00F222A3" w:rsidRDefault="00373F76" w:rsidP="00373F76">
            <w:pPr>
              <w:pStyle w:val="Tabletext"/>
              <w:rPr>
                <w:del w:id="5896" w:author="3070" w:date="2020-10-08T12:28:00Z"/>
                <w:strike/>
                <w:rPrChange w:id="5897" w:author="Windows 사용자" w:date="2020-06-02T14:19:00Z">
                  <w:rPr>
                    <w:del w:id="5898" w:author="3070" w:date="2020-10-08T12:28:00Z"/>
                  </w:rPr>
                </w:rPrChange>
              </w:rPr>
            </w:pPr>
            <w:del w:id="5899" w:author="3070" w:date="2020-10-08T12:28:00Z">
              <w:r w:rsidRPr="00960A8C" w:rsidDel="00F222A3">
                <w:rPr>
                  <w:strike/>
                  <w:rPrChange w:id="5900" w:author="Windows 사용자" w:date="2020-06-02T14:19:00Z">
                    <w:rPr/>
                  </w:rPrChange>
                </w:rPr>
                <w:delText>Is the flooding under control?</w:delText>
              </w:r>
            </w:del>
          </w:p>
          <w:p w14:paraId="6F316AD1" w14:textId="0C627A74" w:rsidR="00373F76" w:rsidRPr="00960A8C" w:rsidDel="00F222A3" w:rsidRDefault="00373F76" w:rsidP="00373F76">
            <w:pPr>
              <w:pStyle w:val="Tabletext"/>
              <w:rPr>
                <w:del w:id="5901" w:author="3070" w:date="2020-10-08T12:28:00Z"/>
                <w:strike/>
                <w:rPrChange w:id="5902" w:author="Windows 사용자" w:date="2020-06-02T14:19:00Z">
                  <w:rPr>
                    <w:del w:id="5903" w:author="3070" w:date="2020-10-08T12:28:00Z"/>
                  </w:rPr>
                </w:rPrChange>
              </w:rPr>
            </w:pPr>
            <w:del w:id="5904" w:author="3070" w:date="2020-10-08T12:28:00Z">
              <w:r w:rsidRPr="00960A8C" w:rsidDel="00F222A3">
                <w:rPr>
                  <w:strike/>
                  <w:rPrChange w:id="5905" w:author="Windows 사용자" w:date="2020-06-02T14:19:00Z">
                    <w:rPr/>
                  </w:rPrChange>
                </w:rPr>
                <w:delText>Can you proceed by yourself?</w:delText>
              </w:r>
            </w:del>
          </w:p>
          <w:p w14:paraId="55DBC571" w14:textId="4B961B37" w:rsidR="00373F76" w:rsidRPr="00960A8C" w:rsidDel="00F222A3" w:rsidRDefault="00373F76" w:rsidP="00373F76">
            <w:pPr>
              <w:pStyle w:val="Tabletext"/>
              <w:rPr>
                <w:del w:id="5906" w:author="3070" w:date="2020-10-08T12:28:00Z"/>
                <w:strike/>
                <w:rPrChange w:id="5907" w:author="Windows 사용자" w:date="2020-06-02T14:19:00Z">
                  <w:rPr>
                    <w:del w:id="5908" w:author="3070" w:date="2020-10-08T12:28:00Z"/>
                  </w:rPr>
                </w:rPrChange>
              </w:rPr>
            </w:pPr>
            <w:del w:id="5909" w:author="3070" w:date="2020-10-08T12:28:00Z">
              <w:r w:rsidRPr="00960A8C" w:rsidDel="00F222A3">
                <w:rPr>
                  <w:strike/>
                  <w:rPrChange w:id="5910" w:author="Windows 사용자" w:date="2020-06-02T14:19:00Z">
                    <w:rPr/>
                  </w:rPrChange>
                </w:rPr>
                <w:delText xml:space="preserve">What assistance </w:delText>
              </w:r>
              <w:r w:rsidR="00B80C41" w:rsidRPr="00960A8C" w:rsidDel="00F222A3">
                <w:rPr>
                  <w:strike/>
                  <w:rPrChange w:id="5911" w:author="Windows 사용자" w:date="2020-06-02T14:19:00Z">
                    <w:rPr/>
                  </w:rPrChange>
                </w:rPr>
                <w:delText xml:space="preserve">is </w:delText>
              </w:r>
              <w:r w:rsidRPr="00960A8C" w:rsidDel="00F222A3">
                <w:rPr>
                  <w:strike/>
                  <w:rPrChange w:id="5912" w:author="Windows 사용자" w:date="2020-06-02T14:19:00Z">
                    <w:rPr/>
                  </w:rPrChange>
                </w:rPr>
                <w:delText>required?</w:delText>
              </w:r>
            </w:del>
          </w:p>
        </w:tc>
      </w:tr>
      <w:tr w:rsidR="00373F76" w:rsidDel="00F222A3" w14:paraId="3EE65482" w14:textId="52B1A965" w:rsidTr="006E5521">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5913" w:author="3070" w:date="2020-06-02T09:42: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del w:id="5914" w:author="3070" w:date="2020-10-08T12:28:00Z"/>
          <w:trPrChange w:id="5915" w:author="3070" w:date="2020-06-02T09:42:00Z">
            <w:trPr>
              <w:trHeight w:val="64"/>
            </w:trPr>
          </w:trPrChange>
        </w:trPr>
        <w:tc>
          <w:tcPr>
            <w:tcW w:w="1877" w:type="pct"/>
            <w:shd w:val="clear" w:color="auto" w:fill="D4F1D3" w:themeFill="text2" w:themeFillTint="33"/>
            <w:tcPrChange w:id="5916" w:author="3070" w:date="2020-06-02T09:42:00Z">
              <w:tcPr>
                <w:tcW w:w="1877" w:type="pct"/>
                <w:gridSpan w:val="2"/>
              </w:tcPr>
            </w:tcPrChange>
          </w:tcPr>
          <w:p w14:paraId="06C34517" w14:textId="17B3BBAD" w:rsidR="00373F76" w:rsidRPr="00960A8C" w:rsidDel="00F222A3" w:rsidRDefault="00373F76" w:rsidP="00373F76">
            <w:pPr>
              <w:pStyle w:val="Tabletext"/>
              <w:rPr>
                <w:del w:id="5917" w:author="3070" w:date="2020-10-08T12:28:00Z"/>
                <w:strike/>
                <w:rPrChange w:id="5918" w:author="Windows 사용자" w:date="2020-06-02T14:19:00Z">
                  <w:rPr>
                    <w:del w:id="5919" w:author="3070" w:date="2020-10-08T12:28:00Z"/>
                  </w:rPr>
                </w:rPrChange>
              </w:rPr>
            </w:pPr>
            <w:del w:id="5920" w:author="3070" w:date="2020-10-08T12:28:00Z">
              <w:r w:rsidRPr="00960A8C" w:rsidDel="00F222A3">
                <w:rPr>
                  <w:strike/>
                  <w:rPrChange w:id="5921" w:author="Windows 사용자" w:date="2020-06-02T14:19:00Z">
                    <w:rPr/>
                  </w:rPrChange>
                </w:rPr>
                <w:delText>CONTAINERS / CARGO OVERBOARD</w:delText>
              </w:r>
            </w:del>
          </w:p>
        </w:tc>
        <w:tc>
          <w:tcPr>
            <w:tcW w:w="3123" w:type="pct"/>
            <w:shd w:val="clear" w:color="auto" w:fill="D4F1D3" w:themeFill="text2" w:themeFillTint="33"/>
            <w:tcPrChange w:id="5922" w:author="3070" w:date="2020-06-02T09:42:00Z">
              <w:tcPr>
                <w:tcW w:w="3123" w:type="pct"/>
                <w:gridSpan w:val="2"/>
              </w:tcPr>
            </w:tcPrChange>
          </w:tcPr>
          <w:p w14:paraId="0C3E2A8C" w14:textId="09B18AED" w:rsidR="00373F76" w:rsidRPr="00960A8C" w:rsidDel="00F222A3" w:rsidRDefault="00373F76" w:rsidP="00373F76">
            <w:pPr>
              <w:pStyle w:val="Tabletext"/>
              <w:rPr>
                <w:del w:id="5923" w:author="3070" w:date="2020-10-08T12:28:00Z"/>
                <w:strike/>
                <w:rPrChange w:id="5924" w:author="Windows 사용자" w:date="2020-06-02T14:19:00Z">
                  <w:rPr>
                    <w:del w:id="5925" w:author="3070" w:date="2020-10-08T12:28:00Z"/>
                  </w:rPr>
                </w:rPrChange>
              </w:rPr>
            </w:pPr>
            <w:del w:id="5926" w:author="3070" w:date="2020-10-08T12:28:00Z">
              <w:r w:rsidRPr="00960A8C" w:rsidDel="00F222A3">
                <w:rPr>
                  <w:strike/>
                  <w:rPrChange w:id="5927" w:author="Windows 사용자" w:date="2020-06-02T14:19:00Z">
                    <w:rPr/>
                  </w:rPrChange>
                </w:rPr>
                <w:delText>When and where the accident happened?</w:delText>
              </w:r>
            </w:del>
          </w:p>
          <w:p w14:paraId="47F2F043" w14:textId="4A2661EB" w:rsidR="00373F76" w:rsidRPr="00960A8C" w:rsidDel="00F222A3" w:rsidRDefault="00373F76" w:rsidP="00373F76">
            <w:pPr>
              <w:pStyle w:val="Tabletext"/>
              <w:rPr>
                <w:del w:id="5928" w:author="3070" w:date="2020-10-08T12:28:00Z"/>
                <w:strike/>
                <w:rPrChange w:id="5929" w:author="Windows 사용자" w:date="2020-06-02T14:19:00Z">
                  <w:rPr>
                    <w:del w:id="5930" w:author="3070" w:date="2020-10-08T12:28:00Z"/>
                  </w:rPr>
                </w:rPrChange>
              </w:rPr>
            </w:pPr>
            <w:del w:id="5931" w:author="3070" w:date="2020-10-08T12:28:00Z">
              <w:r w:rsidRPr="00960A8C" w:rsidDel="00F222A3">
                <w:rPr>
                  <w:strike/>
                  <w:rPrChange w:id="5932" w:author="Windows 사용자" w:date="2020-06-02T14:19:00Z">
                    <w:rPr/>
                  </w:rPrChange>
                </w:rPr>
                <w:delText>What kind of cargo overboard?</w:delText>
              </w:r>
            </w:del>
          </w:p>
          <w:p w14:paraId="4DF8050B" w14:textId="0A2F4689" w:rsidR="00373F76" w:rsidRPr="00960A8C" w:rsidDel="00F222A3" w:rsidRDefault="00373F76" w:rsidP="00373F76">
            <w:pPr>
              <w:pStyle w:val="Tabletext"/>
              <w:rPr>
                <w:del w:id="5933" w:author="3070" w:date="2020-10-08T12:28:00Z"/>
                <w:strike/>
                <w:rPrChange w:id="5934" w:author="Windows 사용자" w:date="2020-06-02T14:19:00Z">
                  <w:rPr>
                    <w:del w:id="5935" w:author="3070" w:date="2020-10-08T12:28:00Z"/>
                  </w:rPr>
                </w:rPrChange>
              </w:rPr>
            </w:pPr>
            <w:del w:id="5936" w:author="3070" w:date="2020-10-08T12:28:00Z">
              <w:r w:rsidRPr="00960A8C" w:rsidDel="00F222A3">
                <w:rPr>
                  <w:strike/>
                  <w:rPrChange w:id="5937" w:author="Windows 사용자" w:date="2020-06-02T14:19:00Z">
                    <w:rPr/>
                  </w:rPrChange>
                </w:rPr>
                <w:delText>How much cargo/ how many containers overboard?</w:delText>
              </w:r>
            </w:del>
          </w:p>
        </w:tc>
      </w:tr>
      <w:tr w:rsidR="00373F76" w:rsidDel="00F222A3" w14:paraId="485A7548" w14:textId="0BEFF8CA" w:rsidTr="006E5521">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5938" w:author="3070" w:date="2020-06-02T09:42: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del w:id="5939" w:author="3070" w:date="2020-10-08T12:28:00Z"/>
          <w:trPrChange w:id="5940" w:author="3070" w:date="2020-06-02T09:42:00Z">
            <w:trPr>
              <w:trHeight w:val="64"/>
            </w:trPr>
          </w:trPrChange>
        </w:trPr>
        <w:tc>
          <w:tcPr>
            <w:tcW w:w="1877" w:type="pct"/>
            <w:shd w:val="clear" w:color="auto" w:fill="D4F1D3" w:themeFill="text2" w:themeFillTint="33"/>
            <w:tcPrChange w:id="5941" w:author="3070" w:date="2020-06-02T09:42:00Z">
              <w:tcPr>
                <w:tcW w:w="1877" w:type="pct"/>
                <w:gridSpan w:val="2"/>
              </w:tcPr>
            </w:tcPrChange>
          </w:tcPr>
          <w:p w14:paraId="2544CD14" w14:textId="4AD3C61F" w:rsidR="00373F76" w:rsidRPr="00960A8C" w:rsidDel="00F222A3" w:rsidRDefault="00373F76" w:rsidP="00373F76">
            <w:pPr>
              <w:pStyle w:val="Tabletext"/>
              <w:rPr>
                <w:del w:id="5942" w:author="3070" w:date="2020-10-08T12:28:00Z"/>
                <w:strike/>
                <w:rPrChange w:id="5943" w:author="Windows 사용자" w:date="2020-06-02T14:19:00Z">
                  <w:rPr>
                    <w:del w:id="5944" w:author="3070" w:date="2020-10-08T12:28:00Z"/>
                  </w:rPr>
                </w:rPrChange>
              </w:rPr>
            </w:pPr>
            <w:del w:id="5945" w:author="3070" w:date="2020-10-08T12:28:00Z">
              <w:r w:rsidRPr="00960A8C" w:rsidDel="00F222A3">
                <w:rPr>
                  <w:strike/>
                  <w:rPrChange w:id="5946" w:author="Windows 사용자" w:date="2020-06-02T14:19:00Z">
                    <w:rPr/>
                  </w:rPrChange>
                </w:rPr>
                <w:delText>MEDICAL ASSISTANCE</w:delText>
              </w:r>
            </w:del>
          </w:p>
        </w:tc>
        <w:tc>
          <w:tcPr>
            <w:tcW w:w="3123" w:type="pct"/>
            <w:shd w:val="clear" w:color="auto" w:fill="D4F1D3" w:themeFill="text2" w:themeFillTint="33"/>
            <w:tcPrChange w:id="5947" w:author="3070" w:date="2020-06-02T09:42:00Z">
              <w:tcPr>
                <w:tcW w:w="3123" w:type="pct"/>
                <w:gridSpan w:val="2"/>
              </w:tcPr>
            </w:tcPrChange>
          </w:tcPr>
          <w:p w14:paraId="5B7C478A" w14:textId="30943FB5" w:rsidR="00373F76" w:rsidRPr="00960A8C" w:rsidDel="00F222A3" w:rsidRDefault="00373F76" w:rsidP="00373F76">
            <w:pPr>
              <w:pStyle w:val="Tabletext"/>
              <w:rPr>
                <w:del w:id="5948" w:author="3070" w:date="2020-10-08T12:28:00Z"/>
                <w:strike/>
                <w:rPrChange w:id="5949" w:author="Windows 사용자" w:date="2020-06-02T14:19:00Z">
                  <w:rPr>
                    <w:del w:id="5950" w:author="3070" w:date="2020-10-08T12:28:00Z"/>
                  </w:rPr>
                </w:rPrChange>
              </w:rPr>
            </w:pPr>
            <w:del w:id="5951" w:author="3070" w:date="2020-10-08T12:28:00Z">
              <w:r w:rsidRPr="00960A8C" w:rsidDel="00F222A3">
                <w:rPr>
                  <w:strike/>
                  <w:rPrChange w:id="5952" w:author="Windows 사용자" w:date="2020-06-02T14:19:00Z">
                    <w:rPr/>
                  </w:rPrChange>
                </w:rPr>
                <w:delText xml:space="preserve">What assistance </w:delText>
              </w:r>
              <w:r w:rsidR="00B80C41" w:rsidRPr="00960A8C" w:rsidDel="00F222A3">
                <w:rPr>
                  <w:strike/>
                  <w:rPrChange w:id="5953" w:author="Windows 사용자" w:date="2020-06-02T14:19:00Z">
                    <w:rPr/>
                  </w:rPrChange>
                </w:rPr>
                <w:delText xml:space="preserve">is </w:delText>
              </w:r>
              <w:r w:rsidRPr="00960A8C" w:rsidDel="00F222A3">
                <w:rPr>
                  <w:strike/>
                  <w:rPrChange w:id="5954" w:author="Windows 사용자" w:date="2020-06-02T14:19:00Z">
                    <w:rPr/>
                  </w:rPrChange>
                </w:rPr>
                <w:delText>required?</w:delText>
              </w:r>
            </w:del>
          </w:p>
          <w:p w14:paraId="49D159B7" w14:textId="7F370882" w:rsidR="003757E0" w:rsidRPr="00960A8C" w:rsidDel="00F222A3" w:rsidRDefault="003757E0" w:rsidP="003757E0">
            <w:pPr>
              <w:pStyle w:val="Tabletext"/>
              <w:rPr>
                <w:del w:id="5955" w:author="3070" w:date="2020-10-08T12:28:00Z"/>
                <w:strike/>
                <w:rPrChange w:id="5956" w:author="Windows 사용자" w:date="2020-06-02T14:19:00Z">
                  <w:rPr>
                    <w:del w:id="5957" w:author="3070" w:date="2020-10-08T12:28:00Z"/>
                  </w:rPr>
                </w:rPrChange>
              </w:rPr>
            </w:pPr>
            <w:del w:id="5958" w:author="3070" w:date="2020-10-08T12:28:00Z">
              <w:r w:rsidRPr="00960A8C" w:rsidDel="00F222A3">
                <w:rPr>
                  <w:strike/>
                  <w:rPrChange w:id="5959" w:author="Windows 사용자" w:date="2020-06-02T14:19:00Z">
                    <w:rPr/>
                  </w:rPrChange>
                </w:rPr>
                <w:delText>Is the casualty conscious and breathing?</w:delText>
              </w:r>
            </w:del>
          </w:p>
          <w:p w14:paraId="7F6BA07C" w14:textId="5065C8DB" w:rsidR="003757E0" w:rsidRPr="00960A8C" w:rsidDel="00F222A3" w:rsidRDefault="003757E0" w:rsidP="003757E0">
            <w:pPr>
              <w:pStyle w:val="Tabletext"/>
              <w:rPr>
                <w:del w:id="5960" w:author="3070" w:date="2020-10-08T12:28:00Z"/>
                <w:strike/>
                <w:rPrChange w:id="5961" w:author="Windows 사용자" w:date="2020-06-02T14:19:00Z">
                  <w:rPr>
                    <w:del w:id="5962" w:author="3070" w:date="2020-10-08T12:28:00Z"/>
                  </w:rPr>
                </w:rPrChange>
              </w:rPr>
            </w:pPr>
            <w:del w:id="5963" w:author="3070" w:date="2020-10-08T12:28:00Z">
              <w:r w:rsidRPr="00960A8C" w:rsidDel="00F222A3">
                <w:rPr>
                  <w:strike/>
                  <w:rPrChange w:id="5964" w:author="Windows 사용자" w:date="2020-06-02T14:19:00Z">
                    <w:rPr/>
                  </w:rPrChange>
                </w:rPr>
                <w:delText>I</w:delText>
              </w:r>
              <w:r w:rsidR="00862B3F" w:rsidRPr="00960A8C" w:rsidDel="00F222A3">
                <w:rPr>
                  <w:strike/>
                  <w:rPrChange w:id="5965" w:author="Windows 사용자" w:date="2020-06-02T14:19:00Z">
                    <w:rPr/>
                  </w:rPrChange>
                </w:rPr>
                <w:delText>s the casualty male /female? W</w:delText>
              </w:r>
              <w:r w:rsidRPr="00960A8C" w:rsidDel="00F222A3">
                <w:rPr>
                  <w:strike/>
                  <w:rPrChange w:id="5966" w:author="Windows 사용자" w:date="2020-06-02T14:19:00Z">
                    <w:rPr/>
                  </w:rPrChange>
                </w:rPr>
                <w:delText>hat is their age?</w:delText>
              </w:r>
            </w:del>
          </w:p>
          <w:p w14:paraId="5EF8C189" w14:textId="4247B7F4" w:rsidR="003757E0" w:rsidRPr="00960A8C" w:rsidDel="00F222A3" w:rsidRDefault="003757E0" w:rsidP="003757E0">
            <w:pPr>
              <w:pStyle w:val="Tabletext"/>
              <w:rPr>
                <w:del w:id="5967" w:author="3070" w:date="2020-10-08T12:28:00Z"/>
                <w:strike/>
                <w:rPrChange w:id="5968" w:author="Windows 사용자" w:date="2020-06-02T14:19:00Z">
                  <w:rPr>
                    <w:del w:id="5969" w:author="3070" w:date="2020-10-08T12:28:00Z"/>
                  </w:rPr>
                </w:rPrChange>
              </w:rPr>
            </w:pPr>
            <w:del w:id="5970" w:author="3070" w:date="2020-10-08T12:28:00Z">
              <w:r w:rsidRPr="00960A8C" w:rsidDel="00F222A3">
                <w:rPr>
                  <w:strike/>
                  <w:rPrChange w:id="5971" w:author="Windows 사용자" w:date="2020-06-02T14:19:00Z">
                    <w:rPr/>
                  </w:rPrChange>
                </w:rPr>
                <w:delText>Does the casualty speak English?</w:delText>
              </w:r>
            </w:del>
          </w:p>
          <w:p w14:paraId="082594CB" w14:textId="58E79DF5" w:rsidR="003757E0" w:rsidRPr="00960A8C" w:rsidDel="00F222A3" w:rsidRDefault="003757E0" w:rsidP="003757E0">
            <w:pPr>
              <w:pStyle w:val="Tabletext"/>
              <w:rPr>
                <w:del w:id="5972" w:author="3070" w:date="2020-10-08T12:28:00Z"/>
                <w:strike/>
                <w:rPrChange w:id="5973" w:author="Windows 사용자" w:date="2020-06-02T14:19:00Z">
                  <w:rPr>
                    <w:del w:id="5974" w:author="3070" w:date="2020-10-08T12:28:00Z"/>
                  </w:rPr>
                </w:rPrChange>
              </w:rPr>
            </w:pPr>
            <w:del w:id="5975" w:author="3070" w:date="2020-10-08T12:28:00Z">
              <w:r w:rsidRPr="00960A8C" w:rsidDel="00F222A3">
                <w:rPr>
                  <w:strike/>
                  <w:rPrChange w:id="5976" w:author="Windows 사용자" w:date="2020-06-02T14:19:00Z">
                    <w:rPr/>
                  </w:rPrChange>
                </w:rPr>
                <w:delText>Does the casualty have any known health problems?</w:delText>
              </w:r>
            </w:del>
          </w:p>
          <w:p w14:paraId="24C9D211" w14:textId="4699CD6B" w:rsidR="003757E0" w:rsidRPr="00960A8C" w:rsidDel="00F222A3" w:rsidRDefault="003757E0" w:rsidP="003757E0">
            <w:pPr>
              <w:pStyle w:val="Tabletext"/>
              <w:rPr>
                <w:del w:id="5977" w:author="3070" w:date="2020-10-08T12:28:00Z"/>
                <w:strike/>
                <w:rPrChange w:id="5978" w:author="Windows 사용자" w:date="2020-06-02T14:19:00Z">
                  <w:rPr>
                    <w:del w:id="5979" w:author="3070" w:date="2020-10-08T12:28:00Z"/>
                  </w:rPr>
                </w:rPrChange>
              </w:rPr>
            </w:pPr>
            <w:del w:id="5980" w:author="3070" w:date="2020-10-08T12:28:00Z">
              <w:r w:rsidRPr="00960A8C" w:rsidDel="00F222A3">
                <w:rPr>
                  <w:strike/>
                  <w:rPrChange w:id="5981" w:author="Windows 사용자" w:date="2020-06-02T14:19:00Z">
                    <w:rPr/>
                  </w:rPrChange>
                </w:rPr>
                <w:delText>What treatment has been provided to the casualty on board?</w:delText>
              </w:r>
            </w:del>
          </w:p>
          <w:p w14:paraId="6D8C90FE" w14:textId="2B83EFD8" w:rsidR="003757E0" w:rsidRPr="00960A8C" w:rsidDel="00F222A3" w:rsidRDefault="003757E0" w:rsidP="003757E0">
            <w:pPr>
              <w:pStyle w:val="Tabletext"/>
              <w:rPr>
                <w:del w:id="5982" w:author="3070" w:date="2020-10-08T12:28:00Z"/>
                <w:strike/>
                <w:rPrChange w:id="5983" w:author="Windows 사용자" w:date="2020-06-02T14:19:00Z">
                  <w:rPr>
                    <w:del w:id="5984" w:author="3070" w:date="2020-10-08T12:28:00Z"/>
                  </w:rPr>
                </w:rPrChange>
              </w:rPr>
            </w:pPr>
            <w:del w:id="5985" w:author="3070" w:date="2020-10-08T12:28:00Z">
              <w:r w:rsidRPr="00960A8C" w:rsidDel="00F222A3">
                <w:rPr>
                  <w:strike/>
                  <w:rPrChange w:id="5986" w:author="Windows 사용자" w:date="2020-06-02T14:19:00Z">
                    <w:rPr/>
                  </w:rPrChange>
                </w:rPr>
                <w:delText>Has the casualty been taking any medication?</w:delText>
              </w:r>
            </w:del>
          </w:p>
          <w:p w14:paraId="44A350AA" w14:textId="78D4849A" w:rsidR="003757E0" w:rsidRPr="00960A8C" w:rsidDel="00F222A3" w:rsidRDefault="003757E0" w:rsidP="003757E0">
            <w:pPr>
              <w:pStyle w:val="Tabletext"/>
              <w:rPr>
                <w:del w:id="5987" w:author="3070" w:date="2020-10-08T12:28:00Z"/>
                <w:strike/>
                <w:rPrChange w:id="5988" w:author="Windows 사용자" w:date="2020-06-02T14:19:00Z">
                  <w:rPr>
                    <w:del w:id="5989" w:author="3070" w:date="2020-10-08T12:28:00Z"/>
                  </w:rPr>
                </w:rPrChange>
              </w:rPr>
            </w:pPr>
            <w:del w:id="5990" w:author="3070" w:date="2020-10-08T12:28:00Z">
              <w:r w:rsidRPr="00960A8C" w:rsidDel="00F222A3">
                <w:rPr>
                  <w:strike/>
                  <w:rPrChange w:id="5991" w:author="Windows 사용자" w:date="2020-06-02T14:19:00Z">
                    <w:rPr/>
                  </w:rPrChange>
                </w:rPr>
                <w:delText>Is your ship able to accept a helicopter?</w:delText>
              </w:r>
            </w:del>
          </w:p>
        </w:tc>
      </w:tr>
    </w:tbl>
    <w:p w14:paraId="515217BB" w14:textId="10282624" w:rsidR="00503851" w:rsidDel="00F222A3" w:rsidRDefault="00503851" w:rsidP="008044E4">
      <w:pPr>
        <w:pStyle w:val="BodyText"/>
        <w:rPr>
          <w:ins w:id="5992" w:author="Windows 사용자" w:date="2020-06-02T15:02:00Z"/>
          <w:del w:id="5993" w:author="3070" w:date="2020-10-08T12:28:00Z"/>
          <w:lang w:eastAsia="ko-KR"/>
        </w:rPr>
      </w:pP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683"/>
        <w:gridCol w:w="6508"/>
      </w:tblGrid>
      <w:tr w:rsidR="00586110" w:rsidDel="00F222A3" w14:paraId="4D205644" w14:textId="5015C3FF" w:rsidTr="00586110">
        <w:trPr>
          <w:trHeight w:val="360"/>
          <w:tblHeader/>
          <w:ins w:id="5994" w:author="Windows 사용자" w:date="2020-06-02T15:02:00Z"/>
          <w:del w:id="5995" w:author="3070" w:date="2020-10-08T12:28:00Z"/>
        </w:trPr>
        <w:tc>
          <w:tcPr>
            <w:tcW w:w="1807"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47938D06" w14:textId="4FFDAE8E" w:rsidR="00586110" w:rsidDel="00F222A3" w:rsidRDefault="00586110">
            <w:pPr>
              <w:pStyle w:val="Tableheading"/>
              <w:rPr>
                <w:ins w:id="5996" w:author="Windows 사용자" w:date="2020-06-02T15:02:00Z"/>
                <w:del w:id="5997" w:author="3070" w:date="2020-10-08T12:28:00Z"/>
              </w:rPr>
            </w:pPr>
            <w:ins w:id="5998" w:author="Windows 사용자" w:date="2020-06-02T15:02:00Z">
              <w:del w:id="5999" w:author="3070" w:date="2020-10-08T12:28:00Z">
                <w:r w:rsidDel="00F222A3">
                  <w:delText>Message Element</w:delText>
                </w:r>
              </w:del>
            </w:ins>
          </w:p>
        </w:tc>
        <w:tc>
          <w:tcPr>
            <w:tcW w:w="3193"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0295EFE2" w14:textId="73C462F8" w:rsidR="00586110" w:rsidDel="00F222A3" w:rsidRDefault="00586110">
            <w:pPr>
              <w:pStyle w:val="Tableheading"/>
              <w:rPr>
                <w:ins w:id="6000" w:author="Windows 사용자" w:date="2020-06-02T15:02:00Z"/>
                <w:del w:id="6001" w:author="3070" w:date="2020-10-08T12:28:00Z"/>
              </w:rPr>
            </w:pPr>
            <w:ins w:id="6002" w:author="Windows 사용자" w:date="2020-06-02T15:02:00Z">
              <w:del w:id="6003" w:author="3070" w:date="2020-10-08T12:28:00Z">
                <w:r w:rsidDel="00F222A3">
                  <w:delText>Message Intent</w:delText>
                </w:r>
              </w:del>
            </w:ins>
          </w:p>
        </w:tc>
      </w:tr>
      <w:tr w:rsidR="00586110" w:rsidDel="00F222A3" w14:paraId="09E17423" w14:textId="76E72A63" w:rsidTr="00586110">
        <w:trPr>
          <w:trHeight w:val="64"/>
          <w:ins w:id="6004" w:author="Windows 사용자" w:date="2020-06-02T15:02:00Z"/>
          <w:del w:id="6005" w:author="3070" w:date="2020-10-08T12:28:00Z"/>
        </w:trPr>
        <w:tc>
          <w:tcPr>
            <w:tcW w:w="1807" w:type="pct"/>
            <w:tcBorders>
              <w:top w:val="single" w:sz="4" w:space="0" w:color="auto"/>
              <w:left w:val="single" w:sz="4" w:space="0" w:color="auto"/>
              <w:bottom w:val="single" w:sz="4" w:space="0" w:color="auto"/>
              <w:right w:val="single" w:sz="4" w:space="0" w:color="auto"/>
            </w:tcBorders>
            <w:hideMark/>
          </w:tcPr>
          <w:p w14:paraId="6C9A4C23" w14:textId="007500DC" w:rsidR="00586110" w:rsidDel="00F222A3" w:rsidRDefault="00586110">
            <w:pPr>
              <w:pStyle w:val="Tabletext"/>
              <w:rPr>
                <w:ins w:id="6006" w:author="Windows 사용자" w:date="2020-06-02T15:02:00Z"/>
                <w:del w:id="6007" w:author="3070" w:date="2020-10-08T12:28:00Z"/>
              </w:rPr>
            </w:pPr>
            <w:ins w:id="6008" w:author="Windows 사용자" w:date="2020-06-02T15:02:00Z">
              <w:del w:id="6009" w:author="3070" w:date="2020-10-08T12:28:00Z">
                <w:r w:rsidDel="00F222A3">
                  <w:delText>WHAT PROBLEMS DO YOU HAVE?</w:delText>
                </w:r>
              </w:del>
            </w:ins>
          </w:p>
        </w:tc>
        <w:tc>
          <w:tcPr>
            <w:tcW w:w="3193" w:type="pct"/>
            <w:tcBorders>
              <w:top w:val="single" w:sz="4" w:space="0" w:color="auto"/>
              <w:left w:val="single" w:sz="4" w:space="0" w:color="auto"/>
              <w:bottom w:val="single" w:sz="4" w:space="0" w:color="auto"/>
              <w:right w:val="single" w:sz="4" w:space="0" w:color="auto"/>
            </w:tcBorders>
            <w:hideMark/>
          </w:tcPr>
          <w:p w14:paraId="7667DEF6" w14:textId="7C62D736" w:rsidR="00586110" w:rsidDel="00F222A3" w:rsidRDefault="00586110">
            <w:pPr>
              <w:pStyle w:val="Tabletext"/>
              <w:rPr>
                <w:ins w:id="6010" w:author="Windows 사용자" w:date="2020-06-02T15:02:00Z"/>
                <w:del w:id="6011" w:author="3070" w:date="2020-10-08T12:28:00Z"/>
              </w:rPr>
            </w:pPr>
            <w:ins w:id="6012" w:author="Windows 사용자" w:date="2020-06-02T15:02:00Z">
              <w:del w:id="6013" w:author="3070" w:date="2020-10-08T12:28:00Z">
                <w:r w:rsidDel="00F222A3">
                  <w:delText>Assessing situation</w:delText>
                </w:r>
              </w:del>
            </w:ins>
          </w:p>
        </w:tc>
      </w:tr>
      <w:tr w:rsidR="00586110" w:rsidDel="00F222A3" w14:paraId="4692BD93" w14:textId="53C165C6" w:rsidTr="00586110">
        <w:trPr>
          <w:trHeight w:val="64"/>
          <w:ins w:id="6014" w:author="Windows 사용자" w:date="2020-06-02T15:02:00Z"/>
          <w:del w:id="6015" w:author="3070" w:date="2020-10-08T12:28:00Z"/>
        </w:trPr>
        <w:tc>
          <w:tcPr>
            <w:tcW w:w="1807" w:type="pct"/>
            <w:tcBorders>
              <w:top w:val="single" w:sz="4" w:space="0" w:color="auto"/>
              <w:left w:val="single" w:sz="4" w:space="0" w:color="auto"/>
              <w:bottom w:val="single" w:sz="4" w:space="0" w:color="auto"/>
              <w:right w:val="single" w:sz="4" w:space="0" w:color="auto"/>
            </w:tcBorders>
            <w:hideMark/>
          </w:tcPr>
          <w:p w14:paraId="2931246E" w14:textId="70A144EF" w:rsidR="00586110" w:rsidDel="00F222A3" w:rsidRDefault="00586110">
            <w:pPr>
              <w:pStyle w:val="Tabletext"/>
              <w:rPr>
                <w:ins w:id="6016" w:author="Windows 사용자" w:date="2020-06-02T15:02:00Z"/>
                <w:del w:id="6017" w:author="3070" w:date="2020-10-08T12:28:00Z"/>
              </w:rPr>
            </w:pPr>
            <w:ins w:id="6018" w:author="Windows 사용자" w:date="2020-06-02T15:02:00Z">
              <w:del w:id="6019" w:author="3070" w:date="2020-10-08T12:28:00Z">
                <w:r w:rsidDel="00F222A3">
                  <w:delText>REPORT ANY DAMAGE</w:delText>
                </w:r>
              </w:del>
            </w:ins>
          </w:p>
        </w:tc>
        <w:tc>
          <w:tcPr>
            <w:tcW w:w="3193" w:type="pct"/>
            <w:tcBorders>
              <w:top w:val="single" w:sz="4" w:space="0" w:color="auto"/>
              <w:left w:val="single" w:sz="4" w:space="0" w:color="auto"/>
              <w:bottom w:val="single" w:sz="4" w:space="0" w:color="auto"/>
              <w:right w:val="single" w:sz="4" w:space="0" w:color="auto"/>
            </w:tcBorders>
            <w:hideMark/>
          </w:tcPr>
          <w:p w14:paraId="5D4F4EE6" w14:textId="75518753" w:rsidR="00586110" w:rsidDel="00F222A3" w:rsidRDefault="00586110">
            <w:pPr>
              <w:pStyle w:val="Tabletext"/>
              <w:rPr>
                <w:ins w:id="6020" w:author="Windows 사용자" w:date="2020-06-02T15:02:00Z"/>
                <w:del w:id="6021" w:author="3070" w:date="2020-10-08T12:28:00Z"/>
              </w:rPr>
            </w:pPr>
            <w:ins w:id="6022" w:author="Windows 사용자" w:date="2020-06-02T15:02:00Z">
              <w:del w:id="6023" w:author="3070" w:date="2020-10-08T12:28:00Z">
                <w:r w:rsidDel="00F222A3">
                  <w:delText>Assessing situation</w:delText>
                </w:r>
              </w:del>
            </w:ins>
          </w:p>
        </w:tc>
      </w:tr>
      <w:tr w:rsidR="00586110" w:rsidDel="00F222A3" w14:paraId="4E4D2497" w14:textId="04818E92" w:rsidTr="00586110">
        <w:trPr>
          <w:trHeight w:val="64"/>
          <w:ins w:id="6024" w:author="Windows 사용자" w:date="2020-06-02T15:02:00Z"/>
          <w:del w:id="6025" w:author="3070" w:date="2020-10-08T12:28:00Z"/>
        </w:trPr>
        <w:tc>
          <w:tcPr>
            <w:tcW w:w="1807" w:type="pct"/>
            <w:tcBorders>
              <w:top w:val="single" w:sz="4" w:space="0" w:color="auto"/>
              <w:left w:val="single" w:sz="4" w:space="0" w:color="auto"/>
              <w:bottom w:val="single" w:sz="4" w:space="0" w:color="auto"/>
              <w:right w:val="single" w:sz="4" w:space="0" w:color="auto"/>
            </w:tcBorders>
            <w:hideMark/>
          </w:tcPr>
          <w:p w14:paraId="067F7916" w14:textId="318155AF" w:rsidR="00586110" w:rsidDel="00F222A3" w:rsidRDefault="00586110">
            <w:pPr>
              <w:pStyle w:val="Tabletext"/>
              <w:rPr>
                <w:ins w:id="6026" w:author="Windows 사용자" w:date="2020-06-02T15:02:00Z"/>
                <w:del w:id="6027" w:author="3070" w:date="2020-10-08T12:28:00Z"/>
              </w:rPr>
            </w:pPr>
            <w:ins w:id="6028" w:author="Windows 사용자" w:date="2020-06-02T15:02:00Z">
              <w:del w:id="6029" w:author="3070" w:date="2020-10-08T12:28:00Z">
                <w:r w:rsidDel="00F222A3">
                  <w:delText>REPORT POSITION</w:delText>
                </w:r>
              </w:del>
            </w:ins>
          </w:p>
        </w:tc>
        <w:tc>
          <w:tcPr>
            <w:tcW w:w="3193" w:type="pct"/>
            <w:tcBorders>
              <w:top w:val="single" w:sz="4" w:space="0" w:color="auto"/>
              <w:left w:val="single" w:sz="4" w:space="0" w:color="auto"/>
              <w:bottom w:val="single" w:sz="4" w:space="0" w:color="auto"/>
              <w:right w:val="single" w:sz="4" w:space="0" w:color="auto"/>
            </w:tcBorders>
            <w:hideMark/>
          </w:tcPr>
          <w:p w14:paraId="6354FBCF" w14:textId="0925A6ED" w:rsidR="00586110" w:rsidDel="00F222A3" w:rsidRDefault="00586110">
            <w:pPr>
              <w:pStyle w:val="Tabletext"/>
              <w:rPr>
                <w:ins w:id="6030" w:author="Windows 사용자" w:date="2020-06-02T15:02:00Z"/>
                <w:del w:id="6031" w:author="3070" w:date="2020-10-08T12:28:00Z"/>
              </w:rPr>
            </w:pPr>
            <w:ins w:id="6032" w:author="Windows 사용자" w:date="2020-06-02T15:02:00Z">
              <w:del w:id="6033" w:author="3070" w:date="2020-10-08T12:28:00Z">
                <w:r w:rsidDel="00F222A3">
                  <w:delText>Assessing situation</w:delText>
                </w:r>
              </w:del>
            </w:ins>
          </w:p>
        </w:tc>
      </w:tr>
      <w:tr w:rsidR="00586110" w:rsidDel="00F222A3" w14:paraId="7B9E9ED3" w14:textId="227C58C3" w:rsidTr="00586110">
        <w:trPr>
          <w:trHeight w:val="64"/>
          <w:ins w:id="6034" w:author="Windows 사용자" w:date="2020-06-02T15:02:00Z"/>
          <w:del w:id="6035" w:author="3070" w:date="2020-10-08T12:28:00Z"/>
        </w:trPr>
        <w:tc>
          <w:tcPr>
            <w:tcW w:w="1807" w:type="pct"/>
            <w:tcBorders>
              <w:top w:val="single" w:sz="4" w:space="0" w:color="auto"/>
              <w:left w:val="single" w:sz="4" w:space="0" w:color="auto"/>
              <w:bottom w:val="single" w:sz="4" w:space="0" w:color="auto"/>
              <w:right w:val="single" w:sz="4" w:space="0" w:color="auto"/>
            </w:tcBorders>
            <w:hideMark/>
          </w:tcPr>
          <w:p w14:paraId="0081A062" w14:textId="37D2972C" w:rsidR="00586110" w:rsidDel="00F222A3" w:rsidRDefault="00586110">
            <w:pPr>
              <w:pStyle w:val="Tabletext"/>
              <w:rPr>
                <w:ins w:id="6036" w:author="Windows 사용자" w:date="2020-06-02T15:02:00Z"/>
                <w:del w:id="6037" w:author="3070" w:date="2020-10-08T12:28:00Z"/>
              </w:rPr>
            </w:pPr>
            <w:ins w:id="6038" w:author="Windows 사용자" w:date="2020-06-02T15:02:00Z">
              <w:del w:id="6039" w:author="3070" w:date="2020-10-08T12:28:00Z">
                <w:r w:rsidDel="00F222A3">
                  <w:delText>REPORT NUMBER OF PERSONS ONBOARD</w:delText>
                </w:r>
              </w:del>
            </w:ins>
          </w:p>
        </w:tc>
        <w:tc>
          <w:tcPr>
            <w:tcW w:w="3193" w:type="pct"/>
            <w:tcBorders>
              <w:top w:val="single" w:sz="4" w:space="0" w:color="auto"/>
              <w:left w:val="single" w:sz="4" w:space="0" w:color="auto"/>
              <w:bottom w:val="single" w:sz="4" w:space="0" w:color="auto"/>
              <w:right w:val="single" w:sz="4" w:space="0" w:color="auto"/>
            </w:tcBorders>
            <w:hideMark/>
          </w:tcPr>
          <w:p w14:paraId="07F275D2" w14:textId="4A1854DC" w:rsidR="00586110" w:rsidDel="00F222A3" w:rsidRDefault="00586110">
            <w:pPr>
              <w:pStyle w:val="Tabletext"/>
              <w:rPr>
                <w:ins w:id="6040" w:author="Windows 사용자" w:date="2020-06-02T15:02:00Z"/>
                <w:del w:id="6041" w:author="3070" w:date="2020-10-08T12:28:00Z"/>
              </w:rPr>
            </w:pPr>
            <w:ins w:id="6042" w:author="Windows 사용자" w:date="2020-06-02T15:02:00Z">
              <w:del w:id="6043" w:author="3070" w:date="2020-10-08T12:28:00Z">
                <w:r w:rsidDel="00F222A3">
                  <w:delText>Assessing situation</w:delText>
                </w:r>
              </w:del>
            </w:ins>
          </w:p>
        </w:tc>
      </w:tr>
      <w:tr w:rsidR="00586110" w:rsidDel="00F222A3" w14:paraId="069363DF" w14:textId="36F702DE" w:rsidTr="00586110">
        <w:trPr>
          <w:trHeight w:val="64"/>
          <w:ins w:id="6044" w:author="Windows 사용자" w:date="2020-06-02T15:02:00Z"/>
          <w:del w:id="6045" w:author="3070" w:date="2020-10-08T12:28:00Z"/>
        </w:trPr>
        <w:tc>
          <w:tcPr>
            <w:tcW w:w="1807" w:type="pct"/>
            <w:tcBorders>
              <w:top w:val="single" w:sz="4" w:space="0" w:color="auto"/>
              <w:left w:val="single" w:sz="4" w:space="0" w:color="auto"/>
              <w:bottom w:val="single" w:sz="4" w:space="0" w:color="auto"/>
              <w:right w:val="single" w:sz="4" w:space="0" w:color="auto"/>
            </w:tcBorders>
            <w:hideMark/>
          </w:tcPr>
          <w:p w14:paraId="0F40106F" w14:textId="3B42659B" w:rsidR="00586110" w:rsidDel="00F222A3" w:rsidRDefault="00586110">
            <w:pPr>
              <w:pStyle w:val="Tabletext"/>
              <w:rPr>
                <w:ins w:id="6046" w:author="Windows 사용자" w:date="2020-06-02T15:02:00Z"/>
                <w:del w:id="6047" w:author="3070" w:date="2020-10-08T12:28:00Z"/>
              </w:rPr>
            </w:pPr>
            <w:ins w:id="6048" w:author="Windows 사용자" w:date="2020-06-02T15:02:00Z">
              <w:del w:id="6049" w:author="3070" w:date="2020-10-08T12:28:00Z">
                <w:r w:rsidDel="00F222A3">
                  <w:delText>REPORT NUMBER OF CASUALTIES</w:delText>
                </w:r>
              </w:del>
            </w:ins>
          </w:p>
        </w:tc>
        <w:tc>
          <w:tcPr>
            <w:tcW w:w="3193" w:type="pct"/>
            <w:tcBorders>
              <w:top w:val="single" w:sz="4" w:space="0" w:color="auto"/>
              <w:left w:val="single" w:sz="4" w:space="0" w:color="auto"/>
              <w:bottom w:val="single" w:sz="4" w:space="0" w:color="auto"/>
              <w:right w:val="single" w:sz="4" w:space="0" w:color="auto"/>
            </w:tcBorders>
            <w:hideMark/>
          </w:tcPr>
          <w:p w14:paraId="27C3334A" w14:textId="39596EA8" w:rsidR="00586110" w:rsidDel="00F222A3" w:rsidRDefault="00586110">
            <w:pPr>
              <w:pStyle w:val="Tabletext"/>
              <w:rPr>
                <w:ins w:id="6050" w:author="Windows 사용자" w:date="2020-06-02T15:02:00Z"/>
                <w:del w:id="6051" w:author="3070" w:date="2020-10-08T12:28:00Z"/>
              </w:rPr>
            </w:pPr>
            <w:ins w:id="6052" w:author="Windows 사용자" w:date="2020-06-02T15:02:00Z">
              <w:del w:id="6053" w:author="3070" w:date="2020-10-08T12:28:00Z">
                <w:r w:rsidDel="00F222A3">
                  <w:delText>Assessing situation</w:delText>
                </w:r>
              </w:del>
            </w:ins>
          </w:p>
        </w:tc>
      </w:tr>
      <w:tr w:rsidR="00586110" w:rsidDel="00F222A3" w14:paraId="1C13147C" w14:textId="403EBBF8" w:rsidTr="00586110">
        <w:trPr>
          <w:trHeight w:val="64"/>
          <w:ins w:id="6054" w:author="Windows 사용자" w:date="2020-06-02T15:02:00Z"/>
          <w:del w:id="6055" w:author="3070" w:date="2020-10-08T12:28:00Z"/>
        </w:trPr>
        <w:tc>
          <w:tcPr>
            <w:tcW w:w="1807" w:type="pct"/>
            <w:tcBorders>
              <w:top w:val="single" w:sz="4" w:space="0" w:color="auto"/>
              <w:left w:val="single" w:sz="4" w:space="0" w:color="auto"/>
              <w:bottom w:val="single" w:sz="4" w:space="0" w:color="auto"/>
              <w:right w:val="single" w:sz="4" w:space="0" w:color="auto"/>
            </w:tcBorders>
            <w:hideMark/>
          </w:tcPr>
          <w:p w14:paraId="5F6B0826" w14:textId="51D3D237" w:rsidR="00586110" w:rsidDel="00F222A3" w:rsidRDefault="00586110">
            <w:pPr>
              <w:pStyle w:val="Tabletext"/>
              <w:rPr>
                <w:ins w:id="6056" w:author="Windows 사용자" w:date="2020-06-02T15:02:00Z"/>
                <w:del w:id="6057" w:author="3070" w:date="2020-10-08T12:28:00Z"/>
              </w:rPr>
            </w:pPr>
            <w:ins w:id="6058" w:author="Windows 사용자" w:date="2020-06-02T15:02:00Z">
              <w:del w:id="6059" w:author="3070" w:date="2020-10-08T12:28:00Z">
                <w:r w:rsidDel="00F222A3">
                  <w:delText>REPORT NUMBER OF DEAD</w:delText>
                </w:r>
              </w:del>
            </w:ins>
          </w:p>
        </w:tc>
        <w:tc>
          <w:tcPr>
            <w:tcW w:w="3193" w:type="pct"/>
            <w:tcBorders>
              <w:top w:val="single" w:sz="4" w:space="0" w:color="auto"/>
              <w:left w:val="single" w:sz="4" w:space="0" w:color="auto"/>
              <w:bottom w:val="single" w:sz="4" w:space="0" w:color="auto"/>
              <w:right w:val="single" w:sz="4" w:space="0" w:color="auto"/>
            </w:tcBorders>
            <w:hideMark/>
          </w:tcPr>
          <w:p w14:paraId="2824851B" w14:textId="6559C746" w:rsidR="00586110" w:rsidDel="00F222A3" w:rsidRDefault="00586110">
            <w:pPr>
              <w:pStyle w:val="Tabletext"/>
              <w:rPr>
                <w:ins w:id="6060" w:author="Windows 사용자" w:date="2020-06-02T15:02:00Z"/>
                <w:del w:id="6061" w:author="3070" w:date="2020-10-08T12:28:00Z"/>
              </w:rPr>
            </w:pPr>
            <w:ins w:id="6062" w:author="Windows 사용자" w:date="2020-06-02T15:02:00Z">
              <w:del w:id="6063" w:author="3070" w:date="2020-10-08T12:28:00Z">
                <w:r w:rsidDel="00F222A3">
                  <w:delText>Assessing situation</w:delText>
                </w:r>
              </w:del>
            </w:ins>
          </w:p>
        </w:tc>
      </w:tr>
      <w:tr w:rsidR="00586110" w:rsidDel="00F222A3" w14:paraId="58222061" w14:textId="276C7FF2" w:rsidTr="00586110">
        <w:trPr>
          <w:trHeight w:val="64"/>
          <w:ins w:id="6064" w:author="Windows 사용자" w:date="2020-06-02T15:02:00Z"/>
          <w:del w:id="6065" w:author="3070" w:date="2020-10-08T12:28:00Z"/>
        </w:trPr>
        <w:tc>
          <w:tcPr>
            <w:tcW w:w="1807" w:type="pct"/>
            <w:tcBorders>
              <w:top w:val="single" w:sz="4" w:space="0" w:color="auto"/>
              <w:left w:val="single" w:sz="4" w:space="0" w:color="auto"/>
              <w:bottom w:val="single" w:sz="4" w:space="0" w:color="auto"/>
              <w:right w:val="single" w:sz="4" w:space="0" w:color="auto"/>
            </w:tcBorders>
            <w:hideMark/>
          </w:tcPr>
          <w:p w14:paraId="23058AF4" w14:textId="2FA1C68C" w:rsidR="00586110" w:rsidDel="00F222A3" w:rsidRDefault="00586110">
            <w:pPr>
              <w:pStyle w:val="Tabletext"/>
              <w:rPr>
                <w:ins w:id="6066" w:author="Windows 사용자" w:date="2020-06-02T15:02:00Z"/>
                <w:del w:id="6067" w:author="3070" w:date="2020-10-08T12:28:00Z"/>
              </w:rPr>
            </w:pPr>
            <w:ins w:id="6068" w:author="Windows 사용자" w:date="2020-06-02T15:02:00Z">
              <w:del w:id="6069" w:author="3070" w:date="2020-10-08T12:28:00Z">
                <w:r w:rsidDel="00F222A3">
                  <w:delText xml:space="preserve">ASSISTANCE REQUIRED </w:delText>
                </w:r>
              </w:del>
            </w:ins>
          </w:p>
        </w:tc>
        <w:tc>
          <w:tcPr>
            <w:tcW w:w="3193" w:type="pct"/>
            <w:tcBorders>
              <w:top w:val="single" w:sz="4" w:space="0" w:color="auto"/>
              <w:left w:val="single" w:sz="4" w:space="0" w:color="auto"/>
              <w:bottom w:val="single" w:sz="4" w:space="0" w:color="auto"/>
              <w:right w:val="single" w:sz="4" w:space="0" w:color="auto"/>
            </w:tcBorders>
            <w:hideMark/>
          </w:tcPr>
          <w:p w14:paraId="26B06512" w14:textId="0B611B99" w:rsidR="00586110" w:rsidDel="00F222A3" w:rsidRDefault="00586110">
            <w:pPr>
              <w:pStyle w:val="Tabletext"/>
              <w:rPr>
                <w:ins w:id="6070" w:author="Windows 사용자" w:date="2020-06-02T15:02:00Z"/>
                <w:del w:id="6071" w:author="3070" w:date="2020-10-08T12:28:00Z"/>
              </w:rPr>
            </w:pPr>
            <w:ins w:id="6072" w:author="Windows 사용자" w:date="2020-06-02T15:02:00Z">
              <w:del w:id="6073" w:author="3070" w:date="2020-10-08T12:28:00Z">
                <w:r w:rsidDel="00F222A3">
                  <w:delText>Assessing situation</w:delText>
                </w:r>
              </w:del>
            </w:ins>
          </w:p>
        </w:tc>
      </w:tr>
    </w:tbl>
    <w:p w14:paraId="37A56224" w14:textId="77777777" w:rsidR="00586110" w:rsidDel="00F222A3" w:rsidRDefault="00586110">
      <w:pPr>
        <w:pStyle w:val="Heading2"/>
        <w:numPr>
          <w:ilvl w:val="0"/>
          <w:numId w:val="0"/>
        </w:numPr>
        <w:ind w:left="851"/>
        <w:rPr>
          <w:del w:id="6074" w:author="Windows 사용자" w:date="2020-06-02T15:03:00Z"/>
          <w:lang w:eastAsia="ko-KR"/>
        </w:rPr>
        <w:pPrChange w:id="6075" w:author="3070" w:date="2020-10-08T12:28:00Z">
          <w:pPr>
            <w:pStyle w:val="Heading2"/>
          </w:pPr>
        </w:pPrChange>
      </w:pPr>
    </w:p>
    <w:p w14:paraId="23E53369" w14:textId="77777777" w:rsidR="00F222A3" w:rsidRDefault="00F222A3" w:rsidP="00F222A3">
      <w:pPr>
        <w:jc w:val="both"/>
        <w:rPr>
          <w:ins w:id="6076" w:author="3070" w:date="2020-10-08T12:28:00Z"/>
          <w:highlight w:val="yellow"/>
          <w:lang w:val="en-US"/>
        </w:rPr>
      </w:pPr>
      <w:commentRangeStart w:id="6077"/>
      <w:ins w:id="6078" w:author="3070" w:date="2020-10-08T12:28:00Z">
        <w:r w:rsidRPr="002769E2">
          <w:rPr>
            <w:highlight w:val="yellow"/>
            <w:lang w:val="en-US"/>
          </w:rPr>
          <w:t xml:space="preserve">The VTS will often be one of the first to respond to the call of ship that has an emergency situation. </w:t>
        </w:r>
      </w:ins>
    </w:p>
    <w:p w14:paraId="2AF212DF" w14:textId="77777777" w:rsidR="00F222A3" w:rsidRDefault="00F222A3" w:rsidP="00F222A3">
      <w:pPr>
        <w:jc w:val="both"/>
        <w:rPr>
          <w:ins w:id="6079" w:author="3070" w:date="2020-10-08T12:28:00Z"/>
          <w:highlight w:val="yellow"/>
          <w:lang w:val="en-US"/>
        </w:rPr>
      </w:pPr>
      <w:ins w:id="6080" w:author="3070" w:date="2020-10-08T12:28:00Z">
        <w:r w:rsidRPr="002769E2">
          <w:rPr>
            <w:highlight w:val="yellow"/>
            <w:lang w:val="en-US"/>
          </w:rPr>
          <w:t xml:space="preserve">It is important that VTS requests and collects any further information to help in response activities. </w:t>
        </w:r>
      </w:ins>
    </w:p>
    <w:p w14:paraId="23CAB2AE" w14:textId="77777777" w:rsidR="00F222A3" w:rsidRPr="00252EC1" w:rsidRDefault="00F222A3" w:rsidP="00F222A3">
      <w:pPr>
        <w:jc w:val="both"/>
        <w:rPr>
          <w:ins w:id="6081" w:author="3070" w:date="2020-10-08T12:28:00Z"/>
          <w:lang w:val="en-US"/>
        </w:rPr>
      </w:pPr>
      <w:ins w:id="6082" w:author="3070" w:date="2020-10-08T12:28:00Z">
        <w:r>
          <w:rPr>
            <w:highlight w:val="yellow"/>
            <w:lang w:val="en-US"/>
          </w:rPr>
          <w:t>Immediate q</w:t>
        </w:r>
        <w:r w:rsidRPr="002769E2">
          <w:rPr>
            <w:highlight w:val="yellow"/>
            <w:lang w:val="en-US"/>
          </w:rPr>
          <w:t>uestions may include:</w:t>
        </w:r>
        <w:commentRangeEnd w:id="6077"/>
        <w:r w:rsidRPr="002769E2">
          <w:rPr>
            <w:rStyle w:val="CommentReference"/>
            <w:highlight w:val="yellow"/>
          </w:rPr>
          <w:commentReference w:id="6077"/>
        </w:r>
      </w:ins>
    </w:p>
    <w:p w14:paraId="3235837F" w14:textId="77777777" w:rsidR="00F222A3" w:rsidRDefault="00F222A3">
      <w:pPr>
        <w:pStyle w:val="Heading3"/>
        <w:numPr>
          <w:ilvl w:val="0"/>
          <w:numId w:val="0"/>
        </w:numPr>
        <w:ind w:left="992"/>
        <w:rPr>
          <w:ins w:id="6083" w:author="3070" w:date="2020-10-08T12:28:00Z"/>
        </w:rPr>
        <w:pPrChange w:id="6084" w:author="3070" w:date="2020-10-08T12:29:00Z">
          <w:pPr>
            <w:pStyle w:val="Heading3"/>
          </w:pPr>
        </w:pPrChange>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597"/>
        <w:gridCol w:w="6598"/>
      </w:tblGrid>
      <w:tr w:rsidR="00F222A3" w14:paraId="6E2491EE" w14:textId="77777777" w:rsidTr="00C7695A">
        <w:trPr>
          <w:trHeight w:val="360"/>
          <w:tblHeader/>
          <w:ins w:id="6085" w:author="3070" w:date="2020-10-08T12:28:00Z"/>
        </w:trPr>
        <w:tc>
          <w:tcPr>
            <w:tcW w:w="1764"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4A026126" w14:textId="77777777" w:rsidR="00F222A3" w:rsidRDefault="00F222A3" w:rsidP="00C7695A">
            <w:pPr>
              <w:pStyle w:val="Tableheading"/>
              <w:rPr>
                <w:ins w:id="6086" w:author="3070" w:date="2020-10-08T12:28:00Z"/>
              </w:rPr>
            </w:pPr>
            <w:ins w:id="6087" w:author="3070" w:date="2020-10-08T12:28:00Z">
              <w:r>
                <w:t>Message Element</w:t>
              </w:r>
            </w:ins>
          </w:p>
        </w:tc>
        <w:tc>
          <w:tcPr>
            <w:tcW w:w="3236"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5855C99E" w14:textId="77777777" w:rsidR="00F222A3" w:rsidRDefault="00F222A3" w:rsidP="00C7695A">
            <w:pPr>
              <w:pStyle w:val="Tableheading"/>
              <w:rPr>
                <w:ins w:id="6088" w:author="3070" w:date="2020-10-08T12:28:00Z"/>
              </w:rPr>
            </w:pPr>
            <w:ins w:id="6089" w:author="3070" w:date="2020-10-08T12:28:00Z">
              <w:r>
                <w:t>Message Intent</w:t>
              </w:r>
            </w:ins>
          </w:p>
        </w:tc>
      </w:tr>
      <w:tr w:rsidR="00F222A3" w:rsidRPr="002769E2" w14:paraId="77682FF1" w14:textId="77777777" w:rsidTr="00C7695A">
        <w:trPr>
          <w:trHeight w:val="64"/>
          <w:ins w:id="6090" w:author="3070" w:date="2020-10-08T12:28:00Z"/>
        </w:trPr>
        <w:tc>
          <w:tcPr>
            <w:tcW w:w="1764" w:type="pct"/>
            <w:tcBorders>
              <w:top w:val="single" w:sz="4" w:space="0" w:color="auto"/>
              <w:left w:val="single" w:sz="4" w:space="0" w:color="auto"/>
              <w:bottom w:val="single" w:sz="4" w:space="0" w:color="auto"/>
              <w:right w:val="single" w:sz="4" w:space="0" w:color="auto"/>
            </w:tcBorders>
          </w:tcPr>
          <w:p w14:paraId="0BFF4802" w14:textId="77777777" w:rsidR="00F222A3" w:rsidRPr="003F40B5" w:rsidRDefault="00F222A3" w:rsidP="00C7695A">
            <w:pPr>
              <w:pStyle w:val="Tabletext"/>
              <w:rPr>
                <w:ins w:id="6091" w:author="3070" w:date="2020-10-08T12:28:00Z"/>
                <w:szCs w:val="20"/>
              </w:rPr>
            </w:pPr>
            <w:ins w:id="6092" w:author="3070" w:date="2020-10-08T12:28:00Z">
              <w:r>
                <w:rPr>
                  <w:szCs w:val="20"/>
                </w:rPr>
                <w:t>TIME AND LOCATION OF INCIDENT (details)</w:t>
              </w:r>
            </w:ins>
          </w:p>
        </w:tc>
        <w:tc>
          <w:tcPr>
            <w:tcW w:w="3236" w:type="pct"/>
            <w:tcBorders>
              <w:top w:val="single" w:sz="4" w:space="0" w:color="auto"/>
              <w:left w:val="single" w:sz="4" w:space="0" w:color="auto"/>
              <w:bottom w:val="single" w:sz="4" w:space="0" w:color="auto"/>
              <w:right w:val="single" w:sz="4" w:space="0" w:color="auto"/>
            </w:tcBorders>
            <w:hideMark/>
          </w:tcPr>
          <w:p w14:paraId="5B7A219B" w14:textId="77777777" w:rsidR="00F222A3" w:rsidRDefault="00F222A3" w:rsidP="00C7695A">
            <w:pPr>
              <w:pStyle w:val="Tabletext"/>
              <w:rPr>
                <w:ins w:id="6093" w:author="3070" w:date="2020-10-08T12:28:00Z"/>
              </w:rPr>
            </w:pPr>
            <w:ins w:id="6094" w:author="3070" w:date="2020-10-08T12:28:00Z">
              <w:r>
                <w:t xml:space="preserve"> Request to the ship when and where the incident happened </w:t>
              </w:r>
            </w:ins>
          </w:p>
        </w:tc>
      </w:tr>
      <w:tr w:rsidR="00F222A3" w:rsidRPr="002769E2" w14:paraId="2E74E4A0" w14:textId="77777777" w:rsidTr="00C7695A">
        <w:trPr>
          <w:trHeight w:val="64"/>
          <w:ins w:id="6095" w:author="3070" w:date="2020-10-08T12:28:00Z"/>
        </w:trPr>
        <w:tc>
          <w:tcPr>
            <w:tcW w:w="1764" w:type="pct"/>
            <w:tcBorders>
              <w:top w:val="single" w:sz="4" w:space="0" w:color="auto"/>
              <w:left w:val="single" w:sz="4" w:space="0" w:color="auto"/>
              <w:bottom w:val="single" w:sz="4" w:space="0" w:color="auto"/>
              <w:right w:val="single" w:sz="4" w:space="0" w:color="auto"/>
            </w:tcBorders>
          </w:tcPr>
          <w:p w14:paraId="73041B52" w14:textId="77777777" w:rsidR="00F222A3" w:rsidRPr="003F40B5" w:rsidRDefault="00F222A3" w:rsidP="00C7695A">
            <w:pPr>
              <w:pStyle w:val="Tabletext"/>
              <w:rPr>
                <w:ins w:id="6096" w:author="3070" w:date="2020-10-08T12:28:00Z"/>
                <w:szCs w:val="20"/>
              </w:rPr>
            </w:pPr>
            <w:ins w:id="6097" w:author="3070" w:date="2020-10-08T12:28:00Z">
              <w:r>
                <w:rPr>
                  <w:szCs w:val="20"/>
                </w:rPr>
                <w:t xml:space="preserve">REPORT </w:t>
              </w:r>
              <w:r w:rsidRPr="003F40B5">
                <w:rPr>
                  <w:szCs w:val="20"/>
                </w:rPr>
                <w:t xml:space="preserve">ANY INJURIES </w:t>
              </w:r>
              <w:r>
                <w:rPr>
                  <w:szCs w:val="20"/>
                </w:rPr>
                <w:t>ON BOARD</w:t>
              </w:r>
            </w:ins>
          </w:p>
        </w:tc>
        <w:tc>
          <w:tcPr>
            <w:tcW w:w="3236" w:type="pct"/>
            <w:tcBorders>
              <w:top w:val="single" w:sz="4" w:space="0" w:color="auto"/>
              <w:left w:val="single" w:sz="4" w:space="0" w:color="auto"/>
              <w:bottom w:val="single" w:sz="4" w:space="0" w:color="auto"/>
              <w:right w:val="single" w:sz="4" w:space="0" w:color="auto"/>
            </w:tcBorders>
            <w:hideMark/>
          </w:tcPr>
          <w:p w14:paraId="7F9912D8" w14:textId="77777777" w:rsidR="00F222A3" w:rsidRDefault="00F222A3" w:rsidP="00C7695A">
            <w:pPr>
              <w:pStyle w:val="Tabletext"/>
              <w:rPr>
                <w:ins w:id="6098" w:author="3070" w:date="2020-10-08T12:28:00Z"/>
              </w:rPr>
            </w:pPr>
            <w:ins w:id="6099" w:author="3070" w:date="2020-10-08T12:28:00Z">
              <w:r>
                <w:t xml:space="preserve"> Request to the ship total injuries on board</w:t>
              </w:r>
            </w:ins>
          </w:p>
        </w:tc>
      </w:tr>
      <w:tr w:rsidR="00F222A3" w:rsidRPr="002769E2" w14:paraId="262DA5E7" w14:textId="77777777" w:rsidTr="00C7695A">
        <w:trPr>
          <w:trHeight w:val="64"/>
          <w:ins w:id="6100" w:author="3070" w:date="2020-10-08T12:28:00Z"/>
        </w:trPr>
        <w:tc>
          <w:tcPr>
            <w:tcW w:w="1764" w:type="pct"/>
            <w:tcBorders>
              <w:top w:val="single" w:sz="4" w:space="0" w:color="auto"/>
              <w:left w:val="single" w:sz="4" w:space="0" w:color="auto"/>
              <w:bottom w:val="single" w:sz="4" w:space="0" w:color="auto"/>
              <w:right w:val="single" w:sz="4" w:space="0" w:color="auto"/>
            </w:tcBorders>
          </w:tcPr>
          <w:p w14:paraId="5573A737" w14:textId="77777777" w:rsidR="00F222A3" w:rsidRPr="003F40B5" w:rsidRDefault="00F222A3" w:rsidP="00C7695A">
            <w:pPr>
              <w:pStyle w:val="Tabletext"/>
              <w:rPr>
                <w:ins w:id="6101" w:author="3070" w:date="2020-10-08T12:28:00Z"/>
                <w:szCs w:val="20"/>
              </w:rPr>
            </w:pPr>
            <w:ins w:id="6102" w:author="3070" w:date="2020-10-08T12:28:00Z">
              <w:r>
                <w:rPr>
                  <w:szCs w:val="20"/>
                </w:rPr>
                <w:t xml:space="preserve">REPORT </w:t>
              </w:r>
              <w:r w:rsidRPr="003F40B5">
                <w:rPr>
                  <w:szCs w:val="20"/>
                </w:rPr>
                <w:t>ANY DANGEROUS CARGO</w:t>
              </w:r>
              <w:r>
                <w:rPr>
                  <w:szCs w:val="20"/>
                </w:rPr>
                <w:t xml:space="preserve">ES ON BOARD </w:t>
              </w:r>
            </w:ins>
          </w:p>
        </w:tc>
        <w:tc>
          <w:tcPr>
            <w:tcW w:w="3236" w:type="pct"/>
            <w:tcBorders>
              <w:top w:val="single" w:sz="4" w:space="0" w:color="auto"/>
              <w:left w:val="single" w:sz="4" w:space="0" w:color="auto"/>
              <w:bottom w:val="single" w:sz="4" w:space="0" w:color="auto"/>
              <w:right w:val="single" w:sz="4" w:space="0" w:color="auto"/>
            </w:tcBorders>
            <w:hideMark/>
          </w:tcPr>
          <w:p w14:paraId="50E2C1B2" w14:textId="77777777" w:rsidR="00F222A3" w:rsidRDefault="00F222A3" w:rsidP="00C7695A">
            <w:pPr>
              <w:pStyle w:val="Tabletext"/>
              <w:rPr>
                <w:ins w:id="6103" w:author="3070" w:date="2020-10-08T12:28:00Z"/>
              </w:rPr>
            </w:pPr>
            <w:ins w:id="6104" w:author="3070" w:date="2020-10-08T12:28:00Z">
              <w:r>
                <w:t xml:space="preserve"> Request to the ship to report dangerous cargo</w:t>
              </w:r>
            </w:ins>
          </w:p>
        </w:tc>
      </w:tr>
      <w:tr w:rsidR="00F222A3" w:rsidRPr="002769E2" w14:paraId="75AB3B9B" w14:textId="77777777" w:rsidTr="00C7695A">
        <w:trPr>
          <w:trHeight w:val="64"/>
          <w:ins w:id="6105" w:author="3070" w:date="2020-10-08T12:28:00Z"/>
        </w:trPr>
        <w:tc>
          <w:tcPr>
            <w:tcW w:w="1764" w:type="pct"/>
            <w:tcBorders>
              <w:top w:val="single" w:sz="4" w:space="0" w:color="auto"/>
              <w:left w:val="single" w:sz="4" w:space="0" w:color="auto"/>
              <w:bottom w:val="single" w:sz="4" w:space="0" w:color="auto"/>
              <w:right w:val="single" w:sz="4" w:space="0" w:color="auto"/>
            </w:tcBorders>
          </w:tcPr>
          <w:p w14:paraId="40425966" w14:textId="77777777" w:rsidR="00F222A3" w:rsidRPr="003F40B5" w:rsidRDefault="00F222A3" w:rsidP="00C7695A">
            <w:pPr>
              <w:pStyle w:val="Tabletext"/>
              <w:rPr>
                <w:ins w:id="6106" w:author="3070" w:date="2020-10-08T12:28:00Z"/>
                <w:szCs w:val="20"/>
              </w:rPr>
            </w:pPr>
            <w:ins w:id="6107" w:author="3070" w:date="2020-10-08T12:28:00Z">
              <w:r>
                <w:rPr>
                  <w:szCs w:val="20"/>
                </w:rPr>
                <w:t xml:space="preserve">REPORT </w:t>
              </w:r>
              <w:r w:rsidRPr="003F40B5">
                <w:rPr>
                  <w:szCs w:val="20"/>
                </w:rPr>
                <w:t>ANY POLLUTION</w:t>
              </w:r>
            </w:ins>
          </w:p>
        </w:tc>
        <w:tc>
          <w:tcPr>
            <w:tcW w:w="3236" w:type="pct"/>
            <w:tcBorders>
              <w:top w:val="single" w:sz="4" w:space="0" w:color="auto"/>
              <w:left w:val="single" w:sz="4" w:space="0" w:color="auto"/>
              <w:bottom w:val="single" w:sz="4" w:space="0" w:color="auto"/>
              <w:right w:val="single" w:sz="4" w:space="0" w:color="auto"/>
            </w:tcBorders>
            <w:hideMark/>
          </w:tcPr>
          <w:p w14:paraId="4C6C66A9" w14:textId="77777777" w:rsidR="00F222A3" w:rsidRDefault="00F222A3" w:rsidP="00C7695A">
            <w:pPr>
              <w:pStyle w:val="Tabletext"/>
              <w:rPr>
                <w:ins w:id="6108" w:author="3070" w:date="2020-10-08T12:28:00Z"/>
              </w:rPr>
            </w:pPr>
            <w:ins w:id="6109" w:author="3070" w:date="2020-10-08T12:28:00Z">
              <w:r>
                <w:t xml:space="preserve"> Request to the ship to report pollution in area around</w:t>
              </w:r>
            </w:ins>
          </w:p>
        </w:tc>
      </w:tr>
      <w:tr w:rsidR="00F222A3" w:rsidRPr="002769E2" w14:paraId="1BC0B4A9" w14:textId="77777777" w:rsidTr="00C7695A">
        <w:trPr>
          <w:trHeight w:val="64"/>
          <w:ins w:id="6110" w:author="3070" w:date="2020-10-08T12:28:00Z"/>
        </w:trPr>
        <w:tc>
          <w:tcPr>
            <w:tcW w:w="1764" w:type="pct"/>
            <w:tcBorders>
              <w:top w:val="single" w:sz="4" w:space="0" w:color="auto"/>
              <w:left w:val="single" w:sz="4" w:space="0" w:color="auto"/>
              <w:bottom w:val="single" w:sz="4" w:space="0" w:color="auto"/>
              <w:right w:val="single" w:sz="4" w:space="0" w:color="auto"/>
            </w:tcBorders>
          </w:tcPr>
          <w:p w14:paraId="451A9DD2" w14:textId="77777777" w:rsidR="00F222A3" w:rsidRPr="002769E2" w:rsidRDefault="00F222A3" w:rsidP="00C7695A">
            <w:pPr>
              <w:ind w:left="137"/>
              <w:rPr>
                <w:ins w:id="6111" w:author="3070" w:date="2020-10-08T12:28:00Z"/>
                <w:sz w:val="20"/>
                <w:szCs w:val="20"/>
                <w:lang w:val="en-US"/>
              </w:rPr>
            </w:pPr>
            <w:ins w:id="6112" w:author="3070" w:date="2020-10-08T12:28:00Z">
              <w:r w:rsidRPr="002769E2">
                <w:rPr>
                  <w:sz w:val="20"/>
                  <w:szCs w:val="20"/>
                  <w:lang w:val="en-US"/>
                </w:rPr>
                <w:t xml:space="preserve">DO YOU REQUIRE ASSISTANCE </w:t>
              </w:r>
            </w:ins>
          </w:p>
        </w:tc>
        <w:tc>
          <w:tcPr>
            <w:tcW w:w="3236" w:type="pct"/>
            <w:tcBorders>
              <w:top w:val="single" w:sz="4" w:space="0" w:color="auto"/>
              <w:left w:val="single" w:sz="4" w:space="0" w:color="auto"/>
              <w:bottom w:val="single" w:sz="4" w:space="0" w:color="auto"/>
              <w:right w:val="single" w:sz="4" w:space="0" w:color="auto"/>
            </w:tcBorders>
          </w:tcPr>
          <w:p w14:paraId="29256C83" w14:textId="77777777" w:rsidR="00F222A3" w:rsidRDefault="00F222A3" w:rsidP="00C7695A">
            <w:pPr>
              <w:pStyle w:val="Tabletext"/>
              <w:rPr>
                <w:ins w:id="6113" w:author="3070" w:date="2020-10-08T12:28:00Z"/>
              </w:rPr>
            </w:pPr>
            <w:ins w:id="6114" w:author="3070" w:date="2020-10-08T12:28:00Z">
              <w:r>
                <w:t>Request to the ship if any assistance is required</w:t>
              </w:r>
            </w:ins>
          </w:p>
        </w:tc>
      </w:tr>
      <w:tr w:rsidR="00F222A3" w:rsidRPr="00E21A92" w14:paraId="4DE1293F" w14:textId="77777777" w:rsidTr="00C7695A">
        <w:trPr>
          <w:trHeight w:val="64"/>
          <w:ins w:id="6115" w:author="3070" w:date="2020-10-08T12:28:00Z"/>
        </w:trPr>
        <w:tc>
          <w:tcPr>
            <w:tcW w:w="1764" w:type="pct"/>
            <w:tcBorders>
              <w:top w:val="single" w:sz="4" w:space="0" w:color="auto"/>
              <w:left w:val="single" w:sz="4" w:space="0" w:color="auto"/>
              <w:bottom w:val="single" w:sz="4" w:space="0" w:color="auto"/>
              <w:right w:val="single" w:sz="4" w:space="0" w:color="auto"/>
            </w:tcBorders>
          </w:tcPr>
          <w:p w14:paraId="4ADF6D6B" w14:textId="77777777" w:rsidR="00F222A3" w:rsidRPr="00BE0131" w:rsidRDefault="00F222A3" w:rsidP="00C7695A">
            <w:pPr>
              <w:spacing w:after="160" w:line="259" w:lineRule="auto"/>
              <w:ind w:left="137"/>
              <w:rPr>
                <w:ins w:id="6116" w:author="3070" w:date="2020-10-08T12:28:00Z"/>
                <w:sz w:val="20"/>
                <w:szCs w:val="20"/>
                <w:lang w:val="en-US"/>
              </w:rPr>
            </w:pPr>
            <w:ins w:id="6117" w:author="3070" w:date="2020-10-08T12:28:00Z">
              <w:r w:rsidRPr="00BE0131">
                <w:rPr>
                  <w:sz w:val="20"/>
                  <w:szCs w:val="20"/>
                  <w:lang w:val="en-US"/>
                </w:rPr>
                <w:t xml:space="preserve">CAN YOU PROCEED WITHOUT ASSISTANCE </w:t>
              </w:r>
            </w:ins>
          </w:p>
        </w:tc>
        <w:tc>
          <w:tcPr>
            <w:tcW w:w="3236" w:type="pct"/>
            <w:tcBorders>
              <w:top w:val="single" w:sz="4" w:space="0" w:color="auto"/>
              <w:left w:val="single" w:sz="4" w:space="0" w:color="auto"/>
              <w:bottom w:val="single" w:sz="4" w:space="0" w:color="auto"/>
              <w:right w:val="single" w:sz="4" w:space="0" w:color="auto"/>
            </w:tcBorders>
          </w:tcPr>
          <w:p w14:paraId="78757A49" w14:textId="77777777" w:rsidR="00F222A3" w:rsidRDefault="00F222A3" w:rsidP="00C7695A">
            <w:pPr>
              <w:pStyle w:val="Tabletext"/>
              <w:rPr>
                <w:ins w:id="6118" w:author="3070" w:date="2020-10-08T12:28:00Z"/>
              </w:rPr>
            </w:pPr>
            <w:ins w:id="6119" w:author="3070" w:date="2020-10-08T12:28:00Z">
              <w:r>
                <w:t xml:space="preserve"> Asking the ship if is capable of navigating by itself </w:t>
              </w:r>
            </w:ins>
          </w:p>
        </w:tc>
      </w:tr>
      <w:tr w:rsidR="00F222A3" w:rsidRPr="00E21A92" w14:paraId="0F1AF62B" w14:textId="77777777" w:rsidTr="00C7695A">
        <w:trPr>
          <w:trHeight w:val="64"/>
          <w:ins w:id="6120" w:author="3070" w:date="2020-10-08T12:28:00Z"/>
        </w:trPr>
        <w:tc>
          <w:tcPr>
            <w:tcW w:w="1764" w:type="pct"/>
            <w:tcBorders>
              <w:top w:val="single" w:sz="4" w:space="0" w:color="auto"/>
              <w:left w:val="single" w:sz="4" w:space="0" w:color="auto"/>
              <w:bottom w:val="single" w:sz="4" w:space="0" w:color="auto"/>
              <w:right w:val="single" w:sz="4" w:space="0" w:color="auto"/>
            </w:tcBorders>
          </w:tcPr>
          <w:p w14:paraId="51F830EC" w14:textId="77777777" w:rsidR="00F222A3" w:rsidRPr="00BE0131" w:rsidRDefault="00F222A3" w:rsidP="00C7695A">
            <w:pPr>
              <w:spacing w:after="160" w:line="259" w:lineRule="auto"/>
              <w:ind w:left="137"/>
              <w:rPr>
                <w:ins w:id="6121" w:author="3070" w:date="2020-10-08T12:28:00Z"/>
                <w:sz w:val="20"/>
                <w:szCs w:val="20"/>
                <w:lang w:val="en-US"/>
              </w:rPr>
            </w:pPr>
            <w:ins w:id="6122" w:author="3070" w:date="2020-10-08T12:28:00Z">
              <w:r w:rsidRPr="00BE0131">
                <w:rPr>
                  <w:sz w:val="20"/>
                  <w:szCs w:val="20"/>
                  <w:lang w:val="en-US"/>
                </w:rPr>
                <w:t xml:space="preserve">REPORT THE DAMAGE TO YOUR SHIP </w:t>
              </w:r>
            </w:ins>
          </w:p>
        </w:tc>
        <w:tc>
          <w:tcPr>
            <w:tcW w:w="3236" w:type="pct"/>
            <w:tcBorders>
              <w:top w:val="single" w:sz="4" w:space="0" w:color="auto"/>
              <w:left w:val="single" w:sz="4" w:space="0" w:color="auto"/>
              <w:bottom w:val="single" w:sz="4" w:space="0" w:color="auto"/>
              <w:right w:val="single" w:sz="4" w:space="0" w:color="auto"/>
            </w:tcBorders>
          </w:tcPr>
          <w:p w14:paraId="3979C22C" w14:textId="77777777" w:rsidR="00F222A3" w:rsidRDefault="00F222A3" w:rsidP="00C7695A">
            <w:pPr>
              <w:pStyle w:val="Tabletext"/>
              <w:rPr>
                <w:ins w:id="6123" w:author="3070" w:date="2020-10-08T12:28:00Z"/>
              </w:rPr>
            </w:pPr>
            <w:ins w:id="6124" w:author="3070" w:date="2020-10-08T12:28:00Z">
              <w:r>
                <w:t xml:space="preserve">Request to the ship to report the damage </w:t>
              </w:r>
            </w:ins>
          </w:p>
        </w:tc>
      </w:tr>
      <w:tr w:rsidR="00F222A3" w:rsidRPr="008834B9" w14:paraId="33FCEAB4" w14:textId="77777777" w:rsidTr="00C7695A">
        <w:trPr>
          <w:trHeight w:val="64"/>
          <w:ins w:id="6125" w:author="3070" w:date="2020-10-08T12:28:00Z"/>
        </w:trPr>
        <w:tc>
          <w:tcPr>
            <w:tcW w:w="1764" w:type="pct"/>
            <w:tcBorders>
              <w:top w:val="single" w:sz="4" w:space="0" w:color="auto"/>
              <w:left w:val="single" w:sz="4" w:space="0" w:color="auto"/>
              <w:bottom w:val="single" w:sz="4" w:space="0" w:color="auto"/>
              <w:right w:val="single" w:sz="4" w:space="0" w:color="auto"/>
            </w:tcBorders>
          </w:tcPr>
          <w:p w14:paraId="18627D7B" w14:textId="77777777" w:rsidR="00F222A3" w:rsidRPr="00BE0131" w:rsidRDefault="00F222A3" w:rsidP="00C7695A">
            <w:pPr>
              <w:ind w:left="137"/>
              <w:rPr>
                <w:ins w:id="6126" w:author="3070" w:date="2020-10-08T12:28:00Z"/>
                <w:sz w:val="20"/>
                <w:szCs w:val="20"/>
                <w:lang w:val="en-US"/>
              </w:rPr>
            </w:pPr>
            <w:ins w:id="6127" w:author="3070" w:date="2020-10-08T12:28:00Z">
              <w:r w:rsidRPr="00BE0131">
                <w:rPr>
                  <w:sz w:val="20"/>
                  <w:szCs w:val="20"/>
                  <w:lang w:val="en-US"/>
                </w:rPr>
                <w:t xml:space="preserve">REPORT DETAILS OF </w:t>
              </w:r>
              <w:r>
                <w:rPr>
                  <w:sz w:val="20"/>
                  <w:szCs w:val="20"/>
                  <w:lang w:val="en-US"/>
                </w:rPr>
                <w:t xml:space="preserve">(nature of incident) </w:t>
              </w:r>
            </w:ins>
          </w:p>
        </w:tc>
        <w:tc>
          <w:tcPr>
            <w:tcW w:w="3236" w:type="pct"/>
            <w:tcBorders>
              <w:top w:val="single" w:sz="4" w:space="0" w:color="auto"/>
              <w:left w:val="single" w:sz="4" w:space="0" w:color="auto"/>
              <w:bottom w:val="single" w:sz="4" w:space="0" w:color="auto"/>
              <w:right w:val="single" w:sz="4" w:space="0" w:color="auto"/>
            </w:tcBorders>
          </w:tcPr>
          <w:p w14:paraId="15749175" w14:textId="77777777" w:rsidR="00F222A3" w:rsidRDefault="00F222A3" w:rsidP="00C7695A">
            <w:pPr>
              <w:pStyle w:val="Tabletext"/>
              <w:rPr>
                <w:ins w:id="6128" w:author="3070" w:date="2020-10-08T12:28:00Z"/>
              </w:rPr>
            </w:pPr>
            <w:ins w:id="6129" w:author="3070" w:date="2020-10-08T12:28:00Z">
              <w:r>
                <w:t>Request ship to provide a status on the situation (collision, grounding, fire, man overboard etc.)</w:t>
              </w:r>
            </w:ins>
          </w:p>
        </w:tc>
      </w:tr>
    </w:tbl>
    <w:p w14:paraId="6CEC1F0E" w14:textId="77777777" w:rsidR="00F222A3" w:rsidRPr="00F222A3" w:rsidRDefault="00F222A3">
      <w:pPr>
        <w:pStyle w:val="Heading2separationline"/>
        <w:rPr>
          <w:ins w:id="6130" w:author="3070" w:date="2020-10-08T12:28:00Z"/>
          <w:lang w:val="en-US" w:eastAsia="ko-KR"/>
          <w:rPrChange w:id="6131" w:author="3070" w:date="2020-10-08T12:28:00Z">
            <w:rPr>
              <w:ins w:id="6132" w:author="3070" w:date="2020-10-08T12:28:00Z"/>
              <w:lang w:eastAsia="ko-KR"/>
            </w:rPr>
          </w:rPrChange>
        </w:rPr>
      </w:pPr>
    </w:p>
    <w:p w14:paraId="55655333" w14:textId="560744EC" w:rsidR="00695CE3" w:rsidDel="00C7695A" w:rsidRDefault="00695CE3" w:rsidP="00F720BE">
      <w:pPr>
        <w:pStyle w:val="Heading2"/>
        <w:rPr>
          <w:del w:id="6133" w:author="3070" w:date="2020-10-08T12:41:00Z"/>
        </w:rPr>
      </w:pPr>
      <w:bookmarkStart w:id="6134" w:name="_Toc40380980"/>
      <w:del w:id="6135" w:author="3070" w:date="2020-10-08T12:41:00Z">
        <w:r w:rsidRPr="00695CE3" w:rsidDel="00C7695A">
          <w:delText>EMERGENCY BROADCASTS</w:delText>
        </w:r>
        <w:bookmarkEnd w:id="5556"/>
        <w:bookmarkEnd w:id="6134"/>
      </w:del>
    </w:p>
    <w:p w14:paraId="2B35A571" w14:textId="2F0F05DE" w:rsidR="00695CE3" w:rsidRPr="00695CE3" w:rsidDel="00C7695A" w:rsidRDefault="00695CE3" w:rsidP="00695CE3">
      <w:pPr>
        <w:pStyle w:val="Heading2separationline"/>
        <w:rPr>
          <w:del w:id="6136" w:author="3070" w:date="2020-10-08T12:41:00Z"/>
        </w:rPr>
      </w:pPr>
    </w:p>
    <w:p w14:paraId="4418B8B1" w14:textId="6B321E5B" w:rsidR="00695CE3" w:rsidRPr="0063013F" w:rsidDel="00C7695A" w:rsidRDefault="00695CE3" w:rsidP="00695CE3">
      <w:pPr>
        <w:pStyle w:val="BodyText"/>
        <w:rPr>
          <w:del w:id="6137" w:author="3070" w:date="2020-10-08T12:41:00Z"/>
        </w:rPr>
      </w:pPr>
      <w:del w:id="6138" w:author="3070" w:date="2020-10-08T12:41:00Z">
        <w:r w:rsidRPr="0063013F" w:rsidDel="00C7695A">
          <w:delText xml:space="preserve">Emergency </w:delText>
        </w:r>
        <w:r w:rsidR="00D85802" w:rsidDel="00C7695A">
          <w:delText>b</w:delText>
        </w:r>
        <w:r w:rsidRPr="0063013F" w:rsidDel="00C7695A">
          <w:delText>roadcasts may be made in the event of a major marine, environmental, security incident or on suspension of any VTS services, advising of any special restricted / safety areas and any communication restrictions or changes. In particular:</w:delText>
        </w:r>
      </w:del>
    </w:p>
    <w:p w14:paraId="03723393" w14:textId="0B209D18" w:rsidR="00695CE3" w:rsidRPr="0063013F" w:rsidDel="00C7695A" w:rsidRDefault="00695CE3" w:rsidP="00695CE3">
      <w:pPr>
        <w:pStyle w:val="Bullet1"/>
        <w:rPr>
          <w:del w:id="6139" w:author="3070" w:date="2020-10-08T12:41:00Z"/>
        </w:rPr>
      </w:pPr>
      <w:del w:id="6140" w:author="3070" w:date="2020-10-08T12:41:00Z">
        <w:r w:rsidRPr="0063013F" w:rsidDel="00C7695A">
          <w:delText>All vessels should be requested to maintain current communication watch, minimise all VHF radio traffic and be ready for vessel traffic instructions.</w:delText>
        </w:r>
      </w:del>
    </w:p>
    <w:p w14:paraId="4F3136A3" w14:textId="7D375AE3" w:rsidR="00695CE3" w:rsidRPr="0063013F" w:rsidDel="006E5521" w:rsidRDefault="00695CE3">
      <w:pPr>
        <w:pStyle w:val="Bullet1"/>
        <w:spacing w:after="200" w:line="276" w:lineRule="auto"/>
        <w:rPr>
          <w:del w:id="6141" w:author="3070" w:date="2020-06-02T09:35:00Z"/>
        </w:rPr>
        <w:pPrChange w:id="6142" w:author="3070" w:date="2020-06-02T09:35:00Z">
          <w:pPr>
            <w:pStyle w:val="Bullet1"/>
          </w:pPr>
        </w:pPrChange>
      </w:pPr>
      <w:del w:id="6143" w:author="3070" w:date="2020-10-08T12:41:00Z">
        <w:r w:rsidRPr="0063013F" w:rsidDel="00C7695A">
          <w:delText>Any vessel requiring emergency assistance within the VTS area should contact</w:delText>
        </w:r>
      </w:del>
    </w:p>
    <w:p w14:paraId="614A80B0" w14:textId="4FA6A702" w:rsidR="00D7196E" w:rsidRPr="006E5521" w:rsidDel="00C7695A" w:rsidRDefault="00D7196E">
      <w:pPr>
        <w:pStyle w:val="Bullet1"/>
        <w:spacing w:after="200" w:line="276" w:lineRule="auto"/>
        <w:rPr>
          <w:del w:id="6144" w:author="3070" w:date="2020-10-08T12:41:00Z"/>
        </w:rPr>
        <w:pPrChange w:id="6145" w:author="3070" w:date="2020-06-02T09:35:00Z">
          <w:pPr>
            <w:spacing w:after="200" w:line="276" w:lineRule="auto"/>
          </w:pPr>
        </w:pPrChange>
      </w:pPr>
      <w:del w:id="6146" w:author="3070" w:date="2020-06-02T09:35:00Z">
        <w:r w:rsidDel="006E5521">
          <w:br w:type="page"/>
        </w:r>
      </w:del>
    </w:p>
    <w:p w14:paraId="2E09F9CF" w14:textId="2738747A" w:rsidR="00695CE3" w:rsidDel="00C7695A" w:rsidRDefault="00270C5C" w:rsidP="00695CE3">
      <w:pPr>
        <w:pStyle w:val="BodyText"/>
        <w:rPr>
          <w:del w:id="6147" w:author="3070" w:date="2020-10-08T12:41:00Z"/>
        </w:rPr>
      </w:pPr>
      <w:del w:id="6148" w:author="3070" w:date="2020-10-08T12:41:00Z">
        <w:r w:rsidDel="00C7695A">
          <w:delText xml:space="preserve">An example of an </w:delText>
        </w:r>
        <w:r w:rsidR="00D85802" w:rsidDel="00C7695A">
          <w:delText>‘</w:delText>
        </w:r>
        <w:r w:rsidDel="00C7695A">
          <w:delText>ALL SHIPS</w:delText>
        </w:r>
        <w:r w:rsidR="00D85802" w:rsidDel="00C7695A">
          <w:delText>’</w:delText>
        </w:r>
        <w:r w:rsidDel="00C7695A">
          <w:delText xml:space="preserve"> broadcast message:</w:delText>
        </w:r>
      </w:del>
    </w:p>
    <w:tbl>
      <w:tblPr>
        <w:tblStyle w:val="TableGrid"/>
        <w:tblW w:w="0" w:type="auto"/>
        <w:jc w:val="center"/>
        <w:tblLook w:val="04A0" w:firstRow="1" w:lastRow="0" w:firstColumn="1" w:lastColumn="0" w:noHBand="0" w:noVBand="1"/>
      </w:tblPr>
      <w:tblGrid>
        <w:gridCol w:w="2541"/>
        <w:gridCol w:w="6701"/>
      </w:tblGrid>
      <w:tr w:rsidR="00695CE3" w:rsidRPr="00F55AD7" w:rsidDel="00C7695A" w14:paraId="0FFDD65C" w14:textId="3E9D2272" w:rsidTr="00D90639">
        <w:trPr>
          <w:tblHeader/>
          <w:jc w:val="center"/>
          <w:del w:id="6149" w:author="3070" w:date="2020-10-08T12:41:00Z"/>
        </w:trPr>
        <w:tc>
          <w:tcPr>
            <w:tcW w:w="2541" w:type="dxa"/>
            <w:shd w:val="clear" w:color="auto" w:fill="FADBD1" w:themeFill="background2" w:themeFillTint="33"/>
          </w:tcPr>
          <w:p w14:paraId="4FC157EF" w14:textId="18BEAC12" w:rsidR="00695CE3" w:rsidRPr="00C1400A" w:rsidDel="00C7695A" w:rsidRDefault="00695CE3" w:rsidP="00D90639">
            <w:pPr>
              <w:pStyle w:val="Tableheading"/>
              <w:rPr>
                <w:del w:id="6150" w:author="3070" w:date="2020-10-08T12:41:00Z"/>
              </w:rPr>
            </w:pPr>
            <w:del w:id="6151" w:author="3070" w:date="2020-10-08T12:41:00Z">
              <w:r w:rsidDel="00C7695A">
                <w:delText>VTS</w:delText>
              </w:r>
            </w:del>
          </w:p>
        </w:tc>
        <w:tc>
          <w:tcPr>
            <w:tcW w:w="6701" w:type="dxa"/>
            <w:shd w:val="clear" w:color="auto" w:fill="FADBD1" w:themeFill="background2" w:themeFillTint="33"/>
          </w:tcPr>
          <w:p w14:paraId="47574E94" w14:textId="40BC76A4" w:rsidR="00695CE3" w:rsidDel="00C7695A" w:rsidRDefault="00695CE3" w:rsidP="00695CE3">
            <w:pPr>
              <w:pStyle w:val="Tabletext"/>
              <w:rPr>
                <w:del w:id="6152" w:author="3070" w:date="2020-10-08T12:41:00Z"/>
              </w:rPr>
            </w:pPr>
            <w:del w:id="6153" w:author="3070" w:date="2020-10-08T12:41:00Z">
              <w:r w:rsidDel="00C7695A">
                <w:delText>All Ships, All Ships, All Ships</w:delText>
              </w:r>
            </w:del>
          </w:p>
          <w:p w14:paraId="7B6E6D09" w14:textId="06BADC64" w:rsidR="00F22CC7" w:rsidDel="00C7695A" w:rsidRDefault="00F22CC7" w:rsidP="00695CE3">
            <w:pPr>
              <w:pStyle w:val="Tabletext"/>
              <w:rPr>
                <w:del w:id="6154" w:author="3070" w:date="2020-10-08T12:41:00Z"/>
              </w:rPr>
            </w:pPr>
            <w:del w:id="6155" w:author="3070" w:date="2020-10-08T12:41:00Z">
              <w:r w:rsidDel="00C7695A">
                <w:delText>This is (VTS)</w:delText>
              </w:r>
            </w:del>
          </w:p>
          <w:p w14:paraId="5659FA57" w14:textId="735C683A" w:rsidR="00D85802" w:rsidDel="00C7695A" w:rsidRDefault="00D85802" w:rsidP="00D85802">
            <w:pPr>
              <w:pStyle w:val="Tabletext"/>
              <w:rPr>
                <w:del w:id="6156" w:author="3070" w:date="2020-10-08T12:41:00Z"/>
              </w:rPr>
            </w:pPr>
            <w:del w:id="6157" w:author="3070" w:date="2020-10-08T12:41:00Z">
              <w:r w:rsidDel="00C7695A">
                <w:delText>Details as required:</w:delText>
              </w:r>
            </w:del>
          </w:p>
          <w:p w14:paraId="54E5B00C" w14:textId="0C949B33" w:rsidR="00D85802" w:rsidDel="00C7695A" w:rsidRDefault="006073EA" w:rsidP="00770015">
            <w:pPr>
              <w:pStyle w:val="Tabletext"/>
              <w:numPr>
                <w:ilvl w:val="0"/>
                <w:numId w:val="34"/>
              </w:numPr>
              <w:ind w:left="747"/>
              <w:rPr>
                <w:del w:id="6158" w:author="3070" w:date="2020-10-08T12:41:00Z"/>
              </w:rPr>
            </w:pPr>
            <w:del w:id="6159" w:author="3070" w:date="2020-10-08T12:41:00Z">
              <w:r w:rsidDel="00C7695A">
                <w:delText>nature of Incident</w:delText>
              </w:r>
            </w:del>
          </w:p>
          <w:p w14:paraId="0A9FB167" w14:textId="13800B5F" w:rsidR="00D85802" w:rsidDel="00C7695A" w:rsidRDefault="006073EA" w:rsidP="00770015">
            <w:pPr>
              <w:pStyle w:val="Tabletext"/>
              <w:numPr>
                <w:ilvl w:val="0"/>
                <w:numId w:val="34"/>
              </w:numPr>
              <w:ind w:left="747"/>
              <w:rPr>
                <w:del w:id="6160" w:author="3070" w:date="2020-10-08T12:41:00Z"/>
              </w:rPr>
            </w:pPr>
            <w:del w:id="6161" w:author="3070" w:date="2020-10-08T12:41:00Z">
              <w:r w:rsidDel="00C7695A">
                <w:delText>position and name of vessel</w:delText>
              </w:r>
            </w:del>
          </w:p>
          <w:p w14:paraId="2B656541" w14:textId="63EEFE5B" w:rsidR="00D85802" w:rsidDel="00C7695A" w:rsidRDefault="00695CE3" w:rsidP="00770015">
            <w:pPr>
              <w:pStyle w:val="Tabletext"/>
              <w:numPr>
                <w:ilvl w:val="0"/>
                <w:numId w:val="34"/>
              </w:numPr>
              <w:ind w:left="747"/>
              <w:rPr>
                <w:del w:id="6162" w:author="3070" w:date="2020-10-08T12:41:00Z"/>
              </w:rPr>
            </w:pPr>
            <w:del w:id="6163" w:author="3070" w:date="2020-10-08T12:41:00Z">
              <w:r w:rsidDel="00C7695A">
                <w:delText>intentions of the vessel</w:delText>
              </w:r>
              <w:r w:rsidR="00F22CC7" w:rsidDel="00C7695A">
                <w:delText xml:space="preserve"> (eg vessel will anchor)</w:delText>
              </w:r>
              <w:r w:rsidDel="00C7695A">
                <w:delText xml:space="preserve"> </w:delText>
              </w:r>
            </w:del>
          </w:p>
          <w:p w14:paraId="6BEA483A" w14:textId="32E0D903" w:rsidR="00695CE3" w:rsidDel="00C7695A" w:rsidRDefault="00B80C41" w:rsidP="00770015">
            <w:pPr>
              <w:pStyle w:val="Tabletext"/>
              <w:numPr>
                <w:ilvl w:val="0"/>
                <w:numId w:val="34"/>
              </w:numPr>
              <w:ind w:left="747"/>
              <w:rPr>
                <w:del w:id="6164" w:author="3070" w:date="2020-10-08T12:41:00Z"/>
              </w:rPr>
            </w:pPr>
            <w:del w:id="6165" w:author="3070" w:date="2020-10-08T12:41:00Z">
              <w:r w:rsidDel="00C7695A">
                <w:delText xml:space="preserve">type </w:delText>
              </w:r>
              <w:r w:rsidR="00695CE3" w:rsidDel="00C7695A">
                <w:delText>of assistance required</w:delText>
              </w:r>
              <w:r w:rsidR="00270C5C" w:rsidDel="00C7695A">
                <w:delText xml:space="preserve">  </w:delText>
              </w:r>
              <w:r w:rsidR="00F22CC7" w:rsidDel="00C7695A">
                <w:delText>(eg keep lookout for man overboard)</w:delText>
              </w:r>
            </w:del>
          </w:p>
          <w:p w14:paraId="15E1BC34" w14:textId="4A872B83" w:rsidR="00695CE3" w:rsidRPr="00F55AD7" w:rsidDel="00C7695A" w:rsidRDefault="00695CE3" w:rsidP="00770015">
            <w:pPr>
              <w:pStyle w:val="Tabletext"/>
              <w:numPr>
                <w:ilvl w:val="0"/>
                <w:numId w:val="34"/>
              </w:numPr>
              <w:ind w:left="747"/>
              <w:rPr>
                <w:del w:id="6166" w:author="3070" w:date="2020-10-08T12:41:00Z"/>
              </w:rPr>
            </w:pPr>
            <w:del w:id="6167" w:author="3070" w:date="2020-10-08T12:41:00Z">
              <w:r w:rsidDel="00C7695A">
                <w:delText>any other useful information</w:delText>
              </w:r>
              <w:r w:rsidR="00F22CC7" w:rsidDel="00C7695A">
                <w:delText xml:space="preserve"> (eg keep clear/wide berth required)</w:delText>
              </w:r>
            </w:del>
          </w:p>
        </w:tc>
      </w:tr>
    </w:tbl>
    <w:p w14:paraId="48D0A649" w14:textId="77777777" w:rsidR="000C4AE8" w:rsidRDefault="000C4AE8" w:rsidP="000C4AE8">
      <w:pPr>
        <w:pStyle w:val="BodyText"/>
        <w:rPr>
          <w:ins w:id="6168" w:author="3070" w:date="2020-10-13T10:25:00Z"/>
        </w:rPr>
      </w:pPr>
    </w:p>
    <w:p w14:paraId="740F3E7A" w14:textId="77777777" w:rsidR="000C4AE8" w:rsidRPr="00D872FE" w:rsidRDefault="000C4AE8">
      <w:pPr>
        <w:pStyle w:val="Heading2"/>
        <w:rPr>
          <w:ins w:id="6169" w:author="3070" w:date="2020-10-13T10:25:00Z"/>
          <w:highlight w:val="yellow"/>
          <w:rPrChange w:id="6170" w:author="3070" w:date="2020-10-13T11:44:00Z">
            <w:rPr>
              <w:ins w:id="6171" w:author="3070" w:date="2020-10-13T10:25:00Z"/>
            </w:rPr>
          </w:rPrChange>
        </w:rPr>
        <w:pPrChange w:id="6172" w:author="3070" w:date="2020-10-13T10:25:00Z">
          <w:pPr>
            <w:pStyle w:val="BodyText"/>
          </w:pPr>
        </w:pPrChange>
      </w:pPr>
      <w:ins w:id="6173" w:author="3070" w:date="2020-10-13T10:25:00Z">
        <w:r w:rsidRPr="00D872FE">
          <w:rPr>
            <w:highlight w:val="yellow"/>
            <w:rPrChange w:id="6174" w:author="3070" w:date="2020-10-13T11:44:00Z">
              <w:rPr>
                <w:b/>
                <w:bCs/>
              </w:rPr>
            </w:rPrChange>
          </w:rPr>
          <w:t>DEFINITIONS</w:t>
        </w:r>
      </w:ins>
    </w:p>
    <w:tbl>
      <w:tblPr>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
        <w:gridCol w:w="3671"/>
        <w:gridCol w:w="10"/>
        <w:gridCol w:w="6500"/>
        <w:gridCol w:w="20"/>
      </w:tblGrid>
      <w:tr w:rsidR="000C4AE8" w14:paraId="6858D122" w14:textId="77777777" w:rsidTr="000C4AE8">
        <w:trPr>
          <w:trHeight w:val="64"/>
          <w:ins w:id="6175" w:author="3070" w:date="2020-10-13T10:25:00Z"/>
        </w:trPr>
        <w:tc>
          <w:tcPr>
            <w:tcW w:w="3691" w:type="dxa"/>
            <w:gridSpan w:val="3"/>
            <w:tcBorders>
              <w:top w:val="single" w:sz="4" w:space="0" w:color="auto"/>
              <w:left w:val="single" w:sz="4" w:space="0" w:color="auto"/>
              <w:bottom w:val="single" w:sz="4" w:space="0" w:color="auto"/>
              <w:right w:val="single" w:sz="4" w:space="0" w:color="auto"/>
            </w:tcBorders>
            <w:shd w:val="clear" w:color="auto" w:fill="auto"/>
          </w:tcPr>
          <w:p w14:paraId="07DCBEA4" w14:textId="77777777" w:rsidR="000C4AE8" w:rsidRPr="0085655A" w:rsidRDefault="000C4AE8" w:rsidP="000C4AE8">
            <w:pPr>
              <w:pStyle w:val="Tabletext"/>
              <w:rPr>
                <w:ins w:id="6176" w:author="3070" w:date="2020-10-13T10:25:00Z"/>
              </w:rPr>
            </w:pPr>
            <w:ins w:id="6177" w:author="3070" w:date="2020-10-13T10:25:00Z">
              <w:r>
                <w:t>ANCHORAGE</w:t>
              </w:r>
            </w:ins>
          </w:p>
        </w:tc>
        <w:tc>
          <w:tcPr>
            <w:tcW w:w="6520" w:type="dxa"/>
            <w:gridSpan w:val="2"/>
            <w:tcBorders>
              <w:top w:val="single" w:sz="4" w:space="0" w:color="auto"/>
              <w:left w:val="single" w:sz="4" w:space="0" w:color="auto"/>
              <w:bottom w:val="single" w:sz="4" w:space="0" w:color="auto"/>
              <w:right w:val="single" w:sz="4" w:space="0" w:color="auto"/>
            </w:tcBorders>
            <w:shd w:val="clear" w:color="auto" w:fill="auto"/>
          </w:tcPr>
          <w:p w14:paraId="3A8A57D8" w14:textId="77777777" w:rsidR="000C4AE8" w:rsidRDefault="000C4AE8" w:rsidP="000C4AE8">
            <w:pPr>
              <w:pStyle w:val="Tabletext"/>
              <w:rPr>
                <w:ins w:id="6178" w:author="3070" w:date="2020-10-13T10:25:00Z"/>
              </w:rPr>
            </w:pPr>
            <w:ins w:id="6179" w:author="3070" w:date="2020-10-13T10:25:00Z">
              <w:r>
                <w:t>A place where a ship anchor or can be anchored</w:t>
              </w:r>
            </w:ins>
          </w:p>
        </w:tc>
      </w:tr>
      <w:tr w:rsidR="000C4AE8" w14:paraId="4376FE43" w14:textId="77777777" w:rsidTr="000C4AE8">
        <w:trPr>
          <w:trHeight w:val="64"/>
          <w:ins w:id="6180" w:author="3070" w:date="2020-10-13T10:25:00Z"/>
        </w:trPr>
        <w:tc>
          <w:tcPr>
            <w:tcW w:w="3691" w:type="dxa"/>
            <w:gridSpan w:val="3"/>
            <w:tcBorders>
              <w:top w:val="single" w:sz="4" w:space="0" w:color="auto"/>
              <w:left w:val="single" w:sz="4" w:space="0" w:color="auto"/>
              <w:bottom w:val="single" w:sz="4" w:space="0" w:color="auto"/>
              <w:right w:val="single" w:sz="4" w:space="0" w:color="auto"/>
            </w:tcBorders>
            <w:shd w:val="clear" w:color="auto" w:fill="auto"/>
          </w:tcPr>
          <w:p w14:paraId="325BF31F" w14:textId="77777777" w:rsidR="000C4AE8" w:rsidRDefault="000C4AE8" w:rsidP="000C4AE8">
            <w:pPr>
              <w:pStyle w:val="Tabletext"/>
              <w:rPr>
                <w:ins w:id="6181" w:author="3070" w:date="2020-10-13T10:25:00Z"/>
              </w:rPr>
            </w:pPr>
            <w:ins w:id="6182" w:author="3070" w:date="2020-10-13T10:25:00Z">
              <w:r w:rsidRPr="00AF2681">
                <w:t>ANCHOR WATCH</w:t>
              </w:r>
            </w:ins>
          </w:p>
        </w:tc>
        <w:tc>
          <w:tcPr>
            <w:tcW w:w="6520" w:type="dxa"/>
            <w:gridSpan w:val="2"/>
            <w:tcBorders>
              <w:top w:val="single" w:sz="4" w:space="0" w:color="auto"/>
              <w:left w:val="single" w:sz="4" w:space="0" w:color="auto"/>
              <w:bottom w:val="single" w:sz="4" w:space="0" w:color="auto"/>
              <w:right w:val="single" w:sz="4" w:space="0" w:color="auto"/>
            </w:tcBorders>
            <w:shd w:val="clear" w:color="auto" w:fill="auto"/>
          </w:tcPr>
          <w:p w14:paraId="0C8ACA13" w14:textId="77777777" w:rsidR="000C4AE8" w:rsidRDefault="000C4AE8" w:rsidP="000C4AE8">
            <w:pPr>
              <w:pStyle w:val="Tabletext"/>
              <w:rPr>
                <w:ins w:id="6183" w:author="3070" w:date="2020-10-13T10:25:00Z"/>
              </w:rPr>
            </w:pPr>
            <w:ins w:id="6184" w:author="3070" w:date="2020-10-13T10:25:00Z">
              <w:r w:rsidRPr="00AF2681">
                <w:t>Maintain lookout when at anchor</w:t>
              </w:r>
            </w:ins>
          </w:p>
        </w:tc>
      </w:tr>
      <w:tr w:rsidR="000C4AE8" w:rsidRPr="00B00933" w14:paraId="52E1167B" w14:textId="77777777" w:rsidTr="000C4AE8">
        <w:trPr>
          <w:trHeight w:val="64"/>
          <w:ins w:id="6185" w:author="3070" w:date="2020-10-13T10:25:00Z"/>
        </w:trPr>
        <w:tc>
          <w:tcPr>
            <w:tcW w:w="3691" w:type="dxa"/>
            <w:gridSpan w:val="3"/>
            <w:tcBorders>
              <w:top w:val="single" w:sz="4" w:space="0" w:color="auto"/>
              <w:left w:val="single" w:sz="4" w:space="0" w:color="auto"/>
              <w:bottom w:val="single" w:sz="4" w:space="0" w:color="auto"/>
              <w:right w:val="single" w:sz="4" w:space="0" w:color="auto"/>
            </w:tcBorders>
            <w:shd w:val="clear" w:color="auto" w:fill="auto"/>
          </w:tcPr>
          <w:p w14:paraId="4705357E" w14:textId="77777777" w:rsidR="000C4AE8" w:rsidRPr="00E77030" w:rsidRDefault="000C4AE8" w:rsidP="000C4AE8">
            <w:pPr>
              <w:pStyle w:val="Tabletext"/>
              <w:rPr>
                <w:ins w:id="6186" w:author="3070" w:date="2020-10-13T10:25:00Z"/>
                <w:highlight w:val="yellow"/>
              </w:rPr>
            </w:pPr>
            <w:ins w:id="6187" w:author="3070" w:date="2020-10-13T10:25:00Z">
              <w:r w:rsidRPr="00E77030">
                <w:rPr>
                  <w:highlight w:val="yellow"/>
                </w:rPr>
                <w:t xml:space="preserve">AREA TO BE AVOIDED </w:t>
              </w:r>
            </w:ins>
          </w:p>
        </w:tc>
        <w:tc>
          <w:tcPr>
            <w:tcW w:w="6520" w:type="dxa"/>
            <w:gridSpan w:val="2"/>
            <w:tcBorders>
              <w:top w:val="single" w:sz="4" w:space="0" w:color="auto"/>
              <w:left w:val="single" w:sz="4" w:space="0" w:color="auto"/>
              <w:bottom w:val="single" w:sz="4" w:space="0" w:color="auto"/>
              <w:right w:val="single" w:sz="4" w:space="0" w:color="auto"/>
            </w:tcBorders>
            <w:shd w:val="clear" w:color="auto" w:fill="auto"/>
          </w:tcPr>
          <w:p w14:paraId="2DE204DB" w14:textId="77777777" w:rsidR="000C4AE8" w:rsidRPr="00E77030" w:rsidRDefault="000C4AE8" w:rsidP="000C4AE8">
            <w:pPr>
              <w:pStyle w:val="Tabletext"/>
              <w:rPr>
                <w:ins w:id="6188" w:author="3070" w:date="2020-10-13T10:25:00Z"/>
                <w:lang w:val="en-US"/>
              </w:rPr>
            </w:pPr>
            <w:ins w:id="6189" w:author="3070" w:date="2020-10-13T10:25:00Z">
              <w:r w:rsidRPr="00E77030">
                <w:rPr>
                  <w:highlight w:val="yellow"/>
                </w:rPr>
                <w:t xml:space="preserve"> A routeing measure comprising an area within defined limits in which either navigation is particularly hazardous or it is exceptionally important to avoid casualties and which should be avoided by all ships, or certain classes of ship.</w:t>
              </w:r>
            </w:ins>
          </w:p>
        </w:tc>
      </w:tr>
      <w:tr w:rsidR="000C4AE8" w:rsidRPr="0063013F" w14:paraId="75B34076" w14:textId="77777777" w:rsidTr="000C4AE8">
        <w:trPr>
          <w:trHeight w:val="64"/>
          <w:ins w:id="6190" w:author="3070" w:date="2020-10-13T10:25:00Z"/>
        </w:trPr>
        <w:tc>
          <w:tcPr>
            <w:tcW w:w="3691" w:type="dxa"/>
            <w:gridSpan w:val="3"/>
            <w:tcBorders>
              <w:top w:val="single" w:sz="4" w:space="0" w:color="auto"/>
              <w:left w:val="single" w:sz="4" w:space="0" w:color="auto"/>
              <w:bottom w:val="single" w:sz="4" w:space="0" w:color="auto"/>
              <w:right w:val="single" w:sz="4" w:space="0" w:color="auto"/>
            </w:tcBorders>
            <w:shd w:val="clear" w:color="auto" w:fill="auto"/>
          </w:tcPr>
          <w:p w14:paraId="20284D1E" w14:textId="77777777" w:rsidR="000C4AE8" w:rsidRPr="00AF2681" w:rsidRDefault="000C4AE8" w:rsidP="000C4AE8">
            <w:pPr>
              <w:pStyle w:val="Tabletext"/>
              <w:rPr>
                <w:ins w:id="6191" w:author="3070" w:date="2020-10-13T10:25:00Z"/>
              </w:rPr>
            </w:pPr>
            <w:ins w:id="6192" w:author="3070" w:date="2020-10-13T10:25:00Z">
              <w:r w:rsidRPr="00AF2681">
                <w:t>BERTHING SCHEDULE</w:t>
              </w:r>
            </w:ins>
          </w:p>
        </w:tc>
        <w:tc>
          <w:tcPr>
            <w:tcW w:w="6520" w:type="dxa"/>
            <w:gridSpan w:val="2"/>
            <w:tcBorders>
              <w:top w:val="single" w:sz="4" w:space="0" w:color="auto"/>
              <w:left w:val="single" w:sz="4" w:space="0" w:color="auto"/>
              <w:bottom w:val="single" w:sz="4" w:space="0" w:color="auto"/>
              <w:right w:val="single" w:sz="4" w:space="0" w:color="auto"/>
            </w:tcBorders>
            <w:shd w:val="clear" w:color="auto" w:fill="auto"/>
          </w:tcPr>
          <w:p w14:paraId="452348F9" w14:textId="77777777" w:rsidR="000C4AE8" w:rsidRPr="0063013F" w:rsidRDefault="000C4AE8" w:rsidP="000C4AE8">
            <w:pPr>
              <w:pStyle w:val="Tabletext"/>
              <w:rPr>
                <w:ins w:id="6193" w:author="3070" w:date="2020-10-13T10:25:00Z"/>
              </w:rPr>
            </w:pPr>
            <w:ins w:id="6194" w:author="3070" w:date="2020-10-13T10:25:00Z">
              <w:r w:rsidRPr="00AF2681">
                <w:t>A detailed plan of times and events affecting vessels in the port.</w:t>
              </w:r>
            </w:ins>
          </w:p>
        </w:tc>
      </w:tr>
      <w:tr w:rsidR="000C4AE8" w:rsidRPr="0063013F" w14:paraId="0EAAA6E8" w14:textId="77777777" w:rsidTr="000C4AE8">
        <w:trPr>
          <w:trHeight w:val="64"/>
          <w:ins w:id="6195" w:author="3070" w:date="2020-10-13T10:25:00Z"/>
        </w:trPr>
        <w:tc>
          <w:tcPr>
            <w:tcW w:w="3691" w:type="dxa"/>
            <w:gridSpan w:val="3"/>
            <w:tcBorders>
              <w:top w:val="single" w:sz="4" w:space="0" w:color="auto"/>
              <w:left w:val="single" w:sz="4" w:space="0" w:color="auto"/>
              <w:bottom w:val="single" w:sz="4" w:space="0" w:color="auto"/>
              <w:right w:val="single" w:sz="4" w:space="0" w:color="auto"/>
            </w:tcBorders>
            <w:shd w:val="clear" w:color="auto" w:fill="auto"/>
          </w:tcPr>
          <w:p w14:paraId="78BCDE0F" w14:textId="77777777" w:rsidR="000C4AE8" w:rsidRPr="0085655A" w:rsidRDefault="000C4AE8" w:rsidP="000C4AE8">
            <w:pPr>
              <w:pStyle w:val="Tabletext"/>
              <w:rPr>
                <w:ins w:id="6196" w:author="3070" w:date="2020-10-13T10:25:00Z"/>
              </w:rPr>
            </w:pPr>
            <w:ins w:id="6197" w:author="3070" w:date="2020-10-13T10:25:00Z">
              <w:r>
                <w:t>CONVOY</w:t>
              </w:r>
            </w:ins>
          </w:p>
        </w:tc>
        <w:tc>
          <w:tcPr>
            <w:tcW w:w="6520" w:type="dxa"/>
            <w:gridSpan w:val="2"/>
            <w:tcBorders>
              <w:top w:val="single" w:sz="4" w:space="0" w:color="auto"/>
              <w:left w:val="single" w:sz="4" w:space="0" w:color="auto"/>
              <w:bottom w:val="single" w:sz="4" w:space="0" w:color="auto"/>
              <w:right w:val="single" w:sz="4" w:space="0" w:color="auto"/>
            </w:tcBorders>
            <w:shd w:val="clear" w:color="auto" w:fill="auto"/>
          </w:tcPr>
          <w:p w14:paraId="009FD492" w14:textId="77777777" w:rsidR="000C4AE8" w:rsidRPr="0063013F" w:rsidRDefault="000C4AE8" w:rsidP="000C4AE8">
            <w:pPr>
              <w:pStyle w:val="Tabletext"/>
              <w:rPr>
                <w:ins w:id="6198" w:author="3070" w:date="2020-10-13T10:25:00Z"/>
              </w:rPr>
            </w:pPr>
            <w:ins w:id="6199" w:author="3070" w:date="2020-10-13T10:25:00Z">
              <w:r>
                <w:t>A group of vessels navigating together in same direction</w:t>
              </w:r>
            </w:ins>
          </w:p>
        </w:tc>
      </w:tr>
      <w:tr w:rsidR="000C4AE8" w:rsidRPr="00214A9B" w14:paraId="466AB94C" w14:textId="77777777" w:rsidTr="000C4AE8">
        <w:trPr>
          <w:gridBefore w:val="1"/>
          <w:gridAfter w:val="1"/>
          <w:wBefore w:w="10" w:type="dxa"/>
          <w:wAfter w:w="20" w:type="dxa"/>
          <w:trHeight w:val="64"/>
          <w:ins w:id="6200" w:author="3070" w:date="2020-10-13T10:25:00Z"/>
        </w:trPr>
        <w:tc>
          <w:tcPr>
            <w:tcW w:w="3671" w:type="dxa"/>
            <w:shd w:val="clear" w:color="auto" w:fill="auto"/>
          </w:tcPr>
          <w:p w14:paraId="43D1B8CC" w14:textId="77777777" w:rsidR="000C4AE8" w:rsidRPr="007A34B3" w:rsidRDefault="000C4AE8" w:rsidP="000C4AE8">
            <w:pPr>
              <w:pStyle w:val="Tabletext"/>
              <w:rPr>
                <w:ins w:id="6201" w:author="3070" w:date="2020-10-13T10:25:00Z"/>
              </w:rPr>
            </w:pPr>
            <w:ins w:id="6202" w:author="3070" w:date="2020-10-13T10:25:00Z">
              <w:r w:rsidRPr="00E77030">
                <w:rPr>
                  <w:highlight w:val="yellow"/>
                </w:rPr>
                <w:t>CRITICAL TURN</w:t>
              </w:r>
            </w:ins>
          </w:p>
        </w:tc>
        <w:tc>
          <w:tcPr>
            <w:tcW w:w="6510" w:type="dxa"/>
            <w:gridSpan w:val="2"/>
            <w:shd w:val="clear" w:color="auto" w:fill="auto"/>
          </w:tcPr>
          <w:p w14:paraId="5FAB3706" w14:textId="77777777" w:rsidR="000C4AE8" w:rsidRPr="007A34B3" w:rsidRDefault="000C4AE8" w:rsidP="000C4AE8">
            <w:pPr>
              <w:pStyle w:val="Tabletext"/>
              <w:rPr>
                <w:ins w:id="6203" w:author="3070" w:date="2020-10-13T10:25:00Z"/>
              </w:rPr>
            </w:pPr>
            <w:ins w:id="6204" w:author="3070" w:date="2020-10-13T10:25:00Z">
              <w:r w:rsidRPr="00E77030">
                <w:rPr>
                  <w:highlight w:val="yellow"/>
                </w:rPr>
                <w:t>WE HAVE TO FIND OUT A DEFINITION</w:t>
              </w:r>
            </w:ins>
          </w:p>
        </w:tc>
      </w:tr>
      <w:tr w:rsidR="000C4AE8" w:rsidRPr="0063013F" w14:paraId="2DA29609" w14:textId="77777777" w:rsidTr="000C4AE8">
        <w:trPr>
          <w:trHeight w:val="64"/>
          <w:ins w:id="6205" w:author="3070" w:date="2020-10-13T10:25:00Z"/>
        </w:trPr>
        <w:tc>
          <w:tcPr>
            <w:tcW w:w="3691" w:type="dxa"/>
            <w:gridSpan w:val="3"/>
            <w:tcBorders>
              <w:top w:val="single" w:sz="4" w:space="0" w:color="auto"/>
              <w:left w:val="single" w:sz="4" w:space="0" w:color="auto"/>
              <w:bottom w:val="single" w:sz="4" w:space="0" w:color="auto"/>
              <w:right w:val="single" w:sz="4" w:space="0" w:color="auto"/>
            </w:tcBorders>
            <w:shd w:val="clear" w:color="auto" w:fill="auto"/>
          </w:tcPr>
          <w:p w14:paraId="07536377" w14:textId="77777777" w:rsidR="000C4AE8" w:rsidRPr="00530C67" w:rsidRDefault="000C4AE8" w:rsidP="000C4AE8">
            <w:pPr>
              <w:pStyle w:val="Tabletext"/>
              <w:rPr>
                <w:ins w:id="6206" w:author="3070" w:date="2020-10-13T10:25:00Z"/>
                <w:highlight w:val="green"/>
              </w:rPr>
            </w:pPr>
            <w:ins w:id="6207" w:author="3070" w:date="2020-10-13T10:25:00Z">
              <w:r w:rsidRPr="00530C67">
                <w:rPr>
                  <w:highlight w:val="green"/>
                </w:rPr>
                <w:t>CURRENT DIRECTION</w:t>
              </w:r>
            </w:ins>
          </w:p>
        </w:tc>
        <w:tc>
          <w:tcPr>
            <w:tcW w:w="6520" w:type="dxa"/>
            <w:gridSpan w:val="2"/>
            <w:tcBorders>
              <w:top w:val="single" w:sz="4" w:space="0" w:color="auto"/>
              <w:left w:val="single" w:sz="4" w:space="0" w:color="auto"/>
              <w:bottom w:val="single" w:sz="4" w:space="0" w:color="auto"/>
              <w:right w:val="single" w:sz="4" w:space="0" w:color="auto"/>
            </w:tcBorders>
            <w:shd w:val="clear" w:color="auto" w:fill="auto"/>
          </w:tcPr>
          <w:p w14:paraId="251B9151" w14:textId="77777777" w:rsidR="000C4AE8" w:rsidRDefault="000C4AE8" w:rsidP="000C4AE8">
            <w:pPr>
              <w:pStyle w:val="Tabletext"/>
              <w:rPr>
                <w:ins w:id="6208" w:author="3070" w:date="2020-10-13T10:25:00Z"/>
              </w:rPr>
            </w:pPr>
            <w:ins w:id="6209" w:author="3070" w:date="2020-10-13T10:25:00Z">
              <w:r w:rsidRPr="00530C67">
                <w:rPr>
                  <w:highlight w:val="green"/>
                </w:rPr>
                <w:t>The current goes to</w:t>
              </w:r>
              <w:r>
                <w:t xml:space="preserve"> </w:t>
              </w:r>
            </w:ins>
          </w:p>
        </w:tc>
      </w:tr>
      <w:tr w:rsidR="000C4AE8" w:rsidRPr="003E34AF" w14:paraId="5AEF182E" w14:textId="77777777" w:rsidTr="000C4AE8">
        <w:trPr>
          <w:trHeight w:val="64"/>
          <w:ins w:id="6210" w:author="3070" w:date="2020-10-13T10:25:00Z"/>
        </w:trPr>
        <w:tc>
          <w:tcPr>
            <w:tcW w:w="3691" w:type="dxa"/>
            <w:gridSpan w:val="3"/>
            <w:tcBorders>
              <w:top w:val="single" w:sz="4" w:space="0" w:color="auto"/>
              <w:left w:val="single" w:sz="4" w:space="0" w:color="auto"/>
              <w:bottom w:val="single" w:sz="4" w:space="0" w:color="auto"/>
              <w:right w:val="single" w:sz="4" w:space="0" w:color="auto"/>
            </w:tcBorders>
            <w:shd w:val="clear" w:color="auto" w:fill="auto"/>
          </w:tcPr>
          <w:p w14:paraId="5162A74B" w14:textId="77777777" w:rsidR="000C4AE8" w:rsidRPr="0085655A" w:rsidRDefault="000C4AE8" w:rsidP="000C4AE8">
            <w:pPr>
              <w:pStyle w:val="Tabletext"/>
              <w:rPr>
                <w:ins w:id="6211" w:author="3070" w:date="2020-10-13T10:25:00Z"/>
              </w:rPr>
            </w:pPr>
            <w:ins w:id="6212" w:author="3070" w:date="2020-10-13T10:25:00Z">
              <w:r>
                <w:t>DRAGGING</w:t>
              </w:r>
            </w:ins>
          </w:p>
        </w:tc>
        <w:tc>
          <w:tcPr>
            <w:tcW w:w="6520" w:type="dxa"/>
            <w:gridSpan w:val="2"/>
            <w:tcBorders>
              <w:top w:val="single" w:sz="4" w:space="0" w:color="auto"/>
              <w:left w:val="single" w:sz="4" w:space="0" w:color="auto"/>
              <w:bottom w:val="single" w:sz="4" w:space="0" w:color="auto"/>
              <w:right w:val="single" w:sz="4" w:space="0" w:color="auto"/>
            </w:tcBorders>
            <w:shd w:val="clear" w:color="auto" w:fill="auto"/>
          </w:tcPr>
          <w:p w14:paraId="50B8C1C9" w14:textId="77777777" w:rsidR="000C4AE8" w:rsidRPr="003E34AF" w:rsidRDefault="000C4AE8" w:rsidP="000C4AE8">
            <w:pPr>
              <w:pStyle w:val="Tabletext"/>
              <w:rPr>
                <w:ins w:id="6213" w:author="3070" w:date="2020-10-13T10:25:00Z"/>
              </w:rPr>
            </w:pPr>
            <w:ins w:id="6214" w:author="3070" w:date="2020-10-13T10:25:00Z">
              <w:r w:rsidRPr="00700E38">
                <w:t>Moving of an anchor over the sea bottom involuntarily because it is no longer preventing the movement of the vessel</w:t>
              </w:r>
            </w:ins>
          </w:p>
        </w:tc>
      </w:tr>
      <w:tr w:rsidR="000C4AE8" w:rsidRPr="0063013F" w14:paraId="207E3F2F" w14:textId="77777777" w:rsidTr="000C4AE8">
        <w:trPr>
          <w:trHeight w:val="64"/>
          <w:ins w:id="6215" w:author="3070" w:date="2020-10-13T10:25:00Z"/>
        </w:trPr>
        <w:tc>
          <w:tcPr>
            <w:tcW w:w="3691" w:type="dxa"/>
            <w:gridSpan w:val="3"/>
            <w:tcBorders>
              <w:top w:val="single" w:sz="4" w:space="0" w:color="auto"/>
              <w:left w:val="single" w:sz="4" w:space="0" w:color="auto"/>
              <w:bottom w:val="single" w:sz="4" w:space="0" w:color="auto"/>
              <w:right w:val="single" w:sz="4" w:space="0" w:color="auto"/>
            </w:tcBorders>
            <w:shd w:val="clear" w:color="auto" w:fill="auto"/>
          </w:tcPr>
          <w:p w14:paraId="217F8696" w14:textId="77777777" w:rsidR="000C4AE8" w:rsidRPr="0085655A" w:rsidRDefault="000C4AE8" w:rsidP="000C4AE8">
            <w:pPr>
              <w:pStyle w:val="Tabletext"/>
              <w:rPr>
                <w:ins w:id="6216" w:author="3070" w:date="2020-10-13T10:25:00Z"/>
              </w:rPr>
            </w:pPr>
            <w:ins w:id="6217" w:author="3070" w:date="2020-10-13T10:25:00Z">
              <w:r>
                <w:t>IMMEDIATE ACTION</w:t>
              </w:r>
            </w:ins>
          </w:p>
        </w:tc>
        <w:tc>
          <w:tcPr>
            <w:tcW w:w="6520" w:type="dxa"/>
            <w:gridSpan w:val="2"/>
            <w:tcBorders>
              <w:top w:val="single" w:sz="4" w:space="0" w:color="auto"/>
              <w:left w:val="single" w:sz="4" w:space="0" w:color="auto"/>
              <w:bottom w:val="single" w:sz="4" w:space="0" w:color="auto"/>
              <w:right w:val="single" w:sz="4" w:space="0" w:color="auto"/>
            </w:tcBorders>
            <w:shd w:val="clear" w:color="auto" w:fill="auto"/>
          </w:tcPr>
          <w:p w14:paraId="345AF538" w14:textId="77777777" w:rsidR="000C4AE8" w:rsidRPr="0063013F" w:rsidRDefault="000C4AE8" w:rsidP="000C4AE8">
            <w:pPr>
              <w:pStyle w:val="Tabletext"/>
              <w:rPr>
                <w:ins w:id="6218" w:author="3070" w:date="2020-10-13T10:25:00Z"/>
              </w:rPr>
            </w:pPr>
            <w:ins w:id="6219" w:author="3070" w:date="2020-10-13T10:25:00Z">
              <w:r>
                <w:t>To react quickly to a situation.</w:t>
              </w:r>
            </w:ins>
          </w:p>
        </w:tc>
      </w:tr>
      <w:tr w:rsidR="000C4AE8" w:rsidRPr="0063013F" w14:paraId="61BE2F84" w14:textId="77777777" w:rsidTr="000C4AE8">
        <w:trPr>
          <w:trHeight w:val="64"/>
          <w:ins w:id="6220" w:author="3070" w:date="2020-10-13T10:25:00Z"/>
        </w:trPr>
        <w:tc>
          <w:tcPr>
            <w:tcW w:w="3691" w:type="dxa"/>
            <w:gridSpan w:val="3"/>
            <w:tcBorders>
              <w:top w:val="single" w:sz="4" w:space="0" w:color="auto"/>
              <w:left w:val="single" w:sz="4" w:space="0" w:color="auto"/>
              <w:bottom w:val="single" w:sz="4" w:space="0" w:color="auto"/>
              <w:right w:val="single" w:sz="4" w:space="0" w:color="auto"/>
            </w:tcBorders>
            <w:shd w:val="clear" w:color="auto" w:fill="auto"/>
          </w:tcPr>
          <w:p w14:paraId="264ABFBF" w14:textId="77777777" w:rsidR="000C4AE8" w:rsidRPr="0085655A" w:rsidRDefault="000C4AE8" w:rsidP="000C4AE8">
            <w:pPr>
              <w:pStyle w:val="Tabletext"/>
              <w:rPr>
                <w:ins w:id="6221" w:author="3070" w:date="2020-10-13T10:25:00Z"/>
              </w:rPr>
            </w:pPr>
            <w:ins w:id="6222" w:author="3070" w:date="2020-10-13T10:25:00Z">
              <w:r>
                <w:t>LAST LINE</w:t>
              </w:r>
            </w:ins>
          </w:p>
        </w:tc>
        <w:tc>
          <w:tcPr>
            <w:tcW w:w="6520" w:type="dxa"/>
            <w:gridSpan w:val="2"/>
            <w:tcBorders>
              <w:top w:val="single" w:sz="4" w:space="0" w:color="auto"/>
              <w:left w:val="single" w:sz="4" w:space="0" w:color="auto"/>
              <w:bottom w:val="single" w:sz="4" w:space="0" w:color="auto"/>
              <w:right w:val="single" w:sz="4" w:space="0" w:color="auto"/>
            </w:tcBorders>
            <w:shd w:val="clear" w:color="auto" w:fill="auto"/>
          </w:tcPr>
          <w:p w14:paraId="1CAADBC7" w14:textId="77777777" w:rsidR="000C4AE8" w:rsidRPr="0063013F" w:rsidRDefault="000C4AE8" w:rsidP="000C4AE8">
            <w:pPr>
              <w:pStyle w:val="Tabletext"/>
              <w:rPr>
                <w:ins w:id="6223" w:author="3070" w:date="2020-10-13T10:25:00Z"/>
              </w:rPr>
            </w:pPr>
            <w:ins w:id="6224" w:author="3070" w:date="2020-10-13T10:25:00Z">
              <w:r>
                <w:t>Mooring lines are released except the final line needed to hold the vessel.</w:t>
              </w:r>
            </w:ins>
          </w:p>
        </w:tc>
      </w:tr>
      <w:tr w:rsidR="000C4AE8" w:rsidRPr="0063013F" w14:paraId="32E863D6" w14:textId="77777777" w:rsidTr="000C4AE8">
        <w:trPr>
          <w:trHeight w:val="64"/>
          <w:ins w:id="6225" w:author="3070" w:date="2020-10-13T10:25:00Z"/>
        </w:trPr>
        <w:tc>
          <w:tcPr>
            <w:tcW w:w="3691" w:type="dxa"/>
            <w:gridSpan w:val="3"/>
            <w:tcBorders>
              <w:top w:val="single" w:sz="4" w:space="0" w:color="auto"/>
              <w:left w:val="single" w:sz="4" w:space="0" w:color="auto"/>
              <w:bottom w:val="single" w:sz="4" w:space="0" w:color="auto"/>
              <w:right w:val="single" w:sz="4" w:space="0" w:color="auto"/>
            </w:tcBorders>
            <w:shd w:val="clear" w:color="auto" w:fill="auto"/>
          </w:tcPr>
          <w:p w14:paraId="5831CD11" w14:textId="77777777" w:rsidR="000C4AE8" w:rsidRPr="0085655A" w:rsidRDefault="000C4AE8" w:rsidP="000C4AE8">
            <w:pPr>
              <w:pStyle w:val="Tabletext"/>
              <w:rPr>
                <w:ins w:id="6226" w:author="3070" w:date="2020-10-13T10:25:00Z"/>
              </w:rPr>
            </w:pPr>
            <w:ins w:id="6227" w:author="3070" w:date="2020-10-13T10:25:00Z">
              <w:r w:rsidRPr="008079B4">
                <w:t>NOT APPROVED</w:t>
              </w:r>
            </w:ins>
          </w:p>
        </w:tc>
        <w:tc>
          <w:tcPr>
            <w:tcW w:w="6520" w:type="dxa"/>
            <w:gridSpan w:val="2"/>
            <w:tcBorders>
              <w:top w:val="single" w:sz="4" w:space="0" w:color="auto"/>
              <w:left w:val="single" w:sz="4" w:space="0" w:color="auto"/>
              <w:bottom w:val="single" w:sz="4" w:space="0" w:color="auto"/>
              <w:right w:val="single" w:sz="4" w:space="0" w:color="auto"/>
            </w:tcBorders>
            <w:shd w:val="clear" w:color="auto" w:fill="auto"/>
          </w:tcPr>
          <w:p w14:paraId="0994F785" w14:textId="77777777" w:rsidR="000C4AE8" w:rsidRPr="0063013F" w:rsidRDefault="000C4AE8" w:rsidP="000C4AE8">
            <w:pPr>
              <w:pStyle w:val="Tabletext"/>
              <w:rPr>
                <w:ins w:id="6228" w:author="3070" w:date="2020-10-13T10:25:00Z"/>
              </w:rPr>
            </w:pPr>
            <w:ins w:id="6229" w:author="3070" w:date="2020-10-13T10:25:00Z">
              <w:r w:rsidRPr="008079B4">
                <w:t xml:space="preserve">Advising that </w:t>
              </w:r>
              <w:r>
                <w:t xml:space="preserve">approval for </w:t>
              </w:r>
              <w:r w:rsidRPr="008079B4">
                <w:t xml:space="preserve">an activity has not been granted </w:t>
              </w:r>
            </w:ins>
          </w:p>
        </w:tc>
      </w:tr>
      <w:tr w:rsidR="000C4AE8" w:rsidRPr="0063013F" w14:paraId="128C16A1" w14:textId="77777777" w:rsidTr="000C4AE8">
        <w:trPr>
          <w:trHeight w:val="64"/>
          <w:ins w:id="6230" w:author="3070" w:date="2020-10-13T10:25:00Z"/>
        </w:trPr>
        <w:tc>
          <w:tcPr>
            <w:tcW w:w="3691" w:type="dxa"/>
            <w:gridSpan w:val="3"/>
            <w:tcBorders>
              <w:top w:val="single" w:sz="4" w:space="0" w:color="auto"/>
              <w:left w:val="single" w:sz="4" w:space="0" w:color="auto"/>
              <w:bottom w:val="single" w:sz="4" w:space="0" w:color="auto"/>
              <w:right w:val="single" w:sz="4" w:space="0" w:color="auto"/>
            </w:tcBorders>
            <w:shd w:val="clear" w:color="auto" w:fill="auto"/>
          </w:tcPr>
          <w:p w14:paraId="184ADD44" w14:textId="77777777" w:rsidR="000C4AE8" w:rsidRPr="003E34AF" w:rsidRDefault="000C4AE8" w:rsidP="000C4AE8">
            <w:pPr>
              <w:pStyle w:val="Tabletext"/>
              <w:rPr>
                <w:ins w:id="6231" w:author="3070" w:date="2020-10-13T10:25:00Z"/>
              </w:rPr>
            </w:pPr>
            <w:ins w:id="6232" w:author="3070" w:date="2020-10-13T10:25:00Z">
              <w:r>
                <w:t>OCCUPIED</w:t>
              </w:r>
            </w:ins>
          </w:p>
        </w:tc>
        <w:tc>
          <w:tcPr>
            <w:tcW w:w="6520" w:type="dxa"/>
            <w:gridSpan w:val="2"/>
            <w:tcBorders>
              <w:top w:val="single" w:sz="4" w:space="0" w:color="auto"/>
              <w:left w:val="single" w:sz="4" w:space="0" w:color="auto"/>
              <w:bottom w:val="single" w:sz="4" w:space="0" w:color="auto"/>
              <w:right w:val="single" w:sz="4" w:space="0" w:color="auto"/>
            </w:tcBorders>
            <w:shd w:val="clear" w:color="auto" w:fill="auto"/>
          </w:tcPr>
          <w:p w14:paraId="0B1728FD" w14:textId="77777777" w:rsidR="000C4AE8" w:rsidRPr="00A13F90" w:rsidRDefault="000C4AE8" w:rsidP="000C4AE8">
            <w:pPr>
              <w:pStyle w:val="Tabletext"/>
              <w:rPr>
                <w:ins w:id="6233" w:author="3070" w:date="2020-10-13T10:25:00Z"/>
              </w:rPr>
            </w:pPr>
            <w:ins w:id="6234" w:author="3070" w:date="2020-10-13T10:25:00Z">
              <w:r>
                <w:t>Berth or anchorage taken by another vessel</w:t>
              </w:r>
            </w:ins>
          </w:p>
        </w:tc>
      </w:tr>
      <w:tr w:rsidR="000C4AE8" w:rsidRPr="00135FEC" w14:paraId="1AFE9697" w14:textId="77777777" w:rsidTr="000C4AE8">
        <w:trPr>
          <w:trHeight w:val="64"/>
          <w:ins w:id="6235" w:author="3070" w:date="2020-10-13T10:25:00Z"/>
        </w:trPr>
        <w:tc>
          <w:tcPr>
            <w:tcW w:w="3691" w:type="dxa"/>
            <w:gridSpan w:val="3"/>
            <w:tcBorders>
              <w:top w:val="single" w:sz="4" w:space="0" w:color="auto"/>
              <w:left w:val="single" w:sz="4" w:space="0" w:color="auto"/>
              <w:bottom w:val="single" w:sz="4" w:space="0" w:color="auto"/>
              <w:right w:val="single" w:sz="4" w:space="0" w:color="auto"/>
            </w:tcBorders>
            <w:shd w:val="clear" w:color="auto" w:fill="auto"/>
          </w:tcPr>
          <w:p w14:paraId="234CD21E" w14:textId="77777777" w:rsidR="000C4AE8" w:rsidRPr="003E34AF" w:rsidRDefault="000C4AE8" w:rsidP="000C4AE8">
            <w:pPr>
              <w:pStyle w:val="Tabletext"/>
              <w:rPr>
                <w:ins w:id="6236" w:author="3070" w:date="2020-10-13T10:25:00Z"/>
              </w:rPr>
            </w:pPr>
            <w:ins w:id="6237" w:author="3070" w:date="2020-10-13T10:25:00Z">
              <w:r>
                <w:t>PEC (Pilot Exemption Certificate)</w:t>
              </w:r>
            </w:ins>
          </w:p>
        </w:tc>
        <w:tc>
          <w:tcPr>
            <w:tcW w:w="6520" w:type="dxa"/>
            <w:gridSpan w:val="2"/>
            <w:tcBorders>
              <w:top w:val="single" w:sz="4" w:space="0" w:color="auto"/>
              <w:left w:val="single" w:sz="4" w:space="0" w:color="auto"/>
              <w:bottom w:val="single" w:sz="4" w:space="0" w:color="auto"/>
              <w:right w:val="single" w:sz="4" w:space="0" w:color="auto"/>
            </w:tcBorders>
            <w:shd w:val="clear" w:color="auto" w:fill="auto"/>
          </w:tcPr>
          <w:p w14:paraId="55258225" w14:textId="77777777" w:rsidR="000C4AE8" w:rsidRPr="005F79BE" w:rsidRDefault="000C4AE8" w:rsidP="000C4AE8">
            <w:pPr>
              <w:pStyle w:val="Tabletext"/>
              <w:rPr>
                <w:ins w:id="6238" w:author="3070" w:date="2020-10-13T10:25:00Z"/>
              </w:rPr>
            </w:pPr>
            <w:ins w:id="6239" w:author="3070" w:date="2020-10-13T10:25:00Z">
              <w:r>
                <w:t>A certificate which removes the need to use a pilotage service. It normally applies to a specific vessel and route.</w:t>
              </w:r>
            </w:ins>
          </w:p>
        </w:tc>
      </w:tr>
      <w:tr w:rsidR="000C4AE8" w:rsidRPr="00135FEC" w14:paraId="735A407C" w14:textId="77777777" w:rsidTr="000C4AE8">
        <w:trPr>
          <w:trHeight w:val="64"/>
          <w:ins w:id="6240" w:author="3070" w:date="2020-10-13T10:25:00Z"/>
        </w:trPr>
        <w:tc>
          <w:tcPr>
            <w:tcW w:w="3691" w:type="dxa"/>
            <w:gridSpan w:val="3"/>
            <w:tcBorders>
              <w:top w:val="single" w:sz="4" w:space="0" w:color="auto"/>
              <w:left w:val="single" w:sz="4" w:space="0" w:color="auto"/>
              <w:bottom w:val="single" w:sz="4" w:space="0" w:color="auto"/>
              <w:right w:val="single" w:sz="4" w:space="0" w:color="auto"/>
            </w:tcBorders>
            <w:shd w:val="clear" w:color="auto" w:fill="auto"/>
          </w:tcPr>
          <w:p w14:paraId="33E3EDD5" w14:textId="77777777" w:rsidR="000C4AE8" w:rsidRPr="003E34AF" w:rsidRDefault="000C4AE8" w:rsidP="000C4AE8">
            <w:pPr>
              <w:pStyle w:val="Tabletext"/>
              <w:rPr>
                <w:ins w:id="6241" w:author="3070" w:date="2020-10-13T10:25:00Z"/>
              </w:rPr>
            </w:pPr>
            <w:ins w:id="6242" w:author="3070" w:date="2020-10-13T10:25:00Z">
              <w:r>
                <w:t>PILOT EMBARKATION ORDER</w:t>
              </w:r>
            </w:ins>
          </w:p>
        </w:tc>
        <w:tc>
          <w:tcPr>
            <w:tcW w:w="6520" w:type="dxa"/>
            <w:gridSpan w:val="2"/>
            <w:tcBorders>
              <w:top w:val="single" w:sz="4" w:space="0" w:color="auto"/>
              <w:left w:val="single" w:sz="4" w:space="0" w:color="auto"/>
              <w:bottom w:val="single" w:sz="4" w:space="0" w:color="auto"/>
              <w:right w:val="single" w:sz="4" w:space="0" w:color="auto"/>
            </w:tcBorders>
            <w:shd w:val="clear" w:color="auto" w:fill="auto"/>
          </w:tcPr>
          <w:p w14:paraId="4A27C916" w14:textId="77777777" w:rsidR="000C4AE8" w:rsidRPr="005F79BE" w:rsidRDefault="000C4AE8" w:rsidP="000C4AE8">
            <w:pPr>
              <w:pStyle w:val="Tabletext"/>
              <w:rPr>
                <w:ins w:id="6243" w:author="3070" w:date="2020-10-13T10:25:00Z"/>
              </w:rPr>
            </w:pPr>
            <w:ins w:id="6244" w:author="3070" w:date="2020-10-13T10:25:00Z">
              <w:r>
                <w:t xml:space="preserve">The sequence in which pilots board vessels  </w:t>
              </w:r>
            </w:ins>
          </w:p>
        </w:tc>
      </w:tr>
      <w:tr w:rsidR="000C4AE8" w:rsidRPr="00135FEC" w14:paraId="0B1EE43C" w14:textId="77777777" w:rsidTr="000C4AE8">
        <w:trPr>
          <w:trHeight w:val="64"/>
          <w:ins w:id="6245" w:author="3070" w:date="2020-10-13T10:25:00Z"/>
        </w:trPr>
        <w:tc>
          <w:tcPr>
            <w:tcW w:w="3691" w:type="dxa"/>
            <w:gridSpan w:val="3"/>
            <w:tcBorders>
              <w:top w:val="single" w:sz="4" w:space="0" w:color="auto"/>
              <w:left w:val="single" w:sz="4" w:space="0" w:color="auto"/>
              <w:bottom w:val="single" w:sz="4" w:space="0" w:color="auto"/>
              <w:right w:val="single" w:sz="4" w:space="0" w:color="auto"/>
            </w:tcBorders>
            <w:shd w:val="clear" w:color="auto" w:fill="auto"/>
          </w:tcPr>
          <w:p w14:paraId="6868B9AC" w14:textId="77777777" w:rsidR="000C4AE8" w:rsidRPr="003E34AF" w:rsidRDefault="000C4AE8" w:rsidP="000C4AE8">
            <w:pPr>
              <w:pStyle w:val="Tabletext"/>
              <w:rPr>
                <w:ins w:id="6246" w:author="3070" w:date="2020-10-13T10:25:00Z"/>
              </w:rPr>
            </w:pPr>
            <w:ins w:id="6247" w:author="3070" w:date="2020-10-13T10:25:00Z">
              <w:r>
                <w:t>PILOT DISPATCH</w:t>
              </w:r>
            </w:ins>
          </w:p>
        </w:tc>
        <w:tc>
          <w:tcPr>
            <w:tcW w:w="6520" w:type="dxa"/>
            <w:gridSpan w:val="2"/>
            <w:tcBorders>
              <w:top w:val="single" w:sz="4" w:space="0" w:color="auto"/>
              <w:left w:val="single" w:sz="4" w:space="0" w:color="auto"/>
              <w:bottom w:val="single" w:sz="4" w:space="0" w:color="auto"/>
              <w:right w:val="single" w:sz="4" w:space="0" w:color="auto"/>
            </w:tcBorders>
            <w:shd w:val="clear" w:color="auto" w:fill="auto"/>
          </w:tcPr>
          <w:p w14:paraId="14A7F997" w14:textId="77777777" w:rsidR="000C4AE8" w:rsidRPr="005F79BE" w:rsidRDefault="000C4AE8" w:rsidP="000C4AE8">
            <w:pPr>
              <w:pStyle w:val="Tabletext"/>
              <w:rPr>
                <w:ins w:id="6248" w:author="3070" w:date="2020-10-13T10:25:00Z"/>
              </w:rPr>
            </w:pPr>
            <w:ins w:id="6249" w:author="3070" w:date="2020-10-13T10:25:00Z">
              <w:r>
                <w:t>Pilot dispatch centre or pilot dispatch office</w:t>
              </w:r>
            </w:ins>
          </w:p>
        </w:tc>
      </w:tr>
      <w:tr w:rsidR="000C4AE8" w:rsidRPr="00135FEC" w14:paraId="28250B0E" w14:textId="77777777" w:rsidTr="000C4AE8">
        <w:trPr>
          <w:trHeight w:val="64"/>
          <w:ins w:id="6250" w:author="3070" w:date="2020-10-13T10:25:00Z"/>
        </w:trPr>
        <w:tc>
          <w:tcPr>
            <w:tcW w:w="3691" w:type="dxa"/>
            <w:gridSpan w:val="3"/>
            <w:tcBorders>
              <w:top w:val="single" w:sz="4" w:space="0" w:color="auto"/>
              <w:left w:val="single" w:sz="4" w:space="0" w:color="auto"/>
              <w:bottom w:val="single" w:sz="4" w:space="0" w:color="auto"/>
              <w:right w:val="single" w:sz="4" w:space="0" w:color="auto"/>
            </w:tcBorders>
            <w:shd w:val="clear" w:color="auto" w:fill="auto"/>
          </w:tcPr>
          <w:p w14:paraId="3B268520" w14:textId="77777777" w:rsidR="000C4AE8" w:rsidRPr="003E34AF" w:rsidRDefault="000C4AE8" w:rsidP="000C4AE8">
            <w:pPr>
              <w:pStyle w:val="Tabletext"/>
              <w:rPr>
                <w:ins w:id="6251" w:author="3070" w:date="2020-10-13T10:25:00Z"/>
              </w:rPr>
            </w:pPr>
            <w:ins w:id="6252" w:author="3070" w:date="2020-10-13T10:25:00Z">
              <w:r>
                <w:t>PILOT STATION</w:t>
              </w:r>
            </w:ins>
          </w:p>
        </w:tc>
        <w:tc>
          <w:tcPr>
            <w:tcW w:w="6520" w:type="dxa"/>
            <w:gridSpan w:val="2"/>
            <w:tcBorders>
              <w:top w:val="single" w:sz="4" w:space="0" w:color="auto"/>
              <w:left w:val="single" w:sz="4" w:space="0" w:color="auto"/>
              <w:bottom w:val="single" w:sz="4" w:space="0" w:color="auto"/>
              <w:right w:val="single" w:sz="4" w:space="0" w:color="auto"/>
            </w:tcBorders>
            <w:shd w:val="clear" w:color="auto" w:fill="auto"/>
          </w:tcPr>
          <w:p w14:paraId="4FCDE05C" w14:textId="77777777" w:rsidR="000C4AE8" w:rsidRPr="005F79BE" w:rsidRDefault="000C4AE8" w:rsidP="000C4AE8">
            <w:pPr>
              <w:pStyle w:val="Tabletext"/>
              <w:rPr>
                <w:ins w:id="6253" w:author="3070" w:date="2020-10-13T10:25:00Z"/>
              </w:rPr>
            </w:pPr>
            <w:ins w:id="6254" w:author="3070" w:date="2020-10-13T10:25:00Z">
              <w:r>
                <w:t>A place where a pilot embarks/disembarks</w:t>
              </w:r>
            </w:ins>
          </w:p>
        </w:tc>
      </w:tr>
      <w:tr w:rsidR="000C4AE8" w:rsidRPr="00135FEC" w14:paraId="34AC38FF" w14:textId="77777777" w:rsidTr="000C4AE8">
        <w:trPr>
          <w:trHeight w:val="64"/>
          <w:ins w:id="6255" w:author="3070" w:date="2020-10-13T10:25:00Z"/>
        </w:trPr>
        <w:tc>
          <w:tcPr>
            <w:tcW w:w="3691" w:type="dxa"/>
            <w:gridSpan w:val="3"/>
            <w:tcBorders>
              <w:top w:val="single" w:sz="4" w:space="0" w:color="auto"/>
              <w:left w:val="single" w:sz="4" w:space="0" w:color="auto"/>
              <w:bottom w:val="single" w:sz="4" w:space="0" w:color="auto"/>
              <w:right w:val="single" w:sz="4" w:space="0" w:color="auto"/>
            </w:tcBorders>
            <w:shd w:val="clear" w:color="auto" w:fill="auto"/>
          </w:tcPr>
          <w:p w14:paraId="3025E590" w14:textId="77777777" w:rsidR="000C4AE8" w:rsidRPr="003E34AF" w:rsidRDefault="000C4AE8" w:rsidP="000C4AE8">
            <w:pPr>
              <w:pStyle w:val="Tabletext"/>
              <w:rPr>
                <w:ins w:id="6256" w:author="3070" w:date="2020-10-13T10:25:00Z"/>
              </w:rPr>
            </w:pPr>
            <w:ins w:id="6257" w:author="3070" w:date="2020-10-13T10:25:00Z">
              <w:r>
                <w:t>PROHIBITED</w:t>
              </w:r>
            </w:ins>
          </w:p>
        </w:tc>
        <w:tc>
          <w:tcPr>
            <w:tcW w:w="6520" w:type="dxa"/>
            <w:gridSpan w:val="2"/>
            <w:tcBorders>
              <w:top w:val="single" w:sz="4" w:space="0" w:color="auto"/>
              <w:left w:val="single" w:sz="4" w:space="0" w:color="auto"/>
              <w:bottom w:val="single" w:sz="4" w:space="0" w:color="auto"/>
              <w:right w:val="single" w:sz="4" w:space="0" w:color="auto"/>
            </w:tcBorders>
            <w:shd w:val="clear" w:color="auto" w:fill="auto"/>
          </w:tcPr>
          <w:p w14:paraId="38E4981C" w14:textId="77777777" w:rsidR="000C4AE8" w:rsidRPr="00A13F90" w:rsidRDefault="000C4AE8" w:rsidP="000C4AE8">
            <w:pPr>
              <w:pStyle w:val="Tabletext"/>
              <w:rPr>
                <w:ins w:id="6258" w:author="3070" w:date="2020-10-13T10:25:00Z"/>
              </w:rPr>
            </w:pPr>
            <w:ins w:id="6259" w:author="3070" w:date="2020-10-13T10:25:00Z">
              <w:r>
                <w:t>Not permitted</w:t>
              </w:r>
            </w:ins>
          </w:p>
        </w:tc>
      </w:tr>
      <w:tr w:rsidR="000C4AE8" w:rsidRPr="00135FEC" w14:paraId="4053D9DA" w14:textId="77777777" w:rsidTr="000C4AE8">
        <w:trPr>
          <w:trHeight w:val="64"/>
          <w:ins w:id="6260" w:author="3070" w:date="2020-10-13T10:25:00Z"/>
        </w:trPr>
        <w:tc>
          <w:tcPr>
            <w:tcW w:w="3691" w:type="dxa"/>
            <w:gridSpan w:val="3"/>
            <w:tcBorders>
              <w:top w:val="single" w:sz="4" w:space="0" w:color="auto"/>
              <w:left w:val="single" w:sz="4" w:space="0" w:color="auto"/>
              <w:bottom w:val="single" w:sz="4" w:space="0" w:color="auto"/>
              <w:right w:val="single" w:sz="4" w:space="0" w:color="auto"/>
            </w:tcBorders>
            <w:shd w:val="clear" w:color="auto" w:fill="auto"/>
          </w:tcPr>
          <w:p w14:paraId="4E136BC6" w14:textId="77777777" w:rsidR="000C4AE8" w:rsidRPr="003E34AF" w:rsidRDefault="000C4AE8" w:rsidP="000C4AE8">
            <w:pPr>
              <w:pStyle w:val="Tabletext"/>
              <w:rPr>
                <w:ins w:id="6261" w:author="3070" w:date="2020-10-13T10:25:00Z"/>
              </w:rPr>
            </w:pPr>
            <w:ins w:id="6262" w:author="3070" w:date="2020-10-13T10:25:00Z">
              <w:r>
                <w:t>QUARANTINE</w:t>
              </w:r>
            </w:ins>
          </w:p>
        </w:tc>
        <w:tc>
          <w:tcPr>
            <w:tcW w:w="6520" w:type="dxa"/>
            <w:gridSpan w:val="2"/>
            <w:tcBorders>
              <w:top w:val="single" w:sz="4" w:space="0" w:color="auto"/>
              <w:left w:val="single" w:sz="4" w:space="0" w:color="auto"/>
              <w:bottom w:val="single" w:sz="4" w:space="0" w:color="auto"/>
              <w:right w:val="single" w:sz="4" w:space="0" w:color="auto"/>
            </w:tcBorders>
            <w:shd w:val="clear" w:color="auto" w:fill="auto"/>
          </w:tcPr>
          <w:p w14:paraId="5A1A5C4D" w14:textId="77777777" w:rsidR="000C4AE8" w:rsidRPr="00A13F90" w:rsidRDefault="000C4AE8" w:rsidP="000C4AE8">
            <w:pPr>
              <w:pStyle w:val="Tabletext"/>
              <w:rPr>
                <w:ins w:id="6263" w:author="3070" w:date="2020-10-13T10:25:00Z"/>
              </w:rPr>
            </w:pPr>
            <w:ins w:id="6264" w:author="3070" w:date="2020-10-13T10:25:00Z">
              <w:r>
                <w:t>When a vessel is suspected to be carrying contagious disease or health related issue is held in isolation from the shore.</w:t>
              </w:r>
            </w:ins>
          </w:p>
        </w:tc>
      </w:tr>
      <w:tr w:rsidR="000C4AE8" w14:paraId="548CC5E8" w14:textId="77777777" w:rsidTr="000C4AE8">
        <w:trPr>
          <w:trHeight w:val="64"/>
          <w:ins w:id="6265" w:author="3070" w:date="2020-10-13T10:25:00Z"/>
        </w:trPr>
        <w:tc>
          <w:tcPr>
            <w:tcW w:w="3691" w:type="dxa"/>
            <w:gridSpan w:val="3"/>
            <w:tcBorders>
              <w:top w:val="single" w:sz="4" w:space="0" w:color="auto"/>
              <w:left w:val="single" w:sz="4" w:space="0" w:color="auto"/>
              <w:bottom w:val="single" w:sz="4" w:space="0" w:color="auto"/>
              <w:right w:val="single" w:sz="4" w:space="0" w:color="auto"/>
            </w:tcBorders>
            <w:shd w:val="clear" w:color="auto" w:fill="auto"/>
          </w:tcPr>
          <w:p w14:paraId="6BD95EE7" w14:textId="77777777" w:rsidR="000C4AE8" w:rsidRPr="003E34AF" w:rsidRDefault="000C4AE8" w:rsidP="000C4AE8">
            <w:pPr>
              <w:pStyle w:val="Tabletext"/>
              <w:rPr>
                <w:ins w:id="6266" w:author="3070" w:date="2020-10-13T10:25:00Z"/>
              </w:rPr>
            </w:pPr>
            <w:ins w:id="6267" w:author="3070" w:date="2020-10-13T10:25:00Z">
              <w:r>
                <w:t>REPORTING POINT</w:t>
              </w:r>
            </w:ins>
          </w:p>
        </w:tc>
        <w:tc>
          <w:tcPr>
            <w:tcW w:w="6520" w:type="dxa"/>
            <w:gridSpan w:val="2"/>
            <w:tcBorders>
              <w:top w:val="single" w:sz="4" w:space="0" w:color="auto"/>
              <w:left w:val="single" w:sz="4" w:space="0" w:color="auto"/>
              <w:bottom w:val="single" w:sz="4" w:space="0" w:color="auto"/>
              <w:right w:val="single" w:sz="4" w:space="0" w:color="auto"/>
            </w:tcBorders>
            <w:shd w:val="clear" w:color="auto" w:fill="auto"/>
          </w:tcPr>
          <w:p w14:paraId="0D1AB48A" w14:textId="77777777" w:rsidR="000C4AE8" w:rsidRPr="001913FD" w:rsidRDefault="000C4AE8" w:rsidP="000C4AE8">
            <w:pPr>
              <w:pStyle w:val="Tabletext"/>
              <w:rPr>
                <w:ins w:id="6268" w:author="3070" w:date="2020-10-13T10:25:00Z"/>
              </w:rPr>
            </w:pPr>
            <w:ins w:id="6269" w:author="3070" w:date="2020-10-13T10:25:00Z">
              <w:r w:rsidRPr="00426B04">
                <w:t>A mark or position</w:t>
              </w:r>
              <w:r>
                <w:t xml:space="preserve"> at which a vessel  is requi</w:t>
              </w:r>
              <w:r w:rsidRPr="00426B04">
                <w:t>red to report to the local VTS</w:t>
              </w:r>
            </w:ins>
          </w:p>
        </w:tc>
      </w:tr>
      <w:tr w:rsidR="000C4AE8" w14:paraId="06C6C489" w14:textId="77777777" w:rsidTr="000C4AE8">
        <w:trPr>
          <w:trHeight w:val="64"/>
          <w:ins w:id="6270" w:author="3070" w:date="2020-10-13T10:25:00Z"/>
        </w:trPr>
        <w:tc>
          <w:tcPr>
            <w:tcW w:w="3691" w:type="dxa"/>
            <w:gridSpan w:val="3"/>
            <w:tcBorders>
              <w:top w:val="single" w:sz="4" w:space="0" w:color="auto"/>
              <w:left w:val="single" w:sz="4" w:space="0" w:color="auto"/>
              <w:bottom w:val="single" w:sz="4" w:space="0" w:color="auto"/>
              <w:right w:val="single" w:sz="4" w:space="0" w:color="auto"/>
            </w:tcBorders>
            <w:shd w:val="clear" w:color="auto" w:fill="auto"/>
          </w:tcPr>
          <w:p w14:paraId="379142D4" w14:textId="77777777" w:rsidR="000C4AE8" w:rsidRDefault="000C4AE8" w:rsidP="000C4AE8">
            <w:pPr>
              <w:pStyle w:val="Tabletext"/>
              <w:rPr>
                <w:ins w:id="6271" w:author="3070" w:date="2020-10-13T10:25:00Z"/>
              </w:rPr>
            </w:pPr>
            <w:ins w:id="6272" w:author="3070" w:date="2020-10-13T10:25:00Z">
              <w:r>
                <w:t>RESTRICTED</w:t>
              </w:r>
            </w:ins>
          </w:p>
        </w:tc>
        <w:tc>
          <w:tcPr>
            <w:tcW w:w="6520" w:type="dxa"/>
            <w:gridSpan w:val="2"/>
            <w:tcBorders>
              <w:top w:val="single" w:sz="4" w:space="0" w:color="auto"/>
              <w:left w:val="single" w:sz="4" w:space="0" w:color="auto"/>
              <w:bottom w:val="single" w:sz="4" w:space="0" w:color="auto"/>
              <w:right w:val="single" w:sz="4" w:space="0" w:color="auto"/>
            </w:tcBorders>
            <w:shd w:val="clear" w:color="auto" w:fill="auto"/>
          </w:tcPr>
          <w:p w14:paraId="5ABD87EB" w14:textId="77777777" w:rsidR="000C4AE8" w:rsidRPr="0063013F" w:rsidRDefault="000C4AE8" w:rsidP="000C4AE8">
            <w:pPr>
              <w:pStyle w:val="Tabletext"/>
              <w:rPr>
                <w:ins w:id="6273" w:author="3070" w:date="2020-10-13T10:25:00Z"/>
              </w:rPr>
            </w:pPr>
            <w:ins w:id="6274" w:author="3070" w:date="2020-10-13T10:25:00Z">
              <w:r>
                <w:t>Permitted access to certain vessels at certain conditions</w:t>
              </w:r>
            </w:ins>
          </w:p>
          <w:p w14:paraId="34143876" w14:textId="77777777" w:rsidR="000C4AE8" w:rsidRPr="00426B04" w:rsidRDefault="000C4AE8" w:rsidP="000C4AE8">
            <w:pPr>
              <w:pStyle w:val="Tabletext"/>
              <w:rPr>
                <w:ins w:id="6275" w:author="3070" w:date="2020-10-13T10:25:00Z"/>
              </w:rPr>
            </w:pPr>
          </w:p>
        </w:tc>
      </w:tr>
      <w:tr w:rsidR="000C4AE8" w:rsidRPr="0063013F" w14:paraId="30B63AE5" w14:textId="77777777" w:rsidTr="000C4AE8">
        <w:trPr>
          <w:trHeight w:val="64"/>
          <w:ins w:id="6276" w:author="3070" w:date="2020-10-13T10:25:00Z"/>
        </w:trPr>
        <w:tc>
          <w:tcPr>
            <w:tcW w:w="3691" w:type="dxa"/>
            <w:gridSpan w:val="3"/>
            <w:tcBorders>
              <w:top w:val="single" w:sz="4" w:space="0" w:color="auto"/>
              <w:left w:val="single" w:sz="4" w:space="0" w:color="auto"/>
              <w:bottom w:val="single" w:sz="4" w:space="0" w:color="auto"/>
              <w:right w:val="single" w:sz="4" w:space="0" w:color="auto"/>
            </w:tcBorders>
            <w:shd w:val="clear" w:color="auto" w:fill="auto"/>
          </w:tcPr>
          <w:p w14:paraId="126E820E" w14:textId="77777777" w:rsidR="000C4AE8" w:rsidRPr="004444D4" w:rsidRDefault="000C4AE8" w:rsidP="000C4AE8">
            <w:pPr>
              <w:pStyle w:val="Tabletext"/>
              <w:rPr>
                <w:ins w:id="6277" w:author="3070" w:date="2020-10-13T10:25:00Z"/>
                <w:highlight w:val="green"/>
              </w:rPr>
            </w:pPr>
            <w:ins w:id="6278" w:author="3070" w:date="2020-10-13T10:25:00Z">
              <w:r w:rsidRPr="00D303A6">
                <w:t>RESTRICTED AREA</w:t>
              </w:r>
            </w:ins>
          </w:p>
        </w:tc>
        <w:tc>
          <w:tcPr>
            <w:tcW w:w="6520" w:type="dxa"/>
            <w:gridSpan w:val="2"/>
            <w:tcBorders>
              <w:top w:val="single" w:sz="4" w:space="0" w:color="auto"/>
              <w:left w:val="single" w:sz="4" w:space="0" w:color="auto"/>
              <w:bottom w:val="single" w:sz="4" w:space="0" w:color="auto"/>
              <w:right w:val="single" w:sz="4" w:space="0" w:color="auto"/>
            </w:tcBorders>
            <w:shd w:val="clear" w:color="auto" w:fill="auto"/>
          </w:tcPr>
          <w:p w14:paraId="34801519" w14:textId="77777777" w:rsidR="000C4AE8" w:rsidRPr="004444D4" w:rsidRDefault="000C4AE8" w:rsidP="000C4AE8">
            <w:pPr>
              <w:pStyle w:val="Tabletext"/>
              <w:rPr>
                <w:ins w:id="6279" w:author="3070" w:date="2020-10-13T10:25:00Z"/>
                <w:highlight w:val="green"/>
              </w:rPr>
            </w:pPr>
            <w:ins w:id="6280" w:author="3070" w:date="2020-10-13T10:25:00Z">
              <w:r w:rsidRPr="00710345">
                <w:t>See IALA guideline 1070</w:t>
              </w:r>
            </w:ins>
          </w:p>
        </w:tc>
      </w:tr>
      <w:tr w:rsidR="000C4AE8" w14:paraId="40324A46" w14:textId="77777777" w:rsidTr="000C4AE8">
        <w:trPr>
          <w:trHeight w:val="64"/>
          <w:ins w:id="6281" w:author="3070" w:date="2020-10-13T10:25:00Z"/>
        </w:trPr>
        <w:tc>
          <w:tcPr>
            <w:tcW w:w="3691" w:type="dxa"/>
            <w:gridSpan w:val="3"/>
            <w:tcBorders>
              <w:top w:val="single" w:sz="4" w:space="0" w:color="auto"/>
              <w:left w:val="single" w:sz="4" w:space="0" w:color="auto"/>
              <w:bottom w:val="single" w:sz="4" w:space="0" w:color="auto"/>
              <w:right w:val="single" w:sz="4" w:space="0" w:color="auto"/>
            </w:tcBorders>
            <w:shd w:val="clear" w:color="auto" w:fill="auto"/>
          </w:tcPr>
          <w:p w14:paraId="59FE42B9" w14:textId="77777777" w:rsidR="000C4AE8" w:rsidRPr="0085655A" w:rsidRDefault="000C4AE8" w:rsidP="000C4AE8">
            <w:pPr>
              <w:pStyle w:val="Tabletext"/>
              <w:rPr>
                <w:ins w:id="6282" w:author="3070" w:date="2020-10-13T10:25:00Z"/>
              </w:rPr>
            </w:pPr>
            <w:ins w:id="6283" w:author="3070" w:date="2020-10-13T10:25:00Z">
              <w:r>
                <w:t>SAFE DISTANCE</w:t>
              </w:r>
            </w:ins>
          </w:p>
          <w:p w14:paraId="0A52A3C1" w14:textId="77777777" w:rsidR="000C4AE8" w:rsidRDefault="000C4AE8" w:rsidP="000C4AE8">
            <w:pPr>
              <w:pStyle w:val="Tabletext"/>
              <w:rPr>
                <w:ins w:id="6284" w:author="3070" w:date="2020-10-13T10:25:00Z"/>
              </w:rPr>
            </w:pPr>
          </w:p>
        </w:tc>
        <w:tc>
          <w:tcPr>
            <w:tcW w:w="6520" w:type="dxa"/>
            <w:gridSpan w:val="2"/>
            <w:tcBorders>
              <w:top w:val="single" w:sz="4" w:space="0" w:color="auto"/>
              <w:left w:val="single" w:sz="4" w:space="0" w:color="auto"/>
              <w:bottom w:val="single" w:sz="4" w:space="0" w:color="auto"/>
              <w:right w:val="single" w:sz="4" w:space="0" w:color="auto"/>
            </w:tcBorders>
            <w:shd w:val="clear" w:color="auto" w:fill="auto"/>
          </w:tcPr>
          <w:p w14:paraId="1F60CFD9" w14:textId="77777777" w:rsidR="000C4AE8" w:rsidRPr="0063013F" w:rsidRDefault="000C4AE8" w:rsidP="000C4AE8">
            <w:pPr>
              <w:pStyle w:val="Tabletext"/>
              <w:rPr>
                <w:ins w:id="6285" w:author="3070" w:date="2020-10-13T10:25:00Z"/>
              </w:rPr>
            </w:pPr>
            <w:ins w:id="6286" w:author="3070" w:date="2020-10-13T10:25:00Z">
              <w:r>
                <w:t>The minimum distance allowed to avid dangerous situations</w:t>
              </w:r>
            </w:ins>
          </w:p>
          <w:p w14:paraId="60127C2A" w14:textId="77777777" w:rsidR="000C4AE8" w:rsidRDefault="000C4AE8" w:rsidP="000C4AE8">
            <w:pPr>
              <w:pStyle w:val="Tabletext"/>
              <w:rPr>
                <w:ins w:id="6287" w:author="3070" w:date="2020-10-13T10:25:00Z"/>
              </w:rPr>
            </w:pPr>
          </w:p>
        </w:tc>
      </w:tr>
      <w:tr w:rsidR="000C4AE8" w14:paraId="75CA1F16" w14:textId="77777777" w:rsidTr="000C4AE8">
        <w:trPr>
          <w:trHeight w:val="64"/>
          <w:ins w:id="6288" w:author="3070" w:date="2020-10-13T10:25:00Z"/>
        </w:trPr>
        <w:tc>
          <w:tcPr>
            <w:tcW w:w="3691" w:type="dxa"/>
            <w:gridSpan w:val="3"/>
            <w:tcBorders>
              <w:top w:val="single" w:sz="4" w:space="0" w:color="auto"/>
              <w:left w:val="single" w:sz="4" w:space="0" w:color="auto"/>
              <w:bottom w:val="single" w:sz="4" w:space="0" w:color="auto"/>
              <w:right w:val="single" w:sz="4" w:space="0" w:color="auto"/>
            </w:tcBorders>
            <w:shd w:val="clear" w:color="auto" w:fill="auto"/>
          </w:tcPr>
          <w:p w14:paraId="6458324C" w14:textId="77777777" w:rsidR="000C4AE8" w:rsidRPr="0085655A" w:rsidRDefault="000C4AE8" w:rsidP="000C4AE8">
            <w:pPr>
              <w:pStyle w:val="Tabletext"/>
              <w:rPr>
                <w:ins w:id="6289" w:author="3070" w:date="2020-10-13T10:25:00Z"/>
              </w:rPr>
            </w:pPr>
            <w:ins w:id="6290" w:author="3070" w:date="2020-10-13T10:25:00Z">
              <w:r>
                <w:t>SINGLED UP</w:t>
              </w:r>
            </w:ins>
          </w:p>
          <w:p w14:paraId="268E89C4" w14:textId="77777777" w:rsidR="000C4AE8" w:rsidRDefault="000C4AE8" w:rsidP="000C4AE8">
            <w:pPr>
              <w:pStyle w:val="Tabletext"/>
              <w:rPr>
                <w:ins w:id="6291" w:author="3070" w:date="2020-10-13T10:25:00Z"/>
              </w:rPr>
            </w:pPr>
          </w:p>
        </w:tc>
        <w:tc>
          <w:tcPr>
            <w:tcW w:w="6520" w:type="dxa"/>
            <w:gridSpan w:val="2"/>
            <w:tcBorders>
              <w:top w:val="single" w:sz="4" w:space="0" w:color="auto"/>
              <w:left w:val="single" w:sz="4" w:space="0" w:color="auto"/>
              <w:bottom w:val="single" w:sz="4" w:space="0" w:color="auto"/>
              <w:right w:val="single" w:sz="4" w:space="0" w:color="auto"/>
            </w:tcBorders>
            <w:shd w:val="clear" w:color="auto" w:fill="auto"/>
          </w:tcPr>
          <w:p w14:paraId="4547FD38" w14:textId="77777777" w:rsidR="000C4AE8" w:rsidRDefault="000C4AE8" w:rsidP="000C4AE8">
            <w:pPr>
              <w:pStyle w:val="Tabletext"/>
              <w:rPr>
                <w:ins w:id="6292" w:author="3070" w:date="2020-10-13T10:25:00Z"/>
              </w:rPr>
            </w:pPr>
            <w:ins w:id="6293" w:author="3070" w:date="2020-10-13T10:25:00Z">
              <w:r>
                <w:t>Mooring lines are released except the minimum needed to hold the vessel</w:t>
              </w:r>
            </w:ins>
          </w:p>
        </w:tc>
      </w:tr>
      <w:tr w:rsidR="000C4AE8" w14:paraId="6AAF2606" w14:textId="77777777" w:rsidTr="000C4AE8">
        <w:trPr>
          <w:trHeight w:val="64"/>
          <w:ins w:id="6294" w:author="3070" w:date="2020-10-13T10:25:00Z"/>
        </w:trPr>
        <w:tc>
          <w:tcPr>
            <w:tcW w:w="3691" w:type="dxa"/>
            <w:gridSpan w:val="3"/>
            <w:tcBorders>
              <w:top w:val="single" w:sz="4" w:space="0" w:color="auto"/>
              <w:left w:val="single" w:sz="4" w:space="0" w:color="auto"/>
              <w:bottom w:val="single" w:sz="4" w:space="0" w:color="auto"/>
              <w:right w:val="single" w:sz="4" w:space="0" w:color="auto"/>
            </w:tcBorders>
            <w:shd w:val="clear" w:color="auto" w:fill="auto"/>
          </w:tcPr>
          <w:p w14:paraId="661795B6" w14:textId="77777777" w:rsidR="000C4AE8" w:rsidRPr="0085655A" w:rsidRDefault="000C4AE8" w:rsidP="000C4AE8">
            <w:pPr>
              <w:pStyle w:val="Tabletext"/>
              <w:rPr>
                <w:ins w:id="6295" w:author="3070" w:date="2020-10-13T10:25:00Z"/>
              </w:rPr>
            </w:pPr>
            <w:ins w:id="6296" w:author="3070" w:date="2020-10-13T10:25:00Z">
              <w:r>
                <w:t>SPECIAL OPERATION</w:t>
              </w:r>
            </w:ins>
          </w:p>
          <w:p w14:paraId="31D757BC" w14:textId="77777777" w:rsidR="000C4AE8" w:rsidRDefault="000C4AE8" w:rsidP="000C4AE8">
            <w:pPr>
              <w:pStyle w:val="Tabletext"/>
              <w:rPr>
                <w:ins w:id="6297" w:author="3070" w:date="2020-10-13T10:25:00Z"/>
              </w:rPr>
            </w:pPr>
          </w:p>
        </w:tc>
        <w:tc>
          <w:tcPr>
            <w:tcW w:w="6520" w:type="dxa"/>
            <w:gridSpan w:val="2"/>
            <w:tcBorders>
              <w:top w:val="single" w:sz="4" w:space="0" w:color="auto"/>
              <w:left w:val="single" w:sz="4" w:space="0" w:color="auto"/>
              <w:bottom w:val="single" w:sz="4" w:space="0" w:color="auto"/>
              <w:right w:val="single" w:sz="4" w:space="0" w:color="auto"/>
            </w:tcBorders>
            <w:shd w:val="clear" w:color="auto" w:fill="auto"/>
          </w:tcPr>
          <w:p w14:paraId="2D4DA15D" w14:textId="77777777" w:rsidR="000C4AE8" w:rsidRPr="0063013F" w:rsidRDefault="000C4AE8" w:rsidP="000C4AE8">
            <w:pPr>
              <w:pStyle w:val="Tabletext"/>
              <w:rPr>
                <w:ins w:id="6298" w:author="3070" w:date="2020-10-13T10:25:00Z"/>
              </w:rPr>
            </w:pPr>
            <w:ins w:id="6299" w:author="3070" w:date="2020-10-13T10:25:00Z">
              <w:r>
                <w:t>A performance of a practical work or of something which affects the safety of navigation (e.g. d</w:t>
              </w:r>
              <w:r w:rsidRPr="00780E4C">
                <w:t>ifficult tow,</w:t>
              </w:r>
              <w:r>
                <w:t xml:space="preserve"> </w:t>
              </w:r>
              <w:r w:rsidRPr="00780E4C">
                <w:t>diver, survey, dredging, cable line laying</w:t>
              </w:r>
              <w:r>
                <w:t>).</w:t>
              </w:r>
            </w:ins>
          </w:p>
          <w:p w14:paraId="16342D00" w14:textId="77777777" w:rsidR="000C4AE8" w:rsidRDefault="000C4AE8" w:rsidP="000C4AE8">
            <w:pPr>
              <w:pStyle w:val="Tabletext"/>
              <w:rPr>
                <w:ins w:id="6300" w:author="3070" w:date="2020-10-13T10:25:00Z"/>
              </w:rPr>
            </w:pPr>
          </w:p>
        </w:tc>
      </w:tr>
      <w:tr w:rsidR="000C4AE8" w:rsidRPr="0063013F" w14:paraId="128C9F21" w14:textId="77777777" w:rsidTr="000C4AE8">
        <w:trPr>
          <w:trHeight w:val="64"/>
          <w:ins w:id="6301" w:author="3070" w:date="2020-10-13T10:25:00Z"/>
        </w:trPr>
        <w:tc>
          <w:tcPr>
            <w:tcW w:w="3691" w:type="dxa"/>
            <w:gridSpan w:val="3"/>
            <w:tcBorders>
              <w:top w:val="single" w:sz="4" w:space="0" w:color="auto"/>
              <w:left w:val="single" w:sz="4" w:space="0" w:color="auto"/>
              <w:bottom w:val="single" w:sz="4" w:space="0" w:color="auto"/>
              <w:right w:val="single" w:sz="4" w:space="0" w:color="auto"/>
            </w:tcBorders>
            <w:shd w:val="clear" w:color="auto" w:fill="auto"/>
          </w:tcPr>
          <w:p w14:paraId="5C52A9E4" w14:textId="77777777" w:rsidR="000C4AE8" w:rsidRPr="0085655A" w:rsidRDefault="000C4AE8" w:rsidP="000C4AE8">
            <w:pPr>
              <w:pStyle w:val="Tabletext"/>
              <w:rPr>
                <w:ins w:id="6302" w:author="3070" w:date="2020-10-13T10:25:00Z"/>
              </w:rPr>
            </w:pPr>
            <w:ins w:id="6303" w:author="3070" w:date="2020-10-13T10:25:00Z">
              <w:r>
                <w:t>STRIKE</w:t>
              </w:r>
            </w:ins>
          </w:p>
        </w:tc>
        <w:tc>
          <w:tcPr>
            <w:tcW w:w="6520" w:type="dxa"/>
            <w:gridSpan w:val="2"/>
            <w:tcBorders>
              <w:top w:val="single" w:sz="4" w:space="0" w:color="auto"/>
              <w:left w:val="single" w:sz="4" w:space="0" w:color="auto"/>
              <w:bottom w:val="single" w:sz="4" w:space="0" w:color="auto"/>
              <w:right w:val="single" w:sz="4" w:space="0" w:color="auto"/>
            </w:tcBorders>
            <w:shd w:val="clear" w:color="auto" w:fill="auto"/>
          </w:tcPr>
          <w:p w14:paraId="6A4C7760" w14:textId="77777777" w:rsidR="000C4AE8" w:rsidRPr="0063013F" w:rsidRDefault="000C4AE8" w:rsidP="000C4AE8">
            <w:pPr>
              <w:pStyle w:val="Tabletext"/>
              <w:rPr>
                <w:ins w:id="6304" w:author="3070" w:date="2020-10-13T10:25:00Z"/>
              </w:rPr>
            </w:pPr>
            <w:ins w:id="6305" w:author="3070" w:date="2020-10-13T10:25:00Z">
              <w:r>
                <w:t>Port services temporarily suspended due to a protest action</w:t>
              </w:r>
            </w:ins>
          </w:p>
        </w:tc>
      </w:tr>
      <w:tr w:rsidR="000C4AE8" w:rsidRPr="00B44AE5" w14:paraId="771454D4" w14:textId="77777777" w:rsidTr="000C4AE8">
        <w:trPr>
          <w:trHeight w:val="64"/>
          <w:ins w:id="6306" w:author="3070" w:date="2020-10-13T10:25:00Z"/>
        </w:trPr>
        <w:tc>
          <w:tcPr>
            <w:tcW w:w="3691" w:type="dxa"/>
            <w:gridSpan w:val="3"/>
            <w:tcBorders>
              <w:top w:val="single" w:sz="4" w:space="0" w:color="auto"/>
              <w:left w:val="single" w:sz="4" w:space="0" w:color="auto"/>
              <w:bottom w:val="single" w:sz="4" w:space="0" w:color="auto"/>
              <w:right w:val="single" w:sz="4" w:space="0" w:color="auto"/>
            </w:tcBorders>
            <w:shd w:val="clear" w:color="auto" w:fill="auto"/>
          </w:tcPr>
          <w:p w14:paraId="37C17521" w14:textId="77777777" w:rsidR="000C4AE8" w:rsidRPr="00E77030" w:rsidRDefault="000C4AE8" w:rsidP="000C4AE8">
            <w:pPr>
              <w:pStyle w:val="Tabletext"/>
              <w:rPr>
                <w:ins w:id="6307" w:author="3070" w:date="2020-10-13T10:25:00Z"/>
                <w:highlight w:val="green"/>
              </w:rPr>
            </w:pPr>
            <w:ins w:id="6308" w:author="3070" w:date="2020-10-13T10:25:00Z">
              <w:r w:rsidRPr="00E77030">
                <w:rPr>
                  <w:highlight w:val="green"/>
                </w:rPr>
                <w:t>WIND DIRECTION</w:t>
              </w:r>
            </w:ins>
          </w:p>
        </w:tc>
        <w:tc>
          <w:tcPr>
            <w:tcW w:w="6520" w:type="dxa"/>
            <w:gridSpan w:val="2"/>
            <w:tcBorders>
              <w:top w:val="single" w:sz="4" w:space="0" w:color="auto"/>
              <w:left w:val="single" w:sz="4" w:space="0" w:color="auto"/>
              <w:bottom w:val="single" w:sz="4" w:space="0" w:color="auto"/>
              <w:right w:val="single" w:sz="4" w:space="0" w:color="auto"/>
            </w:tcBorders>
            <w:shd w:val="clear" w:color="auto" w:fill="auto"/>
          </w:tcPr>
          <w:p w14:paraId="13B7390D" w14:textId="77777777" w:rsidR="000C4AE8" w:rsidRPr="00E77030" w:rsidRDefault="000C4AE8" w:rsidP="000C4AE8">
            <w:pPr>
              <w:pStyle w:val="Tabletext"/>
              <w:rPr>
                <w:ins w:id="6309" w:author="3070" w:date="2020-10-13T10:25:00Z"/>
                <w:highlight w:val="green"/>
              </w:rPr>
            </w:pPr>
            <w:ins w:id="6310" w:author="3070" w:date="2020-10-13T10:25:00Z">
              <w:r w:rsidRPr="00E77030">
                <w:rPr>
                  <w:highlight w:val="green"/>
                </w:rPr>
                <w:t xml:space="preserve">The wind is coming from </w:t>
              </w:r>
            </w:ins>
          </w:p>
        </w:tc>
      </w:tr>
    </w:tbl>
    <w:p w14:paraId="62073031" w14:textId="77777777" w:rsidR="000C4AE8" w:rsidRPr="0063013F" w:rsidRDefault="000C4AE8" w:rsidP="000C4AE8">
      <w:pPr>
        <w:pStyle w:val="Tabletext"/>
        <w:rPr>
          <w:ins w:id="6311" w:author="3070" w:date="2020-10-13T10:25:00Z"/>
        </w:rPr>
      </w:pPr>
    </w:p>
    <w:p w14:paraId="18153522" w14:textId="0492A101" w:rsidR="00EC4A2E" w:rsidRDefault="00EC4A2E">
      <w:pPr>
        <w:spacing w:after="200" w:line="276" w:lineRule="auto"/>
        <w:rPr>
          <w:sz w:val="22"/>
        </w:rPr>
      </w:pPr>
    </w:p>
    <w:p w14:paraId="00A40530" w14:textId="01457F61" w:rsidR="00270C5C" w:rsidDel="002E496D" w:rsidRDefault="00270C5C" w:rsidP="00270C5C">
      <w:pPr>
        <w:pStyle w:val="BodyText"/>
        <w:rPr>
          <w:del w:id="6312" w:author="3070" w:date="2020-10-08T12:39:00Z"/>
        </w:rPr>
      </w:pPr>
      <w:del w:id="6313" w:author="3070" w:date="2020-10-08T12:39:00Z">
        <w:r w:rsidDel="002E496D">
          <w:delText xml:space="preserve">Other </w:delText>
        </w:r>
        <w:r w:rsidRPr="0063013F" w:rsidDel="002E496D">
          <w:delText>example</w:delText>
        </w:r>
        <w:r w:rsidDel="002E496D">
          <w:delText>s</w:delText>
        </w:r>
        <w:r w:rsidRPr="0063013F" w:rsidDel="002E496D">
          <w:delText>:</w:delText>
        </w:r>
      </w:del>
    </w:p>
    <w:tbl>
      <w:tblPr>
        <w:tblStyle w:val="TableGrid"/>
        <w:tblW w:w="0" w:type="auto"/>
        <w:jc w:val="center"/>
        <w:tblLook w:val="04A0" w:firstRow="1" w:lastRow="0" w:firstColumn="1" w:lastColumn="0" w:noHBand="0" w:noVBand="1"/>
      </w:tblPr>
      <w:tblGrid>
        <w:gridCol w:w="2541"/>
        <w:gridCol w:w="6701"/>
      </w:tblGrid>
      <w:tr w:rsidR="00270C5C" w:rsidRPr="00F55AD7" w:rsidDel="002E496D" w14:paraId="34E6BBAE" w14:textId="70686546" w:rsidTr="00F22CC7">
        <w:trPr>
          <w:tblHeader/>
          <w:jc w:val="center"/>
          <w:del w:id="6314" w:author="3070" w:date="2020-10-08T12:39:00Z"/>
        </w:trPr>
        <w:tc>
          <w:tcPr>
            <w:tcW w:w="2541" w:type="dxa"/>
            <w:shd w:val="clear" w:color="auto" w:fill="FADBD1" w:themeFill="background2" w:themeFillTint="33"/>
          </w:tcPr>
          <w:p w14:paraId="2F67BFE1" w14:textId="0F205775" w:rsidR="00270C5C" w:rsidRPr="00C1400A" w:rsidDel="002E496D" w:rsidRDefault="00270C5C" w:rsidP="00F22CC7">
            <w:pPr>
              <w:pStyle w:val="Tableheading"/>
              <w:rPr>
                <w:del w:id="6315" w:author="3070" w:date="2020-10-08T12:39:00Z"/>
              </w:rPr>
            </w:pPr>
            <w:del w:id="6316" w:author="3070" w:date="2020-10-08T12:39:00Z">
              <w:r w:rsidDel="002E496D">
                <w:delText>VTS</w:delText>
              </w:r>
            </w:del>
          </w:p>
        </w:tc>
        <w:tc>
          <w:tcPr>
            <w:tcW w:w="6701" w:type="dxa"/>
            <w:shd w:val="clear" w:color="auto" w:fill="FADBD1" w:themeFill="background2" w:themeFillTint="33"/>
          </w:tcPr>
          <w:p w14:paraId="3A38F27B" w14:textId="1CE25D99" w:rsidR="00270C5C" w:rsidDel="002E496D" w:rsidRDefault="00270C5C" w:rsidP="00270C5C">
            <w:pPr>
              <w:pStyle w:val="Tabletext"/>
              <w:rPr>
                <w:del w:id="6317" w:author="3070" w:date="2020-10-08T12:39:00Z"/>
              </w:rPr>
            </w:pPr>
            <w:del w:id="6318" w:author="3070" w:date="2020-10-08T12:39:00Z">
              <w:r w:rsidDel="002E496D">
                <w:delText>All Ships, All Ships, All Ships</w:delText>
              </w:r>
            </w:del>
          </w:p>
          <w:p w14:paraId="35BB3290" w14:textId="72167E6D" w:rsidR="00F22CC7" w:rsidDel="002E496D" w:rsidRDefault="00F22CC7" w:rsidP="00F22CC7">
            <w:pPr>
              <w:pStyle w:val="Tabletext"/>
              <w:rPr>
                <w:del w:id="6319" w:author="3070" w:date="2020-10-08T12:39:00Z"/>
              </w:rPr>
            </w:pPr>
            <w:del w:id="6320" w:author="3070" w:date="2020-10-08T12:39:00Z">
              <w:r w:rsidDel="002E496D">
                <w:delText>This is (VTS)</w:delText>
              </w:r>
            </w:del>
          </w:p>
          <w:p w14:paraId="698F803F" w14:textId="6F516CB3" w:rsidR="00270C5C" w:rsidDel="002E496D" w:rsidRDefault="008044E4" w:rsidP="00270C5C">
            <w:pPr>
              <w:pStyle w:val="Tabletext"/>
              <w:rPr>
                <w:del w:id="6321" w:author="3070" w:date="2020-10-08T12:39:00Z"/>
              </w:rPr>
            </w:pPr>
            <w:del w:id="6322" w:author="3070" w:date="2020-10-08T12:39:00Z">
              <w:r w:rsidDel="002E496D">
                <w:delText>M</w:delText>
              </w:r>
              <w:r w:rsidR="00270C5C" w:rsidDel="002E496D">
                <w:delText xml:space="preserve">V [A] collided with </w:delText>
              </w:r>
              <w:r w:rsidDel="002E496D">
                <w:delText>(</w:delText>
              </w:r>
              <w:r w:rsidR="00270C5C" w:rsidDel="002E496D">
                <w:delText>MV [B]/ unknowing object/buoy/ light</w:delText>
              </w:r>
              <w:r w:rsidDel="002E496D">
                <w:delText>)</w:delText>
              </w:r>
            </w:del>
          </w:p>
          <w:p w14:paraId="4137EB18" w14:textId="779D9238" w:rsidR="00270C5C" w:rsidDel="002E496D" w:rsidRDefault="00270C5C" w:rsidP="00270C5C">
            <w:pPr>
              <w:pStyle w:val="Tabletext"/>
              <w:rPr>
                <w:del w:id="6323" w:author="3070" w:date="2020-10-08T12:39:00Z"/>
              </w:rPr>
            </w:pPr>
            <w:del w:id="6324" w:author="3070" w:date="2020-10-08T12:39:00Z">
              <w:r w:rsidDel="002E496D">
                <w:delText>in position XXX</w:delText>
              </w:r>
            </w:del>
          </w:p>
          <w:p w14:paraId="1942DB60" w14:textId="32FB5E96" w:rsidR="00270C5C" w:rsidRPr="00F55AD7" w:rsidDel="002E496D" w:rsidRDefault="00270C5C" w:rsidP="00313C28">
            <w:pPr>
              <w:pStyle w:val="Tabletext"/>
              <w:rPr>
                <w:del w:id="6325" w:author="3070" w:date="2020-10-08T12:39:00Z"/>
              </w:rPr>
            </w:pPr>
            <w:del w:id="6326" w:author="3070" w:date="2020-10-08T12:39:00Z">
              <w:r w:rsidDel="002E496D">
                <w:delText>Keep clear/wide berth re</w:delText>
              </w:r>
              <w:r w:rsidR="00313C28" w:rsidDel="002E496D">
                <w:delText>quested</w:delText>
              </w:r>
            </w:del>
          </w:p>
        </w:tc>
      </w:tr>
    </w:tbl>
    <w:p w14:paraId="12BAD8D5" w14:textId="700224E4" w:rsidR="001741C0" w:rsidDel="002E496D" w:rsidRDefault="001741C0" w:rsidP="001741C0">
      <w:pPr>
        <w:pStyle w:val="BodyText"/>
        <w:rPr>
          <w:del w:id="6327" w:author="3070" w:date="2020-10-08T12:39:00Z"/>
        </w:rPr>
      </w:pPr>
    </w:p>
    <w:tbl>
      <w:tblPr>
        <w:tblStyle w:val="TableGrid"/>
        <w:tblW w:w="0" w:type="auto"/>
        <w:jc w:val="center"/>
        <w:tblLook w:val="04A0" w:firstRow="1" w:lastRow="0" w:firstColumn="1" w:lastColumn="0" w:noHBand="0" w:noVBand="1"/>
      </w:tblPr>
      <w:tblGrid>
        <w:gridCol w:w="2541"/>
        <w:gridCol w:w="6701"/>
      </w:tblGrid>
      <w:tr w:rsidR="00270C5C" w:rsidRPr="00F55AD7" w:rsidDel="002E496D" w14:paraId="5521CEDF" w14:textId="0FFAAD4F" w:rsidTr="00F22CC7">
        <w:trPr>
          <w:tblHeader/>
          <w:jc w:val="center"/>
          <w:del w:id="6328" w:author="3070" w:date="2020-10-08T12:39:00Z"/>
        </w:trPr>
        <w:tc>
          <w:tcPr>
            <w:tcW w:w="2541" w:type="dxa"/>
            <w:shd w:val="clear" w:color="auto" w:fill="FADBD1" w:themeFill="background2" w:themeFillTint="33"/>
          </w:tcPr>
          <w:p w14:paraId="251D15F5" w14:textId="5917DE3A" w:rsidR="00270C5C" w:rsidRPr="00C1400A" w:rsidDel="002E496D" w:rsidRDefault="00270C5C" w:rsidP="00F22CC7">
            <w:pPr>
              <w:pStyle w:val="Tableheading"/>
              <w:rPr>
                <w:del w:id="6329" w:author="3070" w:date="2020-10-08T12:39:00Z"/>
              </w:rPr>
            </w:pPr>
            <w:del w:id="6330" w:author="3070" w:date="2020-10-08T12:39:00Z">
              <w:r w:rsidDel="002E496D">
                <w:delText>VTS</w:delText>
              </w:r>
            </w:del>
          </w:p>
        </w:tc>
        <w:tc>
          <w:tcPr>
            <w:tcW w:w="6701" w:type="dxa"/>
            <w:shd w:val="clear" w:color="auto" w:fill="FADBD1" w:themeFill="background2" w:themeFillTint="33"/>
          </w:tcPr>
          <w:p w14:paraId="67E022C8" w14:textId="5C04EB14" w:rsidR="00270C5C" w:rsidDel="002E496D" w:rsidRDefault="00270C5C" w:rsidP="00F22CC7">
            <w:pPr>
              <w:pStyle w:val="Tabletext"/>
              <w:rPr>
                <w:del w:id="6331" w:author="3070" w:date="2020-10-08T12:39:00Z"/>
              </w:rPr>
            </w:pPr>
            <w:del w:id="6332" w:author="3070" w:date="2020-10-08T12:39:00Z">
              <w:r w:rsidDel="002E496D">
                <w:delText>All Ships, All Ships, All Ships</w:delText>
              </w:r>
            </w:del>
          </w:p>
          <w:p w14:paraId="1CA33723" w14:textId="0294BC44" w:rsidR="00F22CC7" w:rsidDel="002E496D" w:rsidRDefault="00F22CC7" w:rsidP="00F22CC7">
            <w:pPr>
              <w:pStyle w:val="Tabletext"/>
              <w:rPr>
                <w:del w:id="6333" w:author="3070" w:date="2020-10-08T12:39:00Z"/>
              </w:rPr>
            </w:pPr>
            <w:del w:id="6334" w:author="3070" w:date="2020-10-08T12:39:00Z">
              <w:r w:rsidDel="002E496D">
                <w:delText>This is (VTS)</w:delText>
              </w:r>
            </w:del>
          </w:p>
          <w:p w14:paraId="3C870372" w14:textId="720C83AB" w:rsidR="00F22CC7" w:rsidDel="002E496D" w:rsidRDefault="00F22CC7" w:rsidP="008044E4">
            <w:pPr>
              <w:pStyle w:val="Tabletext"/>
              <w:rPr>
                <w:del w:id="6335" w:author="3070" w:date="2020-10-08T12:39:00Z"/>
              </w:rPr>
            </w:pPr>
            <w:del w:id="6336" w:author="3070" w:date="2020-10-08T12:39:00Z">
              <w:r w:rsidDel="002E496D">
                <w:delText>Person overboard in position XXX</w:delText>
              </w:r>
            </w:del>
          </w:p>
          <w:p w14:paraId="229BFC11" w14:textId="35942921" w:rsidR="00270C5C" w:rsidRPr="00F55AD7" w:rsidDel="002E496D" w:rsidRDefault="00F22CC7" w:rsidP="00313C28">
            <w:pPr>
              <w:pStyle w:val="Tabletext"/>
              <w:rPr>
                <w:del w:id="6337" w:author="3070" w:date="2020-10-08T12:39:00Z"/>
              </w:rPr>
            </w:pPr>
            <w:del w:id="6338" w:author="3070" w:date="2020-10-08T12:39:00Z">
              <w:r w:rsidDel="002E496D">
                <w:delText>Vessels in area keep lookout and report to VTS</w:delText>
              </w:r>
            </w:del>
          </w:p>
        </w:tc>
      </w:tr>
    </w:tbl>
    <w:p w14:paraId="0D0A31C8" w14:textId="1ED76CC5" w:rsidR="00270C5C" w:rsidDel="002E496D" w:rsidRDefault="00270C5C" w:rsidP="001741C0">
      <w:pPr>
        <w:pStyle w:val="BodyText"/>
        <w:rPr>
          <w:del w:id="6339" w:author="3070" w:date="2020-10-08T12:39:00Z"/>
        </w:rPr>
      </w:pPr>
    </w:p>
    <w:p w14:paraId="5B24874B" w14:textId="13F19637" w:rsidR="00695CE3" w:rsidRPr="00695CE3" w:rsidDel="002E496D" w:rsidRDefault="00695CE3">
      <w:pPr>
        <w:pStyle w:val="Heading3"/>
        <w:ind w:left="993"/>
        <w:rPr>
          <w:del w:id="6340" w:author="3070" w:date="2020-10-08T12:39:00Z"/>
        </w:rPr>
        <w:pPrChange w:id="6341" w:author="LANDI Michele (C.C.)" w:date="2020-10-01T16:04:00Z">
          <w:pPr>
            <w:pStyle w:val="Heading3"/>
          </w:pPr>
        </w:pPrChange>
      </w:pPr>
      <w:bookmarkStart w:id="6342" w:name="_Toc16166013"/>
      <w:bookmarkStart w:id="6343" w:name="_Toc40380981"/>
      <w:del w:id="6344" w:author="3070" w:date="2020-10-08T12:39:00Z">
        <w:r w:rsidRPr="00695CE3" w:rsidDel="002E496D">
          <w:delText>Securite</w:delText>
        </w:r>
        <w:bookmarkEnd w:id="6342"/>
        <w:bookmarkEnd w:id="6343"/>
      </w:del>
    </w:p>
    <w:p w14:paraId="23672695" w14:textId="3E5A56E8" w:rsidR="00695CE3" w:rsidRPr="00695CE3" w:rsidDel="002E496D" w:rsidRDefault="00695CE3" w:rsidP="00695CE3">
      <w:pPr>
        <w:pStyle w:val="BodyText"/>
        <w:rPr>
          <w:del w:id="6345" w:author="3070" w:date="2020-10-08T12:39:00Z"/>
        </w:rPr>
      </w:pPr>
      <w:del w:id="6346" w:author="3070" w:date="2020-10-08T12:39:00Z">
        <w:r w:rsidRPr="00695CE3" w:rsidDel="002E496D">
          <w:delText>The call ‘Securite’ indicates there is an important message regarding navigational warnings or serious weather reports.  All safety messages should be broadcast to all stations or a specific station.</w:delText>
        </w:r>
      </w:del>
    </w:p>
    <w:p w14:paraId="473FEFE8" w14:textId="5DA4DE47" w:rsidR="00695CE3" w:rsidRPr="00695CE3" w:rsidDel="002E496D" w:rsidRDefault="00695CE3" w:rsidP="00695CE3">
      <w:pPr>
        <w:pStyle w:val="BodyText"/>
        <w:rPr>
          <w:del w:id="6347" w:author="3070" w:date="2020-10-08T12:39:00Z"/>
        </w:rPr>
      </w:pPr>
      <w:del w:id="6348" w:author="3070" w:date="2020-10-08T12:39:00Z">
        <w:r w:rsidRPr="00695CE3" w:rsidDel="002E496D">
          <w:delText>For example:</w:delText>
        </w:r>
      </w:del>
    </w:p>
    <w:tbl>
      <w:tblPr>
        <w:tblStyle w:val="TableGrid"/>
        <w:tblW w:w="0" w:type="auto"/>
        <w:jc w:val="center"/>
        <w:tblLook w:val="04A0" w:firstRow="1" w:lastRow="0" w:firstColumn="1" w:lastColumn="0" w:noHBand="0" w:noVBand="1"/>
      </w:tblPr>
      <w:tblGrid>
        <w:gridCol w:w="2541"/>
        <w:gridCol w:w="6701"/>
      </w:tblGrid>
      <w:tr w:rsidR="00695CE3" w:rsidRPr="00F55AD7" w:rsidDel="002E496D" w14:paraId="40DD96CD" w14:textId="5FDA8CDB" w:rsidTr="00D90639">
        <w:trPr>
          <w:tblHeader/>
          <w:jc w:val="center"/>
          <w:del w:id="6349" w:author="3070" w:date="2020-10-08T12:39:00Z"/>
        </w:trPr>
        <w:tc>
          <w:tcPr>
            <w:tcW w:w="2541" w:type="dxa"/>
            <w:shd w:val="clear" w:color="auto" w:fill="FADBD1" w:themeFill="background2" w:themeFillTint="33"/>
          </w:tcPr>
          <w:p w14:paraId="7AE35F95" w14:textId="50460781" w:rsidR="00695CE3" w:rsidRPr="00C1400A" w:rsidDel="002E496D" w:rsidRDefault="00695CE3" w:rsidP="00D90639">
            <w:pPr>
              <w:pStyle w:val="Tableheading"/>
              <w:rPr>
                <w:del w:id="6350" w:author="3070" w:date="2020-10-08T12:39:00Z"/>
              </w:rPr>
            </w:pPr>
            <w:del w:id="6351" w:author="3070" w:date="2020-10-08T12:39:00Z">
              <w:r w:rsidDel="002E496D">
                <w:delText>VTS</w:delText>
              </w:r>
            </w:del>
          </w:p>
        </w:tc>
        <w:tc>
          <w:tcPr>
            <w:tcW w:w="6701" w:type="dxa"/>
            <w:shd w:val="clear" w:color="auto" w:fill="FADBD1" w:themeFill="background2" w:themeFillTint="33"/>
          </w:tcPr>
          <w:p w14:paraId="7FD6E231" w14:textId="31B5EA56" w:rsidR="00695CE3" w:rsidDel="002E496D" w:rsidRDefault="00695CE3" w:rsidP="00695CE3">
            <w:pPr>
              <w:pStyle w:val="Tabletext"/>
              <w:rPr>
                <w:del w:id="6352" w:author="3070" w:date="2020-10-08T12:39:00Z"/>
              </w:rPr>
            </w:pPr>
            <w:del w:id="6353" w:author="3070" w:date="2020-10-08T12:39:00Z">
              <w:r w:rsidDel="002E496D">
                <w:delText>SECURITE, SECURITE, SECURITE</w:delText>
              </w:r>
            </w:del>
          </w:p>
          <w:p w14:paraId="71B076CC" w14:textId="226AACA5" w:rsidR="00695CE3" w:rsidDel="002E496D" w:rsidRDefault="00695CE3" w:rsidP="00695CE3">
            <w:pPr>
              <w:pStyle w:val="Tabletext"/>
              <w:rPr>
                <w:del w:id="6354" w:author="3070" w:date="2020-10-08T12:39:00Z"/>
              </w:rPr>
            </w:pPr>
            <w:del w:id="6355" w:author="3070" w:date="2020-10-08T12:39:00Z">
              <w:r w:rsidDel="002E496D">
                <w:delText>ALL SHIPS, ALL SHIPS, ALL SHIPS</w:delText>
              </w:r>
            </w:del>
          </w:p>
          <w:p w14:paraId="19CA59D6" w14:textId="22F384C6" w:rsidR="00695CE3" w:rsidDel="002E496D" w:rsidRDefault="00695CE3" w:rsidP="00695CE3">
            <w:pPr>
              <w:pStyle w:val="Tabletext"/>
              <w:rPr>
                <w:del w:id="6356" w:author="3070" w:date="2020-10-08T12:39:00Z"/>
              </w:rPr>
            </w:pPr>
            <w:del w:id="6357" w:author="3070" w:date="2020-10-08T12:39:00Z">
              <w:r w:rsidDel="002E496D">
                <w:delText>THIS IS PORT HEDLAND VTS, PORT HEDLAND VTS, PORT HEDLAND VTS</w:delText>
              </w:r>
            </w:del>
          </w:p>
          <w:p w14:paraId="02E5259C" w14:textId="7D971C88" w:rsidR="00695CE3" w:rsidDel="002E496D" w:rsidRDefault="00695CE3" w:rsidP="00695CE3">
            <w:pPr>
              <w:pStyle w:val="Tabletext"/>
              <w:rPr>
                <w:del w:id="6358" w:author="3070" w:date="2020-10-08T12:39:00Z"/>
              </w:rPr>
            </w:pPr>
            <w:del w:id="6359" w:author="3070" w:date="2020-10-08T12:39:00Z">
              <w:r w:rsidDel="002E496D">
                <w:delText xml:space="preserve">WARNING </w:delText>
              </w:r>
            </w:del>
          </w:p>
          <w:p w14:paraId="2BE0945C" w14:textId="2237DAE9" w:rsidR="00695CE3" w:rsidDel="002E496D" w:rsidRDefault="00695CE3" w:rsidP="00695CE3">
            <w:pPr>
              <w:pStyle w:val="Tabletext"/>
              <w:rPr>
                <w:del w:id="6360" w:author="3070" w:date="2020-10-08T12:39:00Z"/>
              </w:rPr>
            </w:pPr>
            <w:del w:id="6361" w:author="3070" w:date="2020-10-08T12:39:00Z">
              <w:r w:rsidDel="002E496D">
                <w:delText>A STRONG WIND WARNING IS CURRENT FOR PORT HEDLAND AND SURROUNDING AREAS. EXPECTED WIND STRENGTH MAY EXCEED 45 KNOTS, FOUR FIVEKNOTS. ALL VESSELS ARE ADVISED TO TAKE EXTRA PRECAUTIONS INROUGH WEATHER AND ENSURE ANCHORS ARE HOLDING FAST.</w:delText>
              </w:r>
            </w:del>
          </w:p>
          <w:p w14:paraId="61A85A39" w14:textId="4DD478F7" w:rsidR="00695CE3" w:rsidDel="002E496D" w:rsidRDefault="00695CE3" w:rsidP="00695CE3">
            <w:pPr>
              <w:pStyle w:val="Tabletext"/>
              <w:rPr>
                <w:del w:id="6362" w:author="3070" w:date="2020-10-08T12:39:00Z"/>
              </w:rPr>
            </w:pPr>
            <w:del w:id="6363" w:author="3070" w:date="2020-10-08T12:39:00Z">
              <w:r w:rsidDel="002E496D">
                <w:delText>I SAY AGAIN …</w:delText>
              </w:r>
            </w:del>
          </w:p>
          <w:p w14:paraId="129A3485" w14:textId="65B15A1A" w:rsidR="00695CE3" w:rsidRPr="00F55AD7" w:rsidDel="002E496D" w:rsidRDefault="00695CE3" w:rsidP="00695CE3">
            <w:pPr>
              <w:pStyle w:val="Tabletext"/>
              <w:rPr>
                <w:del w:id="6364" w:author="3070" w:date="2020-10-08T12:39:00Z"/>
              </w:rPr>
            </w:pPr>
            <w:del w:id="6365" w:author="3070" w:date="2020-10-08T12:39:00Z">
              <w:r w:rsidDel="002E496D">
                <w:delText>THIS IS PORT HEDLAND VTS OUT</w:delText>
              </w:r>
            </w:del>
          </w:p>
        </w:tc>
      </w:tr>
    </w:tbl>
    <w:p w14:paraId="0FEF1110" w14:textId="5E5A9F99" w:rsidR="001741C0" w:rsidDel="002E496D" w:rsidRDefault="001741C0" w:rsidP="00F06234">
      <w:pPr>
        <w:pStyle w:val="BodyText"/>
        <w:rPr>
          <w:del w:id="6366" w:author="3070" w:date="2020-10-08T12:39:00Z"/>
        </w:rPr>
      </w:pPr>
    </w:p>
    <w:p w14:paraId="616E5D70" w14:textId="66D0C4A4" w:rsidR="00695CE3" w:rsidRPr="00695CE3" w:rsidDel="002E496D" w:rsidRDefault="00695CE3">
      <w:pPr>
        <w:pStyle w:val="Heading3"/>
        <w:ind w:left="993"/>
        <w:rPr>
          <w:del w:id="6367" w:author="3070" w:date="2020-10-08T12:39:00Z"/>
        </w:rPr>
        <w:pPrChange w:id="6368" w:author="LANDI Michele (C.C.)" w:date="2020-10-01T16:04:00Z">
          <w:pPr>
            <w:pStyle w:val="Heading3"/>
          </w:pPr>
        </w:pPrChange>
      </w:pPr>
      <w:bookmarkStart w:id="6369" w:name="_Toc16166014"/>
      <w:bookmarkStart w:id="6370" w:name="_Toc40380982"/>
      <w:del w:id="6371" w:author="3070" w:date="2020-10-08T12:39:00Z">
        <w:r w:rsidRPr="00695CE3" w:rsidDel="002E496D">
          <w:delText>Cancellations</w:delText>
        </w:r>
        <w:bookmarkEnd w:id="6369"/>
        <w:bookmarkEnd w:id="6370"/>
      </w:del>
    </w:p>
    <w:p w14:paraId="62038E97" w14:textId="57824C6B" w:rsidR="00695CE3" w:rsidRPr="00695CE3" w:rsidDel="002E496D" w:rsidRDefault="00695CE3" w:rsidP="00695CE3">
      <w:pPr>
        <w:pStyle w:val="BodyText"/>
        <w:rPr>
          <w:del w:id="6372" w:author="3070" w:date="2020-10-08T12:39:00Z"/>
        </w:rPr>
      </w:pPr>
      <w:del w:id="6373" w:author="3070" w:date="2020-10-08T12:39:00Z">
        <w:r w:rsidRPr="00695CE3" w:rsidDel="002E496D">
          <w:delText>When the incident is over, an appropriate message should be broadcast to all stations.</w:delText>
        </w:r>
      </w:del>
    </w:p>
    <w:p w14:paraId="3D822F31" w14:textId="5A0918E0" w:rsidR="00981E27" w:rsidDel="002E496D" w:rsidRDefault="00981E27">
      <w:pPr>
        <w:pStyle w:val="Heading2"/>
        <w:rPr>
          <w:del w:id="6374" w:author="3070" w:date="2020-10-08T12:39:00Z"/>
        </w:rPr>
        <w:pPrChange w:id="6375" w:author="3070" w:date="2020-08-07T16:06:00Z">
          <w:pPr>
            <w:spacing w:after="200" w:line="276" w:lineRule="auto"/>
          </w:pPr>
        </w:pPrChange>
      </w:pPr>
      <w:bookmarkStart w:id="6376" w:name="_Toc16166015"/>
      <w:del w:id="6377" w:author="3070" w:date="2020-10-08T12:39:00Z">
        <w:r w:rsidDel="002E496D">
          <w:br w:type="page"/>
        </w:r>
      </w:del>
    </w:p>
    <w:p w14:paraId="465939B3" w14:textId="2E25CCDD" w:rsidR="00695CE3" w:rsidDel="002E496D" w:rsidRDefault="00695CE3">
      <w:pPr>
        <w:pStyle w:val="Heading2"/>
        <w:rPr>
          <w:del w:id="6378" w:author="3070" w:date="2020-10-08T12:39:00Z"/>
          <w:moveFrom w:id="6379" w:author="LANDI Michele (C.C.)" w:date="2020-10-01T16:02:00Z"/>
        </w:rPr>
      </w:pPr>
      <w:bookmarkStart w:id="6380" w:name="_Toc40380983"/>
      <w:moveFromRangeStart w:id="6381" w:author="LANDI Michele (C.C.)" w:date="2020-10-01T16:02:00Z" w:name="move52460591"/>
      <w:moveFrom w:id="6382" w:author="LANDI Michele (C.C.)" w:date="2020-10-01T16:02:00Z">
        <w:del w:id="6383" w:author="3070" w:date="2020-10-08T12:39:00Z">
          <w:r w:rsidRPr="00695CE3" w:rsidDel="002E496D">
            <w:delText>IMPACTS ON NORMAL VTS OPERATIONS</w:delText>
          </w:r>
          <w:bookmarkEnd w:id="6376"/>
          <w:bookmarkEnd w:id="6380"/>
        </w:del>
      </w:moveFrom>
    </w:p>
    <w:p w14:paraId="68076C21" w14:textId="7B30F34D" w:rsidR="00695CE3" w:rsidRPr="00695CE3" w:rsidDel="002E496D" w:rsidRDefault="00695CE3" w:rsidP="00695CE3">
      <w:pPr>
        <w:pStyle w:val="Heading2separationline"/>
        <w:rPr>
          <w:del w:id="6384" w:author="3070" w:date="2020-10-08T12:39:00Z"/>
          <w:moveFrom w:id="6385" w:author="LANDI Michele (C.C.)" w:date="2020-10-01T16:02:00Z"/>
        </w:rPr>
      </w:pPr>
    </w:p>
    <w:p w14:paraId="7FCC2199" w14:textId="07AA676B" w:rsidR="00695CE3" w:rsidRPr="00695CE3" w:rsidDel="002E496D" w:rsidRDefault="00695CE3" w:rsidP="00695CE3">
      <w:pPr>
        <w:pStyle w:val="Heading3"/>
        <w:rPr>
          <w:del w:id="6386" w:author="3070" w:date="2020-10-08T12:39:00Z"/>
          <w:moveFrom w:id="6387" w:author="LANDI Michele (C.C.)" w:date="2020-10-01T16:02:00Z"/>
        </w:rPr>
      </w:pPr>
      <w:bookmarkStart w:id="6388" w:name="_Toc16166016"/>
      <w:bookmarkStart w:id="6389" w:name="_Toc40380984"/>
      <w:moveFrom w:id="6390" w:author="LANDI Michele (C.C.)" w:date="2020-10-01T16:02:00Z">
        <w:del w:id="6391" w:author="3070" w:date="2020-10-08T12:39:00Z">
          <w:r w:rsidRPr="00695CE3" w:rsidDel="002E496D">
            <w:delText>Issues with VTS operations</w:delText>
          </w:r>
          <w:bookmarkEnd w:id="6388"/>
          <w:bookmarkEnd w:id="6389"/>
        </w:del>
      </w:moveFrom>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Change w:id="6392">
          <w:tblGrid>
            <w:gridCol w:w="3826"/>
            <w:gridCol w:w="7"/>
            <w:gridCol w:w="6358"/>
            <w:gridCol w:w="20"/>
          </w:tblGrid>
        </w:tblGridChange>
      </w:tblGrid>
      <w:tr w:rsidR="00695CE3" w:rsidRPr="00695CE3" w:rsidDel="002E496D" w14:paraId="0D94883D" w14:textId="01124141" w:rsidTr="00D90639">
        <w:trPr>
          <w:trHeight w:val="360"/>
          <w:tblHeader/>
          <w:del w:id="6393" w:author="3070" w:date="2020-10-08T12:39:00Z"/>
        </w:trPr>
        <w:tc>
          <w:tcPr>
            <w:tcW w:w="1877" w:type="pct"/>
            <w:shd w:val="clear" w:color="auto" w:fill="D9E2F3"/>
            <w:vAlign w:val="center"/>
          </w:tcPr>
          <w:p w14:paraId="5531F533" w14:textId="635C9D9B" w:rsidR="00695CE3" w:rsidRPr="00695CE3" w:rsidDel="002E496D" w:rsidRDefault="00695CE3" w:rsidP="00695CE3">
            <w:pPr>
              <w:pStyle w:val="Tableheading"/>
              <w:rPr>
                <w:del w:id="6394" w:author="3070" w:date="2020-10-08T12:39:00Z"/>
                <w:moveFrom w:id="6395" w:author="LANDI Michele (C.C.)" w:date="2020-10-01T16:02:00Z"/>
              </w:rPr>
            </w:pPr>
            <w:moveFrom w:id="6396" w:author="LANDI Michele (C.C.)" w:date="2020-10-01T16:02:00Z">
              <w:del w:id="6397" w:author="3070" w:date="2020-10-08T12:39:00Z">
                <w:r w:rsidRPr="00695CE3" w:rsidDel="002E496D">
                  <w:delText>Message Element</w:delText>
                </w:r>
              </w:del>
            </w:moveFrom>
          </w:p>
        </w:tc>
        <w:tc>
          <w:tcPr>
            <w:tcW w:w="3123" w:type="pct"/>
            <w:shd w:val="clear" w:color="auto" w:fill="D9E2F3"/>
            <w:vAlign w:val="center"/>
          </w:tcPr>
          <w:p w14:paraId="789880DD" w14:textId="5D5AD7B6" w:rsidR="00695CE3" w:rsidRPr="00695CE3" w:rsidDel="002E496D" w:rsidRDefault="00695CE3" w:rsidP="00695CE3">
            <w:pPr>
              <w:pStyle w:val="Tableheading"/>
              <w:rPr>
                <w:del w:id="6398" w:author="3070" w:date="2020-10-08T12:39:00Z"/>
                <w:moveFrom w:id="6399" w:author="LANDI Michele (C.C.)" w:date="2020-10-01T16:02:00Z"/>
              </w:rPr>
            </w:pPr>
            <w:moveFrom w:id="6400" w:author="LANDI Michele (C.C.)" w:date="2020-10-01T16:02:00Z">
              <w:del w:id="6401" w:author="3070" w:date="2020-10-08T12:39:00Z">
                <w:r w:rsidRPr="00695CE3" w:rsidDel="002E496D">
                  <w:delText>Message Intent</w:delText>
                </w:r>
              </w:del>
            </w:moveFrom>
          </w:p>
        </w:tc>
      </w:tr>
      <w:tr w:rsidR="00695CE3" w:rsidDel="002E496D" w14:paraId="3BF0C39A" w14:textId="66D4E837" w:rsidTr="006E5521">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6402" w:author="3070" w:date="2020-06-02T09:42: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del w:id="6403" w:author="3070" w:date="2020-10-08T12:39:00Z"/>
          <w:trPrChange w:id="6404" w:author="3070" w:date="2020-06-02T09:42:00Z">
            <w:trPr>
              <w:trHeight w:val="64"/>
            </w:trPr>
          </w:trPrChange>
        </w:trPr>
        <w:tc>
          <w:tcPr>
            <w:tcW w:w="1877" w:type="pct"/>
            <w:shd w:val="clear" w:color="auto" w:fill="D4F1D3" w:themeFill="text2" w:themeFillTint="33"/>
            <w:tcPrChange w:id="6405" w:author="3070" w:date="2020-06-02T09:42:00Z">
              <w:tcPr>
                <w:tcW w:w="1877" w:type="pct"/>
                <w:gridSpan w:val="2"/>
                <w:shd w:val="clear" w:color="auto" w:fill="B5E1FF" w:themeFill="accent1" w:themeFillTint="33"/>
              </w:tcPr>
            </w:tcPrChange>
          </w:tcPr>
          <w:p w14:paraId="163B39A5" w14:textId="1791770F" w:rsidR="00695CE3" w:rsidRPr="00613964" w:rsidDel="002E496D" w:rsidRDefault="00695CE3" w:rsidP="00695CE3">
            <w:pPr>
              <w:pStyle w:val="Tabletext"/>
              <w:rPr>
                <w:del w:id="6406" w:author="3070" w:date="2020-10-08T12:39:00Z"/>
                <w:moveFrom w:id="6407" w:author="LANDI Michele (C.C.)" w:date="2020-10-01T16:02:00Z"/>
              </w:rPr>
            </w:pPr>
            <w:moveFrom w:id="6408" w:author="LANDI Michele (C.C.)" w:date="2020-10-01T16:02:00Z">
              <w:del w:id="6409" w:author="3070" w:date="2020-10-08T12:39:00Z">
                <w:r w:rsidRPr="00613964" w:rsidDel="002E496D">
                  <w:delText>(VTS) AT REDUCED CAPACITY UNTIL (time)</w:delText>
                </w:r>
              </w:del>
            </w:moveFrom>
          </w:p>
        </w:tc>
        <w:tc>
          <w:tcPr>
            <w:tcW w:w="3123" w:type="pct"/>
            <w:shd w:val="clear" w:color="auto" w:fill="D4F1D3" w:themeFill="text2" w:themeFillTint="33"/>
            <w:tcPrChange w:id="6410" w:author="3070" w:date="2020-06-02T09:42:00Z">
              <w:tcPr>
                <w:tcW w:w="3123" w:type="pct"/>
                <w:gridSpan w:val="2"/>
                <w:shd w:val="clear" w:color="auto" w:fill="B5E1FF" w:themeFill="accent1" w:themeFillTint="33"/>
              </w:tcPr>
            </w:tcPrChange>
          </w:tcPr>
          <w:p w14:paraId="791F2C3B" w14:textId="558EEADC" w:rsidR="00695CE3" w:rsidRPr="00613964" w:rsidDel="002E496D" w:rsidRDefault="00695CE3" w:rsidP="00695CE3">
            <w:pPr>
              <w:pStyle w:val="Tabletext"/>
              <w:rPr>
                <w:del w:id="6411" w:author="3070" w:date="2020-10-08T12:39:00Z"/>
                <w:moveFrom w:id="6412" w:author="LANDI Michele (C.C.)" w:date="2020-10-01T16:02:00Z"/>
              </w:rPr>
            </w:pPr>
            <w:moveFrom w:id="6413" w:author="LANDI Michele (C.C.)" w:date="2020-10-01T16:02:00Z">
              <w:del w:id="6414" w:author="3070" w:date="2020-10-08T12:39:00Z">
                <w:r w:rsidRPr="00613964" w:rsidDel="002E496D">
                  <w:delText>Notification that the VTS is operating at reduced capacity</w:delText>
                </w:r>
              </w:del>
            </w:moveFrom>
          </w:p>
        </w:tc>
      </w:tr>
      <w:tr w:rsidR="00695CE3" w:rsidDel="002E496D" w14:paraId="670D1448" w14:textId="027E8DFF" w:rsidTr="006E5521">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6415" w:author="3070" w:date="2020-06-02T09:42: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del w:id="6416" w:author="3070" w:date="2020-10-08T12:39:00Z"/>
          <w:trPrChange w:id="6417" w:author="3070" w:date="2020-06-02T09:42:00Z">
            <w:trPr>
              <w:trHeight w:val="64"/>
            </w:trPr>
          </w:trPrChange>
        </w:trPr>
        <w:tc>
          <w:tcPr>
            <w:tcW w:w="1877" w:type="pct"/>
            <w:shd w:val="clear" w:color="auto" w:fill="D4F1D3" w:themeFill="text2" w:themeFillTint="33"/>
            <w:tcPrChange w:id="6418" w:author="3070" w:date="2020-06-02T09:42:00Z">
              <w:tcPr>
                <w:tcW w:w="1877" w:type="pct"/>
                <w:gridSpan w:val="2"/>
                <w:shd w:val="clear" w:color="auto" w:fill="B5E1FF" w:themeFill="accent1" w:themeFillTint="33"/>
              </w:tcPr>
            </w:tcPrChange>
          </w:tcPr>
          <w:p w14:paraId="1E8CC1A4" w14:textId="19D9B422" w:rsidR="00695CE3" w:rsidRPr="00613964" w:rsidDel="002E496D" w:rsidRDefault="00695CE3" w:rsidP="00695CE3">
            <w:pPr>
              <w:pStyle w:val="Tabletext"/>
              <w:rPr>
                <w:del w:id="6419" w:author="3070" w:date="2020-10-08T12:39:00Z"/>
                <w:moveFrom w:id="6420" w:author="LANDI Michele (C.C.)" w:date="2020-10-01T16:02:00Z"/>
              </w:rPr>
            </w:pPr>
            <w:moveFrom w:id="6421" w:author="LANDI Michele (C.C.)" w:date="2020-10-01T16:02:00Z">
              <w:del w:id="6422" w:author="3070" w:date="2020-10-08T12:39:00Z">
                <w:r w:rsidRPr="00613964" w:rsidDel="002E496D">
                  <w:delText>OPERATIONS OFFLINE UNTIL (time)</w:delText>
                </w:r>
              </w:del>
            </w:moveFrom>
          </w:p>
        </w:tc>
        <w:tc>
          <w:tcPr>
            <w:tcW w:w="3123" w:type="pct"/>
            <w:shd w:val="clear" w:color="auto" w:fill="D4F1D3" w:themeFill="text2" w:themeFillTint="33"/>
            <w:tcPrChange w:id="6423" w:author="3070" w:date="2020-06-02T09:42:00Z">
              <w:tcPr>
                <w:tcW w:w="3123" w:type="pct"/>
                <w:gridSpan w:val="2"/>
                <w:shd w:val="clear" w:color="auto" w:fill="B5E1FF" w:themeFill="accent1" w:themeFillTint="33"/>
              </w:tcPr>
            </w:tcPrChange>
          </w:tcPr>
          <w:p w14:paraId="18ED6A20" w14:textId="68AE51A1" w:rsidR="00695CE3" w:rsidRPr="00613964" w:rsidDel="002E496D" w:rsidRDefault="00695CE3" w:rsidP="00695CE3">
            <w:pPr>
              <w:pStyle w:val="Tabletext"/>
              <w:rPr>
                <w:del w:id="6424" w:author="3070" w:date="2020-10-08T12:39:00Z"/>
                <w:moveFrom w:id="6425" w:author="LANDI Michele (C.C.)" w:date="2020-10-01T16:02:00Z"/>
              </w:rPr>
            </w:pPr>
            <w:moveFrom w:id="6426" w:author="LANDI Michele (C.C.)" w:date="2020-10-01T16:02:00Z">
              <w:del w:id="6427" w:author="3070" w:date="2020-10-08T12:39:00Z">
                <w:r w:rsidRPr="00613964" w:rsidDel="002E496D">
                  <w:delText>Notification that the VTS will be offline until a specified time</w:delText>
                </w:r>
              </w:del>
            </w:moveFrom>
          </w:p>
        </w:tc>
      </w:tr>
    </w:tbl>
    <w:p w14:paraId="7BCFF302" w14:textId="1EF6216A" w:rsidR="00695CE3" w:rsidDel="002E496D" w:rsidRDefault="00695CE3" w:rsidP="00695CE3">
      <w:pPr>
        <w:pStyle w:val="BodyText"/>
        <w:spacing w:before="120"/>
        <w:rPr>
          <w:del w:id="6428" w:author="3070" w:date="2020-10-08T12:39:00Z"/>
          <w:moveFrom w:id="6429" w:author="LANDI Michele (C.C.)" w:date="2020-10-01T16:02:00Z"/>
        </w:rPr>
      </w:pPr>
      <w:moveFrom w:id="6430" w:author="LANDI Michele (C.C.)" w:date="2020-10-01T16:02:00Z">
        <w:del w:id="6431" w:author="3070" w:date="2020-10-08T12:39:00Z">
          <w:r w:rsidDel="002E496D">
            <w:delText>Examples of phrases which a VTS may use to advise that their VTS operations have been impacted:</w:delText>
          </w:r>
        </w:del>
      </w:moveFrom>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215"/>
        <w:tblGridChange w:id="6432">
          <w:tblGrid>
            <w:gridCol w:w="10215"/>
          </w:tblGrid>
        </w:tblGridChange>
      </w:tblGrid>
      <w:tr w:rsidR="00695CE3" w:rsidRPr="00695CE3" w:rsidDel="002E496D" w14:paraId="6F08C517" w14:textId="3BEB25EE" w:rsidTr="00D90639">
        <w:trPr>
          <w:trHeight w:val="360"/>
          <w:del w:id="6433" w:author="3070" w:date="2020-10-08T12:39:00Z"/>
        </w:trPr>
        <w:tc>
          <w:tcPr>
            <w:tcW w:w="10215" w:type="dxa"/>
            <w:tcBorders>
              <w:bottom w:val="single" w:sz="4" w:space="0" w:color="auto"/>
            </w:tcBorders>
            <w:shd w:val="clear" w:color="auto" w:fill="D9E2F3"/>
            <w:vAlign w:val="center"/>
          </w:tcPr>
          <w:p w14:paraId="73AA804B" w14:textId="593E08F9" w:rsidR="00695CE3" w:rsidRPr="00695CE3" w:rsidDel="002E496D" w:rsidRDefault="00695CE3" w:rsidP="00695CE3">
            <w:pPr>
              <w:pStyle w:val="Tableheading"/>
              <w:rPr>
                <w:del w:id="6434" w:author="3070" w:date="2020-10-08T12:39:00Z"/>
                <w:moveFrom w:id="6435" w:author="LANDI Michele (C.C.)" w:date="2020-10-01T16:02:00Z"/>
              </w:rPr>
            </w:pPr>
            <w:moveFrom w:id="6436" w:author="LANDI Michele (C.C.)" w:date="2020-10-01T16:02:00Z">
              <w:del w:id="6437" w:author="3070" w:date="2020-10-08T12:39:00Z">
                <w:r w:rsidRPr="00695CE3" w:rsidDel="002E496D">
                  <w:delText>Message Phrases</w:delText>
                </w:r>
              </w:del>
            </w:moveFrom>
          </w:p>
        </w:tc>
      </w:tr>
      <w:tr w:rsidR="00695CE3" w:rsidDel="002E496D" w14:paraId="7F6D43F5" w14:textId="2CCE0C36" w:rsidTr="006E5521">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ExChange w:id="6438" w:author="3070" w:date="2020-06-02T09:42:00Z">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Ex>
          </w:tblPrExChange>
        </w:tblPrEx>
        <w:trPr>
          <w:trHeight w:val="64"/>
          <w:del w:id="6439" w:author="3070" w:date="2020-10-08T12:39:00Z"/>
          <w:trPrChange w:id="6440" w:author="3070" w:date="2020-06-02T09:42:00Z">
            <w:trPr>
              <w:trHeight w:val="64"/>
            </w:trPr>
          </w:trPrChange>
        </w:trPr>
        <w:tc>
          <w:tcPr>
            <w:tcW w:w="10215" w:type="dxa"/>
            <w:tcBorders>
              <w:top w:val="single" w:sz="4" w:space="0" w:color="auto"/>
              <w:left w:val="single" w:sz="4" w:space="0" w:color="auto"/>
              <w:bottom w:val="single" w:sz="4" w:space="0" w:color="auto"/>
              <w:right w:val="single" w:sz="4" w:space="0" w:color="auto"/>
            </w:tcBorders>
            <w:shd w:val="clear" w:color="auto" w:fill="D4F1D3" w:themeFill="text2" w:themeFillTint="33"/>
            <w:tcPrChange w:id="6441" w:author="3070" w:date="2020-06-02T09:42:00Z">
              <w:tcPr>
                <w:tcW w:w="10215" w:type="dxa"/>
                <w:tcBorders>
                  <w:top w:val="single" w:sz="4" w:space="0" w:color="auto"/>
                  <w:left w:val="single" w:sz="4" w:space="0" w:color="auto"/>
                  <w:bottom w:val="single" w:sz="4" w:space="0" w:color="auto"/>
                  <w:right w:val="single" w:sz="4" w:space="0" w:color="auto"/>
                </w:tcBorders>
                <w:shd w:val="clear" w:color="auto" w:fill="B5E1FF" w:themeFill="accent1" w:themeFillTint="33"/>
              </w:tcPr>
            </w:tcPrChange>
          </w:tcPr>
          <w:p w14:paraId="3E7DE955" w14:textId="6CAC65E6" w:rsidR="00695CE3" w:rsidRPr="00613964" w:rsidDel="002E496D" w:rsidRDefault="00695CE3" w:rsidP="00695CE3">
            <w:pPr>
              <w:pStyle w:val="Tabletext"/>
              <w:rPr>
                <w:del w:id="6442" w:author="3070" w:date="2020-10-08T12:39:00Z"/>
                <w:moveFrom w:id="6443" w:author="LANDI Michele (C.C.)" w:date="2020-10-01T16:02:00Z"/>
              </w:rPr>
            </w:pPr>
            <w:moveFrom w:id="6444" w:author="LANDI Michele (C.C.)" w:date="2020-10-01T16:02:00Z">
              <w:del w:id="6445" w:author="3070" w:date="2020-10-08T12:39:00Z">
                <w:r w:rsidRPr="00613964" w:rsidDel="002E496D">
                  <w:delText>Port Hedland VTS has been evacuated and will be operating in a reduced capacity until further notice.</w:delText>
                </w:r>
              </w:del>
            </w:moveFrom>
          </w:p>
        </w:tc>
      </w:tr>
    </w:tbl>
    <w:p w14:paraId="1DD5054B" w14:textId="77B73D91" w:rsidR="00EC4A2E" w:rsidDel="002E496D" w:rsidRDefault="00EC4A2E">
      <w:pPr>
        <w:spacing w:after="200" w:line="276" w:lineRule="auto"/>
        <w:rPr>
          <w:del w:id="6446" w:author="3070" w:date="2020-10-08T12:39:00Z"/>
          <w:moveFrom w:id="6447" w:author="LANDI Michele (C.C.)" w:date="2020-10-01T16:02:00Z"/>
          <w:rFonts w:asciiTheme="majorHAnsi" w:eastAsiaTheme="majorEastAsia" w:hAnsiTheme="majorHAnsi" w:cstheme="majorBidi"/>
          <w:b/>
          <w:bCs/>
          <w:smallCaps/>
          <w:sz w:val="22"/>
        </w:rPr>
      </w:pPr>
      <w:bookmarkStart w:id="6448" w:name="_Toc16166017"/>
    </w:p>
    <w:p w14:paraId="1038C852" w14:textId="69EB0E10" w:rsidR="00695CE3" w:rsidRPr="00695CE3" w:rsidDel="002E496D" w:rsidRDefault="00695CE3" w:rsidP="00695CE3">
      <w:pPr>
        <w:pStyle w:val="Heading3"/>
        <w:rPr>
          <w:del w:id="6449" w:author="3070" w:date="2020-10-08T12:39:00Z"/>
          <w:moveFrom w:id="6450" w:author="LANDI Michele (C.C.)" w:date="2020-10-01T16:00:00Z"/>
        </w:rPr>
      </w:pPr>
      <w:bookmarkStart w:id="6451" w:name="_Toc40380985"/>
      <w:moveFromRangeStart w:id="6452" w:author="LANDI Michele (C.C.)" w:date="2020-10-01T16:00:00Z" w:name="move52460475"/>
      <w:moveFromRangeEnd w:id="6381"/>
      <w:moveFrom w:id="6453" w:author="LANDI Michele (C.C.)" w:date="2020-10-01T16:00:00Z">
        <w:del w:id="6454" w:author="3070" w:date="2020-10-08T12:39:00Z">
          <w:r w:rsidRPr="00695CE3" w:rsidDel="002E496D">
            <w:delText>Radio checks</w:delText>
          </w:r>
          <w:bookmarkEnd w:id="6448"/>
          <w:bookmarkEnd w:id="6451"/>
        </w:del>
      </w:moveFrom>
    </w:p>
    <w:p w14:paraId="6D699C7F" w14:textId="3B5FCEA3" w:rsidR="00695CE3" w:rsidDel="002E496D" w:rsidRDefault="00695CE3" w:rsidP="00695CE3">
      <w:pPr>
        <w:pStyle w:val="BodyText"/>
        <w:rPr>
          <w:del w:id="6455" w:author="3070" w:date="2020-10-08T12:39:00Z"/>
          <w:moveFrom w:id="6456" w:author="LANDI Michele (C.C.)" w:date="2020-10-01T16:00:00Z"/>
        </w:rPr>
      </w:pPr>
      <w:moveFrom w:id="6457" w:author="LANDI Michele (C.C.)" w:date="2020-10-01T16:00:00Z">
        <w:del w:id="6458" w:author="3070" w:date="2020-10-08T12:39:00Z">
          <w:r w:rsidDel="002E496D">
            <w:delText>General phrases used when replying to radio check requests:</w:delText>
          </w:r>
        </w:del>
      </w:moveFrom>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Change w:id="6459">
          <w:tblGrid>
            <w:gridCol w:w="3826"/>
            <w:gridCol w:w="7"/>
            <w:gridCol w:w="6358"/>
            <w:gridCol w:w="20"/>
          </w:tblGrid>
        </w:tblGridChange>
      </w:tblGrid>
      <w:tr w:rsidR="00695CE3" w:rsidRPr="00695CE3" w:rsidDel="002E496D" w14:paraId="6788CE13" w14:textId="186A7807" w:rsidTr="00D90639">
        <w:trPr>
          <w:trHeight w:val="360"/>
          <w:tblHeader/>
          <w:del w:id="6460" w:author="3070" w:date="2020-10-08T12:39:00Z"/>
        </w:trPr>
        <w:tc>
          <w:tcPr>
            <w:tcW w:w="1877" w:type="pct"/>
            <w:shd w:val="clear" w:color="auto" w:fill="D9E2F3"/>
            <w:vAlign w:val="center"/>
          </w:tcPr>
          <w:p w14:paraId="07A5A283" w14:textId="0A785F03" w:rsidR="00695CE3" w:rsidRPr="00695CE3" w:rsidDel="002E496D" w:rsidRDefault="00695CE3" w:rsidP="00695CE3">
            <w:pPr>
              <w:pStyle w:val="Tableheading"/>
              <w:rPr>
                <w:del w:id="6461" w:author="3070" w:date="2020-10-08T12:39:00Z"/>
                <w:moveFrom w:id="6462" w:author="LANDI Michele (C.C.)" w:date="2020-10-01T16:00:00Z"/>
              </w:rPr>
            </w:pPr>
            <w:moveFrom w:id="6463" w:author="LANDI Michele (C.C.)" w:date="2020-10-01T16:00:00Z">
              <w:del w:id="6464" w:author="3070" w:date="2020-10-08T12:39:00Z">
                <w:r w:rsidRPr="00695CE3" w:rsidDel="002E496D">
                  <w:delText>Message Element</w:delText>
                </w:r>
              </w:del>
            </w:moveFrom>
          </w:p>
        </w:tc>
        <w:tc>
          <w:tcPr>
            <w:tcW w:w="3123" w:type="pct"/>
            <w:shd w:val="clear" w:color="auto" w:fill="D9E2F3"/>
            <w:vAlign w:val="center"/>
          </w:tcPr>
          <w:p w14:paraId="78581E21" w14:textId="5C1E7B3B" w:rsidR="00695CE3" w:rsidRPr="00695CE3" w:rsidDel="002E496D" w:rsidRDefault="00695CE3" w:rsidP="00695CE3">
            <w:pPr>
              <w:pStyle w:val="Tableheading"/>
              <w:rPr>
                <w:del w:id="6465" w:author="3070" w:date="2020-10-08T12:39:00Z"/>
                <w:moveFrom w:id="6466" w:author="LANDI Michele (C.C.)" w:date="2020-10-01T16:00:00Z"/>
              </w:rPr>
            </w:pPr>
            <w:moveFrom w:id="6467" w:author="LANDI Michele (C.C.)" w:date="2020-10-01T16:00:00Z">
              <w:del w:id="6468" w:author="3070" w:date="2020-10-08T12:39:00Z">
                <w:r w:rsidRPr="00695CE3" w:rsidDel="002E496D">
                  <w:delText>Message Intent</w:delText>
                </w:r>
              </w:del>
            </w:moveFrom>
          </w:p>
        </w:tc>
      </w:tr>
      <w:tr w:rsidR="00695CE3" w:rsidDel="002E496D" w14:paraId="03E47130" w14:textId="72BF5726" w:rsidTr="006E5521">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6469" w:author="3070" w:date="2020-06-02T09:42: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del w:id="6470" w:author="3070" w:date="2020-10-08T12:39:00Z"/>
          <w:trPrChange w:id="6471" w:author="3070" w:date="2020-06-02T09:42:00Z">
            <w:trPr>
              <w:trHeight w:val="64"/>
            </w:trPr>
          </w:trPrChange>
        </w:trPr>
        <w:tc>
          <w:tcPr>
            <w:tcW w:w="1877" w:type="pct"/>
            <w:shd w:val="clear" w:color="auto" w:fill="D4F1D3" w:themeFill="text2" w:themeFillTint="33"/>
            <w:tcPrChange w:id="6472" w:author="3070" w:date="2020-06-02T09:42:00Z">
              <w:tcPr>
                <w:tcW w:w="1877" w:type="pct"/>
                <w:gridSpan w:val="2"/>
                <w:shd w:val="clear" w:color="auto" w:fill="B5E1FF" w:themeFill="accent1" w:themeFillTint="33"/>
              </w:tcPr>
            </w:tcPrChange>
          </w:tcPr>
          <w:p w14:paraId="065692EF" w14:textId="49D8F12D" w:rsidR="00695CE3" w:rsidRPr="00613964" w:rsidDel="002E496D" w:rsidRDefault="00695CE3" w:rsidP="00695CE3">
            <w:pPr>
              <w:pStyle w:val="Tabletext"/>
              <w:rPr>
                <w:del w:id="6473" w:author="3070" w:date="2020-10-08T12:39:00Z"/>
                <w:moveFrom w:id="6474" w:author="LANDI Michele (C.C.)" w:date="2020-10-01T16:00:00Z"/>
              </w:rPr>
            </w:pPr>
            <w:moveFrom w:id="6475" w:author="LANDI Michele (C.C.)" w:date="2020-10-01T16:00:00Z">
              <w:del w:id="6476" w:author="3070" w:date="2020-10-08T12:39:00Z">
                <w:r w:rsidRPr="00613964" w:rsidDel="002E496D">
                  <w:delText>READ YOU LOUD AND CLEAR</w:delText>
                </w:r>
              </w:del>
            </w:moveFrom>
          </w:p>
        </w:tc>
        <w:tc>
          <w:tcPr>
            <w:tcW w:w="3123" w:type="pct"/>
            <w:shd w:val="clear" w:color="auto" w:fill="D4F1D3" w:themeFill="text2" w:themeFillTint="33"/>
            <w:tcPrChange w:id="6477" w:author="3070" w:date="2020-06-02T09:42:00Z">
              <w:tcPr>
                <w:tcW w:w="3123" w:type="pct"/>
                <w:gridSpan w:val="2"/>
                <w:shd w:val="clear" w:color="auto" w:fill="B5E1FF" w:themeFill="accent1" w:themeFillTint="33"/>
              </w:tcPr>
            </w:tcPrChange>
          </w:tcPr>
          <w:p w14:paraId="424FA11B" w14:textId="4CD3C1D1" w:rsidR="00695CE3" w:rsidRPr="00613964" w:rsidDel="002E496D" w:rsidRDefault="00695CE3" w:rsidP="00695CE3">
            <w:pPr>
              <w:pStyle w:val="Tabletext"/>
              <w:rPr>
                <w:del w:id="6478" w:author="3070" w:date="2020-10-08T12:39:00Z"/>
                <w:moveFrom w:id="6479" w:author="LANDI Michele (C.C.)" w:date="2020-10-01T16:00:00Z"/>
              </w:rPr>
            </w:pPr>
            <w:moveFrom w:id="6480" w:author="LANDI Michele (C.C.)" w:date="2020-10-01T16:00:00Z">
              <w:del w:id="6481" w:author="3070" w:date="2020-10-08T12:39:00Z">
                <w:r w:rsidRPr="00613964" w:rsidDel="002E496D">
                  <w:delText>Information that the radio check was received loud and clear</w:delText>
                </w:r>
              </w:del>
            </w:moveFrom>
          </w:p>
        </w:tc>
      </w:tr>
      <w:tr w:rsidR="00695CE3" w:rsidDel="002E496D" w14:paraId="6D5BA040" w14:textId="32832EBA" w:rsidTr="006E5521">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6482" w:author="3070" w:date="2020-06-02T09:42: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del w:id="6483" w:author="3070" w:date="2020-10-08T12:39:00Z"/>
          <w:trPrChange w:id="6484" w:author="3070" w:date="2020-06-02T09:42:00Z">
            <w:trPr>
              <w:trHeight w:val="64"/>
            </w:trPr>
          </w:trPrChange>
        </w:trPr>
        <w:tc>
          <w:tcPr>
            <w:tcW w:w="1877" w:type="pct"/>
            <w:shd w:val="clear" w:color="auto" w:fill="D4F1D3" w:themeFill="text2" w:themeFillTint="33"/>
            <w:tcPrChange w:id="6485" w:author="3070" w:date="2020-06-02T09:42:00Z">
              <w:tcPr>
                <w:tcW w:w="1877" w:type="pct"/>
                <w:gridSpan w:val="2"/>
                <w:shd w:val="clear" w:color="auto" w:fill="B5E1FF" w:themeFill="accent1" w:themeFillTint="33"/>
              </w:tcPr>
            </w:tcPrChange>
          </w:tcPr>
          <w:p w14:paraId="6DD6F2E3" w14:textId="79C8CDEB" w:rsidR="00695CE3" w:rsidRPr="00613964" w:rsidDel="002E496D" w:rsidRDefault="006E384F" w:rsidP="00695CE3">
            <w:pPr>
              <w:pStyle w:val="Tabletext"/>
              <w:rPr>
                <w:del w:id="6486" w:author="3070" w:date="2020-10-08T12:39:00Z"/>
                <w:moveFrom w:id="6487" w:author="LANDI Michele (C.C.)" w:date="2020-10-01T16:00:00Z"/>
                <w:caps/>
              </w:rPr>
            </w:pPr>
            <w:moveFrom w:id="6488" w:author="LANDI Michele (C.C.)" w:date="2020-10-01T16:00:00Z">
              <w:del w:id="6489" w:author="3070" w:date="2020-10-08T12:39:00Z">
                <w:r w:rsidRPr="00613964" w:rsidDel="002E496D">
                  <w:rPr>
                    <w:caps/>
                  </w:rPr>
                  <w:delText>Your Transmission is weak and unreadable</w:delText>
                </w:r>
              </w:del>
            </w:moveFrom>
          </w:p>
        </w:tc>
        <w:tc>
          <w:tcPr>
            <w:tcW w:w="3123" w:type="pct"/>
            <w:shd w:val="clear" w:color="auto" w:fill="D4F1D3" w:themeFill="text2" w:themeFillTint="33"/>
            <w:tcPrChange w:id="6490" w:author="3070" w:date="2020-06-02T09:42:00Z">
              <w:tcPr>
                <w:tcW w:w="3123" w:type="pct"/>
                <w:gridSpan w:val="2"/>
                <w:shd w:val="clear" w:color="auto" w:fill="B5E1FF" w:themeFill="accent1" w:themeFillTint="33"/>
              </w:tcPr>
            </w:tcPrChange>
          </w:tcPr>
          <w:p w14:paraId="6A30CDFF" w14:textId="2B8543B5" w:rsidR="00695CE3" w:rsidRPr="00613964" w:rsidDel="002E496D" w:rsidRDefault="00695CE3" w:rsidP="00695CE3">
            <w:pPr>
              <w:pStyle w:val="Tabletext"/>
              <w:rPr>
                <w:del w:id="6491" w:author="3070" w:date="2020-10-08T12:39:00Z"/>
                <w:moveFrom w:id="6492" w:author="LANDI Michele (C.C.)" w:date="2020-10-01T16:00:00Z"/>
              </w:rPr>
            </w:pPr>
            <w:moveFrom w:id="6493" w:author="LANDI Michele (C.C.)" w:date="2020-10-01T16:00:00Z">
              <w:del w:id="6494" w:author="3070" w:date="2020-10-08T12:39:00Z">
                <w:r w:rsidRPr="00613964" w:rsidDel="002E496D">
                  <w:delText xml:space="preserve">Information that the message had not been received </w:delText>
                </w:r>
                <w:r w:rsidR="006E384F" w:rsidRPr="00613964" w:rsidDel="002E496D">
                  <w:delText>and understood (may require response as a general address to “station calling” if identity is not evident</w:delText>
                </w:r>
                <w:r w:rsidR="00B16AF2" w:rsidRPr="00613964" w:rsidDel="002E496D">
                  <w:delText>)</w:delText>
                </w:r>
                <w:r w:rsidR="006E384F" w:rsidRPr="00613964" w:rsidDel="002E496D">
                  <w:delText xml:space="preserve">. </w:delText>
                </w:r>
              </w:del>
            </w:moveFrom>
          </w:p>
        </w:tc>
      </w:tr>
      <w:tr w:rsidR="00695CE3" w:rsidDel="002E496D" w14:paraId="6E913870" w14:textId="092579E8" w:rsidTr="006E5521">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6495" w:author="3070" w:date="2020-06-02T09:42: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del w:id="6496" w:author="3070" w:date="2020-10-08T12:39:00Z"/>
          <w:trPrChange w:id="6497" w:author="3070" w:date="2020-06-02T09:42:00Z">
            <w:trPr>
              <w:trHeight w:val="64"/>
            </w:trPr>
          </w:trPrChange>
        </w:trPr>
        <w:tc>
          <w:tcPr>
            <w:tcW w:w="1877" w:type="pct"/>
            <w:shd w:val="clear" w:color="auto" w:fill="D4F1D3" w:themeFill="text2" w:themeFillTint="33"/>
            <w:tcPrChange w:id="6498" w:author="3070" w:date="2020-06-02T09:42:00Z">
              <w:tcPr>
                <w:tcW w:w="1877" w:type="pct"/>
                <w:gridSpan w:val="2"/>
                <w:shd w:val="clear" w:color="auto" w:fill="B5E1FF" w:themeFill="accent1" w:themeFillTint="33"/>
              </w:tcPr>
            </w:tcPrChange>
          </w:tcPr>
          <w:p w14:paraId="6F1FB7AD" w14:textId="568415A3" w:rsidR="00695CE3" w:rsidRPr="00613964" w:rsidDel="002E496D" w:rsidRDefault="00695CE3" w:rsidP="00695CE3">
            <w:pPr>
              <w:pStyle w:val="Tabletext"/>
              <w:rPr>
                <w:del w:id="6499" w:author="3070" w:date="2020-10-08T12:39:00Z"/>
                <w:moveFrom w:id="6500" w:author="LANDI Michele (C.C.)" w:date="2020-10-01T16:00:00Z"/>
              </w:rPr>
            </w:pPr>
            <w:moveFrom w:id="6501" w:author="LANDI Michele (C.C.)" w:date="2020-10-01T16:00:00Z">
              <w:del w:id="6502" w:author="3070" w:date="2020-10-08T12:39:00Z">
                <w:r w:rsidRPr="00613964" w:rsidDel="002E496D">
                  <w:delText>READ YOU (signal strength eg poor)</w:delText>
                </w:r>
              </w:del>
            </w:moveFrom>
          </w:p>
        </w:tc>
        <w:tc>
          <w:tcPr>
            <w:tcW w:w="3123" w:type="pct"/>
            <w:shd w:val="clear" w:color="auto" w:fill="D4F1D3" w:themeFill="text2" w:themeFillTint="33"/>
            <w:tcPrChange w:id="6503" w:author="3070" w:date="2020-06-02T09:42:00Z">
              <w:tcPr>
                <w:tcW w:w="3123" w:type="pct"/>
                <w:gridSpan w:val="2"/>
                <w:shd w:val="clear" w:color="auto" w:fill="B5E1FF" w:themeFill="accent1" w:themeFillTint="33"/>
              </w:tcPr>
            </w:tcPrChange>
          </w:tcPr>
          <w:p w14:paraId="2ED64E93" w14:textId="1DFCDFE1" w:rsidR="00695CE3" w:rsidRPr="00613964" w:rsidDel="002E496D" w:rsidRDefault="00695CE3" w:rsidP="00695CE3">
            <w:pPr>
              <w:pStyle w:val="Tabletext"/>
              <w:rPr>
                <w:del w:id="6504" w:author="3070" w:date="2020-10-08T12:39:00Z"/>
                <w:moveFrom w:id="6505" w:author="LANDI Michele (C.C.)" w:date="2020-10-01T16:00:00Z"/>
              </w:rPr>
            </w:pPr>
            <w:moveFrom w:id="6506" w:author="LANDI Michele (C.C.)" w:date="2020-10-01T16:00:00Z">
              <w:del w:id="6507" w:author="3070" w:date="2020-10-08T12:39:00Z">
                <w:r w:rsidRPr="00613964" w:rsidDel="002E496D">
                  <w:delText xml:space="preserve">Information on the signal strength received. See table below </w:delText>
                </w:r>
              </w:del>
            </w:moveFrom>
          </w:p>
        </w:tc>
      </w:tr>
      <w:tr w:rsidR="00695CE3" w:rsidDel="002E496D" w14:paraId="171082CD" w14:textId="148BE3EB" w:rsidTr="006E5521">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6508" w:author="3070" w:date="2020-06-02T09:42: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del w:id="6509" w:author="3070" w:date="2020-10-08T12:39:00Z"/>
          <w:trPrChange w:id="6510" w:author="3070" w:date="2020-06-02T09:42:00Z">
            <w:trPr>
              <w:trHeight w:val="64"/>
            </w:trPr>
          </w:trPrChange>
        </w:trPr>
        <w:tc>
          <w:tcPr>
            <w:tcW w:w="1877" w:type="pct"/>
            <w:shd w:val="clear" w:color="auto" w:fill="D4F1D3" w:themeFill="text2" w:themeFillTint="33"/>
            <w:tcPrChange w:id="6511" w:author="3070" w:date="2020-06-02T09:42:00Z">
              <w:tcPr>
                <w:tcW w:w="1877" w:type="pct"/>
                <w:gridSpan w:val="2"/>
                <w:shd w:val="clear" w:color="auto" w:fill="B5E1FF" w:themeFill="accent1" w:themeFillTint="33"/>
              </w:tcPr>
            </w:tcPrChange>
          </w:tcPr>
          <w:p w14:paraId="542F1520" w14:textId="27883801" w:rsidR="00695CE3" w:rsidRPr="00613964" w:rsidDel="002E496D" w:rsidRDefault="00695CE3" w:rsidP="00695CE3">
            <w:pPr>
              <w:pStyle w:val="Tabletext"/>
              <w:rPr>
                <w:del w:id="6512" w:author="3070" w:date="2020-10-08T12:39:00Z"/>
                <w:moveFrom w:id="6513" w:author="LANDI Michele (C.C.)" w:date="2020-10-01T16:00:00Z"/>
              </w:rPr>
            </w:pPr>
            <w:moveFrom w:id="6514" w:author="LANDI Michele (C.C.)" w:date="2020-10-01T16:00:00Z">
              <w:del w:id="6515" w:author="3070" w:date="2020-10-08T12:39:00Z">
                <w:r w:rsidRPr="00613964" w:rsidDel="002E496D">
                  <w:delText>SIGNAL IS (details eg too weak)</w:delText>
                </w:r>
              </w:del>
            </w:moveFrom>
          </w:p>
        </w:tc>
        <w:tc>
          <w:tcPr>
            <w:tcW w:w="3123" w:type="pct"/>
            <w:shd w:val="clear" w:color="auto" w:fill="D4F1D3" w:themeFill="text2" w:themeFillTint="33"/>
            <w:tcPrChange w:id="6516" w:author="3070" w:date="2020-06-02T09:42:00Z">
              <w:tcPr>
                <w:tcW w:w="3123" w:type="pct"/>
                <w:gridSpan w:val="2"/>
                <w:shd w:val="clear" w:color="auto" w:fill="B5E1FF" w:themeFill="accent1" w:themeFillTint="33"/>
              </w:tcPr>
            </w:tcPrChange>
          </w:tcPr>
          <w:p w14:paraId="2D4A50F5" w14:textId="3EEC9138" w:rsidR="00695CE3" w:rsidRPr="00613964" w:rsidDel="002E496D" w:rsidRDefault="00695CE3" w:rsidP="00695CE3">
            <w:pPr>
              <w:pStyle w:val="Tabletext"/>
              <w:rPr>
                <w:del w:id="6517" w:author="3070" w:date="2020-10-08T12:39:00Z"/>
                <w:moveFrom w:id="6518" w:author="LANDI Michele (C.C.)" w:date="2020-10-01T16:00:00Z"/>
              </w:rPr>
            </w:pPr>
            <w:moveFrom w:id="6519" w:author="LANDI Michele (C.C.)" w:date="2020-10-01T16:00:00Z">
              <w:del w:id="6520" w:author="3070" w:date="2020-10-08T12:39:00Z">
                <w:r w:rsidRPr="00613964" w:rsidDel="002E496D">
                  <w:delText>Information on the signal strength received. See table below</w:delText>
                </w:r>
              </w:del>
            </w:moveFrom>
          </w:p>
        </w:tc>
      </w:tr>
      <w:tr w:rsidR="00695CE3" w:rsidDel="002E496D" w14:paraId="4EA77E82" w14:textId="7DCDD997" w:rsidTr="006E5521">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6521" w:author="3070" w:date="2020-06-02T09:42: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del w:id="6522" w:author="3070" w:date="2020-10-08T12:39:00Z"/>
          <w:trPrChange w:id="6523" w:author="3070" w:date="2020-06-02T09:42:00Z">
            <w:trPr>
              <w:trHeight w:val="64"/>
            </w:trPr>
          </w:trPrChange>
        </w:trPr>
        <w:tc>
          <w:tcPr>
            <w:tcW w:w="1877" w:type="pct"/>
            <w:shd w:val="clear" w:color="auto" w:fill="D4F1D3" w:themeFill="text2" w:themeFillTint="33"/>
            <w:tcPrChange w:id="6524" w:author="3070" w:date="2020-06-02T09:42:00Z">
              <w:tcPr>
                <w:tcW w:w="1877" w:type="pct"/>
                <w:gridSpan w:val="2"/>
                <w:shd w:val="clear" w:color="auto" w:fill="B5E1FF" w:themeFill="accent1" w:themeFillTint="33"/>
              </w:tcPr>
            </w:tcPrChange>
          </w:tcPr>
          <w:p w14:paraId="6F76A3FF" w14:textId="5EB4C861" w:rsidR="00695CE3" w:rsidRPr="00613964" w:rsidDel="002E496D" w:rsidRDefault="00695CE3" w:rsidP="00695CE3">
            <w:pPr>
              <w:pStyle w:val="Tabletext"/>
              <w:rPr>
                <w:del w:id="6525" w:author="3070" w:date="2020-10-08T12:39:00Z"/>
                <w:moveFrom w:id="6526" w:author="LANDI Michele (C.C.)" w:date="2020-10-01T16:00:00Z"/>
              </w:rPr>
            </w:pPr>
            <w:moveFrom w:id="6527" w:author="LANDI Michele (C.C.)" w:date="2020-10-01T16:00:00Z">
              <w:del w:id="6528" w:author="3070" w:date="2020-10-08T12:39:00Z">
                <w:r w:rsidRPr="00613964" w:rsidDel="002E496D">
                  <w:delText>(there is /I have) (a lot of /too much) NOISE</w:delText>
                </w:r>
              </w:del>
            </w:moveFrom>
          </w:p>
        </w:tc>
        <w:tc>
          <w:tcPr>
            <w:tcW w:w="3123" w:type="pct"/>
            <w:shd w:val="clear" w:color="auto" w:fill="D4F1D3" w:themeFill="text2" w:themeFillTint="33"/>
            <w:tcPrChange w:id="6529" w:author="3070" w:date="2020-06-02T09:42:00Z">
              <w:tcPr>
                <w:tcW w:w="3123" w:type="pct"/>
                <w:gridSpan w:val="2"/>
                <w:shd w:val="clear" w:color="auto" w:fill="B5E1FF" w:themeFill="accent1" w:themeFillTint="33"/>
              </w:tcPr>
            </w:tcPrChange>
          </w:tcPr>
          <w:p w14:paraId="357E7050" w14:textId="149D9E48" w:rsidR="00695CE3" w:rsidRPr="00613964" w:rsidDel="002E496D" w:rsidRDefault="00695CE3" w:rsidP="00695CE3">
            <w:pPr>
              <w:pStyle w:val="Tabletext"/>
              <w:rPr>
                <w:del w:id="6530" w:author="3070" w:date="2020-10-08T12:39:00Z"/>
                <w:moveFrom w:id="6531" w:author="LANDI Michele (C.C.)" w:date="2020-10-01T16:00:00Z"/>
              </w:rPr>
            </w:pPr>
            <w:moveFrom w:id="6532" w:author="LANDI Michele (C.C.)" w:date="2020-10-01T16:00:00Z">
              <w:del w:id="6533" w:author="3070" w:date="2020-10-08T12:39:00Z">
                <w:r w:rsidRPr="00613964" w:rsidDel="002E496D">
                  <w:delText>Information to the vessel on the level of noise observed on the VHF radio</w:delText>
                </w:r>
              </w:del>
            </w:moveFrom>
          </w:p>
        </w:tc>
      </w:tr>
    </w:tbl>
    <w:p w14:paraId="0AAD2C14" w14:textId="5D2160DA" w:rsidR="00706254" w:rsidDel="002E496D" w:rsidRDefault="00706254">
      <w:pPr>
        <w:spacing w:after="200" w:line="276" w:lineRule="auto"/>
        <w:rPr>
          <w:del w:id="6534" w:author="3070" w:date="2020-10-08T12:39:00Z"/>
          <w:moveFrom w:id="6535" w:author="LANDI Michele (C.C.)" w:date="2020-10-01T16:00:00Z"/>
          <w:sz w:val="22"/>
        </w:rPr>
      </w:pPr>
    </w:p>
    <w:p w14:paraId="3080AF7E" w14:textId="648D73B8" w:rsidR="008878C5" w:rsidDel="002E496D" w:rsidRDefault="008878C5" w:rsidP="00695CE3">
      <w:pPr>
        <w:pStyle w:val="BodyText"/>
        <w:spacing w:before="120"/>
        <w:rPr>
          <w:del w:id="6536" w:author="3070" w:date="2020-10-08T12:39:00Z"/>
          <w:moveFrom w:id="6537" w:author="LANDI Michele (C.C.)" w:date="2020-10-01T16:00:00Z"/>
        </w:rPr>
      </w:pPr>
    </w:p>
    <w:p w14:paraId="53D93F67" w14:textId="29109883" w:rsidR="00695CE3" w:rsidRPr="00695CE3" w:rsidDel="002E496D" w:rsidRDefault="00695CE3" w:rsidP="00695CE3">
      <w:pPr>
        <w:pStyle w:val="BodyText"/>
        <w:spacing w:before="120"/>
        <w:rPr>
          <w:del w:id="6538" w:author="3070" w:date="2020-10-08T12:39:00Z"/>
          <w:moveFrom w:id="6539" w:author="LANDI Michele (C.C.)" w:date="2020-10-01T16:00:00Z"/>
        </w:rPr>
      </w:pPr>
      <w:moveFrom w:id="6540" w:author="LANDI Michele (C.C.)" w:date="2020-10-01T16:00:00Z">
        <w:del w:id="6541" w:author="3070" w:date="2020-10-08T12:39:00Z">
          <w:r w:rsidRPr="00695CE3" w:rsidDel="002E496D">
            <w:delText>Signal strength is expressed in the following manner:</w:delText>
          </w:r>
        </w:del>
      </w:moveFrom>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Change w:id="6542">
          <w:tblGrid>
            <w:gridCol w:w="3826"/>
            <w:gridCol w:w="7"/>
            <w:gridCol w:w="6358"/>
            <w:gridCol w:w="20"/>
          </w:tblGrid>
        </w:tblGridChange>
      </w:tblGrid>
      <w:tr w:rsidR="00695CE3" w:rsidRPr="00695CE3" w:rsidDel="002E496D" w14:paraId="48B9D381" w14:textId="177E0CF7" w:rsidTr="00D90639">
        <w:trPr>
          <w:trHeight w:val="360"/>
          <w:tblHeader/>
          <w:del w:id="6543" w:author="3070" w:date="2020-10-08T12:39:00Z"/>
        </w:trPr>
        <w:tc>
          <w:tcPr>
            <w:tcW w:w="1877" w:type="pct"/>
            <w:shd w:val="clear" w:color="auto" w:fill="D9E2F3"/>
            <w:vAlign w:val="center"/>
          </w:tcPr>
          <w:p w14:paraId="506228F6" w14:textId="2C2F4E5F" w:rsidR="00695CE3" w:rsidRPr="00695CE3" w:rsidDel="002E496D" w:rsidRDefault="00695CE3" w:rsidP="00695CE3">
            <w:pPr>
              <w:pStyle w:val="Tableheading"/>
              <w:rPr>
                <w:del w:id="6544" w:author="3070" w:date="2020-10-08T12:39:00Z"/>
                <w:moveFrom w:id="6545" w:author="LANDI Michele (C.C.)" w:date="2020-10-01T16:00:00Z"/>
              </w:rPr>
            </w:pPr>
            <w:moveFrom w:id="6546" w:author="LANDI Michele (C.C.)" w:date="2020-10-01T16:00:00Z">
              <w:del w:id="6547" w:author="3070" w:date="2020-10-08T12:39:00Z">
                <w:r w:rsidRPr="00695CE3" w:rsidDel="002E496D">
                  <w:delText>Message Element</w:delText>
                </w:r>
              </w:del>
            </w:moveFrom>
          </w:p>
        </w:tc>
        <w:tc>
          <w:tcPr>
            <w:tcW w:w="3123" w:type="pct"/>
            <w:shd w:val="clear" w:color="auto" w:fill="D9E2F3"/>
            <w:vAlign w:val="center"/>
          </w:tcPr>
          <w:p w14:paraId="60CA3756" w14:textId="454C3445" w:rsidR="00695CE3" w:rsidRPr="00695CE3" w:rsidDel="002E496D" w:rsidRDefault="00695CE3" w:rsidP="00695CE3">
            <w:pPr>
              <w:pStyle w:val="Tableheading"/>
              <w:rPr>
                <w:del w:id="6548" w:author="3070" w:date="2020-10-08T12:39:00Z"/>
                <w:moveFrom w:id="6549" w:author="LANDI Michele (C.C.)" w:date="2020-10-01T16:00:00Z"/>
              </w:rPr>
            </w:pPr>
            <w:moveFrom w:id="6550" w:author="LANDI Michele (C.C.)" w:date="2020-10-01T16:00:00Z">
              <w:del w:id="6551" w:author="3070" w:date="2020-10-08T12:39:00Z">
                <w:r w:rsidRPr="00695CE3" w:rsidDel="002E496D">
                  <w:delText>Message Intent</w:delText>
                </w:r>
              </w:del>
            </w:moveFrom>
          </w:p>
        </w:tc>
      </w:tr>
      <w:tr w:rsidR="00695CE3" w:rsidDel="002E496D" w14:paraId="3817F40C" w14:textId="373DE297" w:rsidTr="006E5521">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6552" w:author="3070" w:date="2020-06-02T09:42: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del w:id="6553" w:author="3070" w:date="2020-10-08T12:39:00Z"/>
          <w:trPrChange w:id="6554" w:author="3070" w:date="2020-06-02T09:42:00Z">
            <w:trPr>
              <w:trHeight w:val="64"/>
            </w:trPr>
          </w:trPrChange>
        </w:trPr>
        <w:tc>
          <w:tcPr>
            <w:tcW w:w="1877" w:type="pct"/>
            <w:shd w:val="clear" w:color="auto" w:fill="D4F1D3" w:themeFill="text2" w:themeFillTint="33"/>
            <w:tcPrChange w:id="6555" w:author="3070" w:date="2020-06-02T09:42:00Z">
              <w:tcPr>
                <w:tcW w:w="1877" w:type="pct"/>
                <w:gridSpan w:val="2"/>
                <w:shd w:val="clear" w:color="auto" w:fill="B5E1FF" w:themeFill="accent1" w:themeFillTint="33"/>
              </w:tcPr>
            </w:tcPrChange>
          </w:tcPr>
          <w:p w14:paraId="1BF3DFF8" w14:textId="5532669E" w:rsidR="00695CE3" w:rsidRPr="00613964" w:rsidDel="002E496D" w:rsidRDefault="00695CE3" w:rsidP="00695CE3">
            <w:pPr>
              <w:pStyle w:val="Tabletext"/>
              <w:rPr>
                <w:del w:id="6556" w:author="3070" w:date="2020-10-08T12:39:00Z"/>
                <w:moveFrom w:id="6557" w:author="LANDI Michele (C.C.)" w:date="2020-10-01T16:00:00Z"/>
              </w:rPr>
            </w:pPr>
            <w:moveFrom w:id="6558" w:author="LANDI Michele (C.C.)" w:date="2020-10-01T16:00:00Z">
              <w:del w:id="6559" w:author="3070" w:date="2020-10-08T12:39:00Z">
                <w:r w:rsidRPr="00613964" w:rsidDel="002E496D">
                  <w:delText xml:space="preserve">UNREADABLE </w:delText>
                </w:r>
              </w:del>
            </w:moveFrom>
          </w:p>
          <w:p w14:paraId="75E3FA58" w14:textId="1B138AFE" w:rsidR="00695CE3" w:rsidRPr="00613964" w:rsidDel="002E496D" w:rsidRDefault="00695CE3" w:rsidP="00695CE3">
            <w:pPr>
              <w:pStyle w:val="Tabletext"/>
              <w:rPr>
                <w:del w:id="6560" w:author="3070" w:date="2020-10-08T12:39:00Z"/>
                <w:moveFrom w:id="6561" w:author="LANDI Michele (C.C.)" w:date="2020-10-01T16:00:00Z"/>
              </w:rPr>
            </w:pPr>
            <w:moveFrom w:id="6562" w:author="LANDI Michele (C.C.)" w:date="2020-10-01T16:00:00Z">
              <w:del w:id="6563" w:author="3070" w:date="2020-10-08T12:39:00Z">
                <w:r w:rsidRPr="00613964" w:rsidDel="002E496D">
                  <w:delText xml:space="preserve">(Alternatively BAD / ONE) </w:delText>
                </w:r>
              </w:del>
            </w:moveFrom>
          </w:p>
        </w:tc>
        <w:tc>
          <w:tcPr>
            <w:tcW w:w="3123" w:type="pct"/>
            <w:shd w:val="clear" w:color="auto" w:fill="D4F1D3" w:themeFill="text2" w:themeFillTint="33"/>
            <w:tcPrChange w:id="6564" w:author="3070" w:date="2020-06-02T09:42:00Z">
              <w:tcPr>
                <w:tcW w:w="3123" w:type="pct"/>
                <w:gridSpan w:val="2"/>
                <w:shd w:val="clear" w:color="auto" w:fill="B5E1FF" w:themeFill="accent1" w:themeFillTint="33"/>
              </w:tcPr>
            </w:tcPrChange>
          </w:tcPr>
          <w:p w14:paraId="4607E639" w14:textId="2E100288" w:rsidR="00695CE3" w:rsidRPr="00613964" w:rsidDel="002E496D" w:rsidRDefault="00695CE3" w:rsidP="00695CE3">
            <w:pPr>
              <w:pStyle w:val="Tabletext"/>
              <w:rPr>
                <w:del w:id="6565" w:author="3070" w:date="2020-10-08T12:39:00Z"/>
                <w:moveFrom w:id="6566" w:author="LANDI Michele (C.C.)" w:date="2020-10-01T16:00:00Z"/>
              </w:rPr>
            </w:pPr>
            <w:moveFrom w:id="6567" w:author="LANDI Michele (C.C.)" w:date="2020-10-01T16:00:00Z">
              <w:del w:id="6568" w:author="3070" w:date="2020-10-08T12:39:00Z">
                <w:r w:rsidRPr="00613964" w:rsidDel="002E496D">
                  <w:delText>Information that the message is “unreadable”.  Alternatively may also be expressed as one (ie barely perceptible)</w:delText>
                </w:r>
              </w:del>
            </w:moveFrom>
          </w:p>
        </w:tc>
      </w:tr>
      <w:tr w:rsidR="00695CE3" w:rsidDel="002E496D" w14:paraId="4A887A60" w14:textId="247AA563" w:rsidTr="006E5521">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6569" w:author="3070" w:date="2020-06-02T09:42: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del w:id="6570" w:author="3070" w:date="2020-10-08T12:39:00Z"/>
          <w:trPrChange w:id="6571" w:author="3070" w:date="2020-06-02T09:42:00Z">
            <w:trPr>
              <w:trHeight w:val="64"/>
            </w:trPr>
          </w:trPrChange>
        </w:trPr>
        <w:tc>
          <w:tcPr>
            <w:tcW w:w="1877" w:type="pct"/>
            <w:shd w:val="clear" w:color="auto" w:fill="D4F1D3" w:themeFill="text2" w:themeFillTint="33"/>
            <w:tcPrChange w:id="6572" w:author="3070" w:date="2020-06-02T09:42:00Z">
              <w:tcPr>
                <w:tcW w:w="1877" w:type="pct"/>
                <w:gridSpan w:val="2"/>
                <w:shd w:val="clear" w:color="auto" w:fill="B5E1FF" w:themeFill="accent1" w:themeFillTint="33"/>
              </w:tcPr>
            </w:tcPrChange>
          </w:tcPr>
          <w:p w14:paraId="09FA33F3" w14:textId="660D9F90" w:rsidR="00695CE3" w:rsidRPr="00613964" w:rsidDel="002E496D" w:rsidRDefault="00695CE3" w:rsidP="00695CE3">
            <w:pPr>
              <w:pStyle w:val="Tabletext"/>
              <w:rPr>
                <w:del w:id="6573" w:author="3070" w:date="2020-10-08T12:39:00Z"/>
                <w:moveFrom w:id="6574" w:author="LANDI Michele (C.C.)" w:date="2020-10-01T16:00:00Z"/>
              </w:rPr>
            </w:pPr>
            <w:moveFrom w:id="6575" w:author="LANDI Michele (C.C.)" w:date="2020-10-01T16:00:00Z">
              <w:del w:id="6576" w:author="3070" w:date="2020-10-08T12:39:00Z">
                <w:r w:rsidRPr="00613964" w:rsidDel="002E496D">
                  <w:delText xml:space="preserve">READABLE NOW AND THEN  </w:delText>
                </w:r>
              </w:del>
            </w:moveFrom>
          </w:p>
          <w:p w14:paraId="5EA79E9B" w14:textId="64846540" w:rsidR="00695CE3" w:rsidRPr="00613964" w:rsidDel="002E496D" w:rsidRDefault="00695CE3" w:rsidP="00695CE3">
            <w:pPr>
              <w:pStyle w:val="Tabletext"/>
              <w:rPr>
                <w:del w:id="6577" w:author="3070" w:date="2020-10-08T12:39:00Z"/>
                <w:moveFrom w:id="6578" w:author="LANDI Michele (C.C.)" w:date="2020-10-01T16:00:00Z"/>
              </w:rPr>
            </w:pPr>
            <w:moveFrom w:id="6579" w:author="LANDI Michele (C.C.)" w:date="2020-10-01T16:00:00Z">
              <w:del w:id="6580" w:author="3070" w:date="2020-10-08T12:39:00Z">
                <w:r w:rsidRPr="00613964" w:rsidDel="002E496D">
                  <w:delText xml:space="preserve">(Alternatively POOR / TWO) </w:delText>
                </w:r>
              </w:del>
            </w:moveFrom>
          </w:p>
        </w:tc>
        <w:tc>
          <w:tcPr>
            <w:tcW w:w="3123" w:type="pct"/>
            <w:shd w:val="clear" w:color="auto" w:fill="D4F1D3" w:themeFill="text2" w:themeFillTint="33"/>
            <w:tcPrChange w:id="6581" w:author="3070" w:date="2020-06-02T09:42:00Z">
              <w:tcPr>
                <w:tcW w:w="3123" w:type="pct"/>
                <w:gridSpan w:val="2"/>
                <w:shd w:val="clear" w:color="auto" w:fill="B5E1FF" w:themeFill="accent1" w:themeFillTint="33"/>
              </w:tcPr>
            </w:tcPrChange>
          </w:tcPr>
          <w:p w14:paraId="5F7C9C63" w14:textId="34F48AB9" w:rsidR="00695CE3" w:rsidRPr="00613964" w:rsidDel="002E496D" w:rsidRDefault="00695CE3" w:rsidP="00695CE3">
            <w:pPr>
              <w:pStyle w:val="Tabletext"/>
              <w:rPr>
                <w:del w:id="6582" w:author="3070" w:date="2020-10-08T12:39:00Z"/>
                <w:moveFrom w:id="6583" w:author="LANDI Michele (C.C.)" w:date="2020-10-01T16:00:00Z"/>
              </w:rPr>
            </w:pPr>
            <w:moveFrom w:id="6584" w:author="LANDI Michele (C.C.)" w:date="2020-10-01T16:00:00Z">
              <w:del w:id="6585" w:author="3070" w:date="2020-10-08T12:39:00Z">
                <w:r w:rsidRPr="00613964" w:rsidDel="002E496D">
                  <w:delText>Information that the message is “readable now and then”.  Alternatively may also be expressed as two (ie weak)</w:delText>
                </w:r>
              </w:del>
            </w:moveFrom>
          </w:p>
        </w:tc>
      </w:tr>
      <w:tr w:rsidR="00695CE3" w:rsidDel="002E496D" w14:paraId="17B1424D" w14:textId="61CCCA92" w:rsidTr="006E5521">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6586" w:author="3070" w:date="2020-06-02T09:42: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del w:id="6587" w:author="3070" w:date="2020-10-08T12:39:00Z"/>
          <w:trPrChange w:id="6588" w:author="3070" w:date="2020-06-02T09:42:00Z">
            <w:trPr>
              <w:trHeight w:val="64"/>
            </w:trPr>
          </w:trPrChange>
        </w:trPr>
        <w:tc>
          <w:tcPr>
            <w:tcW w:w="1877" w:type="pct"/>
            <w:shd w:val="clear" w:color="auto" w:fill="D4F1D3" w:themeFill="text2" w:themeFillTint="33"/>
            <w:tcPrChange w:id="6589" w:author="3070" w:date="2020-06-02T09:42:00Z">
              <w:tcPr>
                <w:tcW w:w="1877" w:type="pct"/>
                <w:gridSpan w:val="2"/>
                <w:shd w:val="clear" w:color="auto" w:fill="B5E1FF" w:themeFill="accent1" w:themeFillTint="33"/>
              </w:tcPr>
            </w:tcPrChange>
          </w:tcPr>
          <w:p w14:paraId="70CB8ABD" w14:textId="5A4E1C25" w:rsidR="00695CE3" w:rsidRPr="00613964" w:rsidDel="002E496D" w:rsidRDefault="00695CE3" w:rsidP="00695CE3">
            <w:pPr>
              <w:pStyle w:val="Tabletext"/>
              <w:rPr>
                <w:del w:id="6590" w:author="3070" w:date="2020-10-08T12:39:00Z"/>
                <w:moveFrom w:id="6591" w:author="LANDI Michele (C.C.)" w:date="2020-10-01T16:00:00Z"/>
              </w:rPr>
            </w:pPr>
            <w:moveFrom w:id="6592" w:author="LANDI Michele (C.C.)" w:date="2020-10-01T16:00:00Z">
              <w:del w:id="6593" w:author="3070" w:date="2020-10-08T12:39:00Z">
                <w:r w:rsidRPr="00613964" w:rsidDel="002E496D">
                  <w:delText xml:space="preserve">READABLE BUT WITH DIFFICULTY </w:delText>
                </w:r>
              </w:del>
            </w:moveFrom>
          </w:p>
          <w:p w14:paraId="4B967B02" w14:textId="258A1D60" w:rsidR="00695CE3" w:rsidRPr="00613964" w:rsidDel="002E496D" w:rsidRDefault="00695CE3" w:rsidP="00695CE3">
            <w:pPr>
              <w:pStyle w:val="Tabletext"/>
              <w:rPr>
                <w:del w:id="6594" w:author="3070" w:date="2020-10-08T12:39:00Z"/>
                <w:moveFrom w:id="6595" w:author="LANDI Michele (C.C.)" w:date="2020-10-01T16:00:00Z"/>
              </w:rPr>
            </w:pPr>
            <w:moveFrom w:id="6596" w:author="LANDI Michele (C.C.)" w:date="2020-10-01T16:00:00Z">
              <w:del w:id="6597" w:author="3070" w:date="2020-10-08T12:39:00Z">
                <w:r w:rsidRPr="00613964" w:rsidDel="002E496D">
                  <w:delText xml:space="preserve">(Alternatively FAIR / THREE)  </w:delText>
                </w:r>
              </w:del>
            </w:moveFrom>
          </w:p>
        </w:tc>
        <w:tc>
          <w:tcPr>
            <w:tcW w:w="3123" w:type="pct"/>
            <w:shd w:val="clear" w:color="auto" w:fill="D4F1D3" w:themeFill="text2" w:themeFillTint="33"/>
            <w:tcPrChange w:id="6598" w:author="3070" w:date="2020-06-02T09:42:00Z">
              <w:tcPr>
                <w:tcW w:w="3123" w:type="pct"/>
                <w:gridSpan w:val="2"/>
                <w:shd w:val="clear" w:color="auto" w:fill="B5E1FF" w:themeFill="accent1" w:themeFillTint="33"/>
              </w:tcPr>
            </w:tcPrChange>
          </w:tcPr>
          <w:p w14:paraId="66F9C96D" w14:textId="1233A1A4" w:rsidR="00695CE3" w:rsidRPr="00613964" w:rsidDel="002E496D" w:rsidRDefault="00695CE3" w:rsidP="00695CE3">
            <w:pPr>
              <w:pStyle w:val="Tabletext"/>
              <w:rPr>
                <w:del w:id="6599" w:author="3070" w:date="2020-10-08T12:39:00Z"/>
                <w:moveFrom w:id="6600" w:author="LANDI Michele (C.C.)" w:date="2020-10-01T16:00:00Z"/>
              </w:rPr>
            </w:pPr>
            <w:moveFrom w:id="6601" w:author="LANDI Michele (C.C.)" w:date="2020-10-01T16:00:00Z">
              <w:del w:id="6602" w:author="3070" w:date="2020-10-08T12:39:00Z">
                <w:r w:rsidRPr="00613964" w:rsidDel="002E496D">
                  <w:delText>Information that the message is “readable but with difficulty”.  Alternatively may also be expressed as three (ie fairly good)</w:delText>
                </w:r>
              </w:del>
            </w:moveFrom>
          </w:p>
        </w:tc>
      </w:tr>
      <w:tr w:rsidR="00695CE3" w:rsidDel="002E496D" w14:paraId="5454D166" w14:textId="1B1D157C" w:rsidTr="006E5521">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6603" w:author="3070" w:date="2020-06-02T09:42: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del w:id="6604" w:author="3070" w:date="2020-10-08T12:39:00Z"/>
          <w:trPrChange w:id="6605" w:author="3070" w:date="2020-06-02T09:42:00Z">
            <w:trPr>
              <w:trHeight w:val="64"/>
            </w:trPr>
          </w:trPrChange>
        </w:trPr>
        <w:tc>
          <w:tcPr>
            <w:tcW w:w="1877" w:type="pct"/>
            <w:tcBorders>
              <w:bottom w:val="single" w:sz="4" w:space="0" w:color="auto"/>
            </w:tcBorders>
            <w:shd w:val="clear" w:color="auto" w:fill="D4F1D3" w:themeFill="text2" w:themeFillTint="33"/>
            <w:tcPrChange w:id="6606" w:author="3070" w:date="2020-06-02T09:42:00Z">
              <w:tcPr>
                <w:tcW w:w="1877" w:type="pct"/>
                <w:gridSpan w:val="2"/>
                <w:tcBorders>
                  <w:bottom w:val="single" w:sz="4" w:space="0" w:color="auto"/>
                </w:tcBorders>
                <w:shd w:val="clear" w:color="auto" w:fill="B5E1FF" w:themeFill="accent1" w:themeFillTint="33"/>
              </w:tcPr>
            </w:tcPrChange>
          </w:tcPr>
          <w:p w14:paraId="06494670" w14:textId="74CB313A" w:rsidR="00695CE3" w:rsidRPr="00613964" w:rsidDel="002E496D" w:rsidRDefault="00695CE3" w:rsidP="00695CE3">
            <w:pPr>
              <w:pStyle w:val="Tabletext"/>
              <w:rPr>
                <w:del w:id="6607" w:author="3070" w:date="2020-10-08T12:39:00Z"/>
                <w:moveFrom w:id="6608" w:author="LANDI Michele (C.C.)" w:date="2020-10-01T16:00:00Z"/>
              </w:rPr>
            </w:pPr>
            <w:moveFrom w:id="6609" w:author="LANDI Michele (C.C.)" w:date="2020-10-01T16:00:00Z">
              <w:del w:id="6610" w:author="3070" w:date="2020-10-08T12:39:00Z">
                <w:r w:rsidRPr="00613964" w:rsidDel="002E496D">
                  <w:rPr>
                    <w:rFonts w:cs="Calibri"/>
                  </w:rPr>
                  <w:delText>READABLE</w:delText>
                </w:r>
                <w:r w:rsidRPr="00613964" w:rsidDel="002E496D">
                  <w:delText xml:space="preserve"> </w:delText>
                </w:r>
              </w:del>
            </w:moveFrom>
          </w:p>
          <w:p w14:paraId="441FEE96" w14:textId="579338BC" w:rsidR="00695CE3" w:rsidRPr="00613964" w:rsidDel="002E496D" w:rsidRDefault="00695CE3" w:rsidP="00695CE3">
            <w:pPr>
              <w:pStyle w:val="Tabletext"/>
              <w:rPr>
                <w:del w:id="6611" w:author="3070" w:date="2020-10-08T12:39:00Z"/>
                <w:moveFrom w:id="6612" w:author="LANDI Michele (C.C.)" w:date="2020-10-01T16:00:00Z"/>
                <w:rFonts w:cs="Calibri"/>
              </w:rPr>
            </w:pPr>
            <w:moveFrom w:id="6613" w:author="LANDI Michele (C.C.)" w:date="2020-10-01T16:00:00Z">
              <w:del w:id="6614" w:author="3070" w:date="2020-10-08T12:39:00Z">
                <w:r w:rsidRPr="00613964" w:rsidDel="002E496D">
                  <w:delText>(Alternatively GOOD / FOUR)</w:delText>
                </w:r>
                <w:r w:rsidRPr="00613964" w:rsidDel="002E496D">
                  <w:rPr>
                    <w:rFonts w:cs="Calibri"/>
                  </w:rPr>
                  <w:delText xml:space="preserve"> </w:delText>
                </w:r>
              </w:del>
            </w:moveFrom>
          </w:p>
        </w:tc>
        <w:tc>
          <w:tcPr>
            <w:tcW w:w="3123" w:type="pct"/>
            <w:tcBorders>
              <w:bottom w:val="single" w:sz="4" w:space="0" w:color="auto"/>
            </w:tcBorders>
            <w:shd w:val="clear" w:color="auto" w:fill="D4F1D3" w:themeFill="text2" w:themeFillTint="33"/>
            <w:tcPrChange w:id="6615" w:author="3070" w:date="2020-06-02T09:42:00Z">
              <w:tcPr>
                <w:tcW w:w="3123" w:type="pct"/>
                <w:gridSpan w:val="2"/>
                <w:tcBorders>
                  <w:bottom w:val="single" w:sz="4" w:space="0" w:color="auto"/>
                </w:tcBorders>
                <w:shd w:val="clear" w:color="auto" w:fill="B5E1FF" w:themeFill="accent1" w:themeFillTint="33"/>
              </w:tcPr>
            </w:tcPrChange>
          </w:tcPr>
          <w:p w14:paraId="1810B74D" w14:textId="4B9B2D13" w:rsidR="00695CE3" w:rsidRPr="00613964" w:rsidDel="002E496D" w:rsidRDefault="00695CE3" w:rsidP="00695CE3">
            <w:pPr>
              <w:pStyle w:val="Tabletext"/>
              <w:rPr>
                <w:del w:id="6616" w:author="3070" w:date="2020-10-08T12:39:00Z"/>
                <w:moveFrom w:id="6617" w:author="LANDI Michele (C.C.)" w:date="2020-10-01T16:00:00Z"/>
              </w:rPr>
            </w:pPr>
            <w:moveFrom w:id="6618" w:author="LANDI Michele (C.C.)" w:date="2020-10-01T16:00:00Z">
              <w:del w:id="6619" w:author="3070" w:date="2020-10-08T12:39:00Z">
                <w:r w:rsidRPr="00613964" w:rsidDel="002E496D">
                  <w:delText>Information that the message is “readable”.  Alternatively may also be expressed four (ie good)</w:delText>
                </w:r>
              </w:del>
            </w:moveFrom>
          </w:p>
        </w:tc>
      </w:tr>
      <w:tr w:rsidR="00695CE3" w:rsidDel="002E496D" w14:paraId="3ECD4F76" w14:textId="737228C8" w:rsidTr="006E5521">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6620" w:author="3070" w:date="2020-06-02T09:42: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del w:id="6621" w:author="3070" w:date="2020-10-08T12:39:00Z"/>
          <w:trPrChange w:id="6622" w:author="3070" w:date="2020-06-02T09:42:00Z">
            <w:trPr>
              <w:trHeight w:val="64"/>
            </w:trPr>
          </w:trPrChange>
        </w:trPr>
        <w:tc>
          <w:tcPr>
            <w:tcW w:w="1877" w:type="pct"/>
            <w:tcBorders>
              <w:top w:val="single" w:sz="4" w:space="0" w:color="auto"/>
              <w:left w:val="single" w:sz="4" w:space="0" w:color="auto"/>
              <w:bottom w:val="single" w:sz="4" w:space="0" w:color="auto"/>
              <w:right w:val="single" w:sz="4" w:space="0" w:color="auto"/>
            </w:tcBorders>
            <w:shd w:val="clear" w:color="auto" w:fill="D4F1D3" w:themeFill="text2" w:themeFillTint="33"/>
            <w:tcPrChange w:id="6623" w:author="3070" w:date="2020-06-02T09:42:00Z">
              <w:tcPr>
                <w:tcW w:w="1877" w:type="pct"/>
                <w:gridSpan w:val="2"/>
                <w:tcBorders>
                  <w:top w:val="single" w:sz="4" w:space="0" w:color="auto"/>
                  <w:left w:val="single" w:sz="4" w:space="0" w:color="auto"/>
                  <w:bottom w:val="single" w:sz="4" w:space="0" w:color="auto"/>
                  <w:right w:val="single" w:sz="4" w:space="0" w:color="auto"/>
                </w:tcBorders>
                <w:shd w:val="clear" w:color="auto" w:fill="B5E1FF" w:themeFill="accent1" w:themeFillTint="33"/>
              </w:tcPr>
            </w:tcPrChange>
          </w:tcPr>
          <w:p w14:paraId="54F21A62" w14:textId="09D1D0D8" w:rsidR="00695CE3" w:rsidRPr="00613964" w:rsidDel="002E496D" w:rsidRDefault="00695CE3" w:rsidP="00695CE3">
            <w:pPr>
              <w:pStyle w:val="Tabletext"/>
              <w:rPr>
                <w:del w:id="6624" w:author="3070" w:date="2020-10-08T12:39:00Z"/>
                <w:moveFrom w:id="6625" w:author="LANDI Michele (C.C.)" w:date="2020-10-01T16:00:00Z"/>
              </w:rPr>
            </w:pPr>
            <w:moveFrom w:id="6626" w:author="LANDI Michele (C.C.)" w:date="2020-10-01T16:00:00Z">
              <w:del w:id="6627" w:author="3070" w:date="2020-10-08T12:39:00Z">
                <w:r w:rsidRPr="00613964" w:rsidDel="002E496D">
                  <w:delText xml:space="preserve">PERFECTLY READABLE </w:delText>
                </w:r>
              </w:del>
            </w:moveFrom>
          </w:p>
          <w:p w14:paraId="66EB03C1" w14:textId="7731B4C8" w:rsidR="00695CE3" w:rsidRPr="00613964" w:rsidDel="002E496D" w:rsidRDefault="00695CE3" w:rsidP="00695CE3">
            <w:pPr>
              <w:pStyle w:val="Tabletext"/>
              <w:rPr>
                <w:del w:id="6628" w:author="3070" w:date="2020-10-08T12:39:00Z"/>
                <w:moveFrom w:id="6629" w:author="LANDI Michele (C.C.)" w:date="2020-10-01T16:00:00Z"/>
              </w:rPr>
            </w:pPr>
            <w:moveFrom w:id="6630" w:author="LANDI Michele (C.C.)" w:date="2020-10-01T16:00:00Z">
              <w:del w:id="6631" w:author="3070" w:date="2020-10-08T12:39:00Z">
                <w:r w:rsidRPr="00613964" w:rsidDel="002E496D">
                  <w:delText>(Alternatively EXCELLENT / FIVE)</w:delText>
                </w:r>
              </w:del>
            </w:moveFrom>
          </w:p>
        </w:tc>
        <w:tc>
          <w:tcPr>
            <w:tcW w:w="3123" w:type="pct"/>
            <w:tcBorders>
              <w:top w:val="single" w:sz="4" w:space="0" w:color="auto"/>
              <w:left w:val="single" w:sz="4" w:space="0" w:color="auto"/>
              <w:bottom w:val="single" w:sz="4" w:space="0" w:color="auto"/>
              <w:right w:val="single" w:sz="4" w:space="0" w:color="auto"/>
            </w:tcBorders>
            <w:shd w:val="clear" w:color="auto" w:fill="D4F1D3" w:themeFill="text2" w:themeFillTint="33"/>
            <w:tcPrChange w:id="6632" w:author="3070" w:date="2020-06-02T09:42:00Z">
              <w:tcPr>
                <w:tcW w:w="3123" w:type="pct"/>
                <w:gridSpan w:val="2"/>
                <w:tcBorders>
                  <w:top w:val="single" w:sz="4" w:space="0" w:color="auto"/>
                  <w:left w:val="single" w:sz="4" w:space="0" w:color="auto"/>
                  <w:bottom w:val="single" w:sz="4" w:space="0" w:color="auto"/>
                  <w:right w:val="single" w:sz="4" w:space="0" w:color="auto"/>
                </w:tcBorders>
                <w:shd w:val="clear" w:color="auto" w:fill="B5E1FF" w:themeFill="accent1" w:themeFillTint="33"/>
              </w:tcPr>
            </w:tcPrChange>
          </w:tcPr>
          <w:p w14:paraId="60FC015E" w14:textId="74E795FE" w:rsidR="00695CE3" w:rsidRPr="00613964" w:rsidDel="002E496D" w:rsidRDefault="00695CE3" w:rsidP="00695CE3">
            <w:pPr>
              <w:pStyle w:val="Tabletext"/>
              <w:rPr>
                <w:del w:id="6633" w:author="3070" w:date="2020-10-08T12:39:00Z"/>
                <w:moveFrom w:id="6634" w:author="LANDI Michele (C.C.)" w:date="2020-10-01T16:00:00Z"/>
              </w:rPr>
            </w:pPr>
            <w:moveFrom w:id="6635" w:author="LANDI Michele (C.C.)" w:date="2020-10-01T16:00:00Z">
              <w:del w:id="6636" w:author="3070" w:date="2020-10-08T12:39:00Z">
                <w:r w:rsidRPr="00613964" w:rsidDel="002E496D">
                  <w:delText>Information that the message is “perfectly readable”.  Alternatively may also be expressed five (ie excellent)</w:delText>
                </w:r>
              </w:del>
            </w:moveFrom>
          </w:p>
        </w:tc>
      </w:tr>
    </w:tbl>
    <w:p w14:paraId="656E3350" w14:textId="7D937611" w:rsidR="00AC49FA" w:rsidDel="002E496D" w:rsidRDefault="00AC49FA" w:rsidP="00695CE3">
      <w:pPr>
        <w:pStyle w:val="BodyText"/>
        <w:rPr>
          <w:del w:id="6637" w:author="3070" w:date="2020-10-08T12:39:00Z"/>
          <w:moveFrom w:id="6638" w:author="LANDI Michele (C.C.)" w:date="2020-10-01T16:00:00Z"/>
        </w:rPr>
      </w:pPr>
    </w:p>
    <w:p w14:paraId="4FB36EE9" w14:textId="3D52754C" w:rsidR="00981E27" w:rsidDel="002E496D" w:rsidRDefault="00981E27">
      <w:pPr>
        <w:spacing w:after="200" w:line="276" w:lineRule="auto"/>
        <w:rPr>
          <w:del w:id="6639" w:author="3070" w:date="2020-10-08T12:39:00Z"/>
          <w:moveFrom w:id="6640" w:author="LANDI Michele (C.C.)" w:date="2020-10-01T16:00:00Z"/>
          <w:sz w:val="22"/>
        </w:rPr>
      </w:pPr>
      <w:moveFrom w:id="6641" w:author="LANDI Michele (C.C.)" w:date="2020-10-01T16:00:00Z">
        <w:del w:id="6642" w:author="3070" w:date="2020-10-08T12:39:00Z">
          <w:r w:rsidDel="002E496D">
            <w:br w:type="page"/>
          </w:r>
        </w:del>
      </w:moveFrom>
    </w:p>
    <w:p w14:paraId="31B2BB3C" w14:textId="5F329B43" w:rsidR="00695CE3" w:rsidRPr="00695CE3" w:rsidDel="002E496D" w:rsidRDefault="00695CE3" w:rsidP="00695CE3">
      <w:pPr>
        <w:pStyle w:val="BodyText"/>
        <w:rPr>
          <w:del w:id="6643" w:author="3070" w:date="2020-10-08T12:39:00Z"/>
          <w:moveFrom w:id="6644" w:author="LANDI Michele (C.C.)" w:date="2020-10-01T16:00:00Z"/>
        </w:rPr>
      </w:pPr>
      <w:moveFrom w:id="6645" w:author="LANDI Michele (C.C.)" w:date="2020-10-01T16:00:00Z">
        <w:del w:id="6646" w:author="3070" w:date="2020-10-08T12:39:00Z">
          <w:r w:rsidRPr="00695CE3" w:rsidDel="002E496D">
            <w:delText>This may also provide an opportunity to reciprocate the radio check with the vessel to ensure VTS transmissions are clear.</w:delText>
          </w:r>
        </w:del>
      </w:moveFrom>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Change w:id="6647">
          <w:tblGrid>
            <w:gridCol w:w="3826"/>
            <w:gridCol w:w="7"/>
            <w:gridCol w:w="6358"/>
            <w:gridCol w:w="20"/>
          </w:tblGrid>
        </w:tblGridChange>
      </w:tblGrid>
      <w:tr w:rsidR="00695CE3" w:rsidRPr="00695CE3" w:rsidDel="002E496D" w14:paraId="158AE20D" w14:textId="75E46E5B" w:rsidTr="00613964">
        <w:trPr>
          <w:trHeight w:val="360"/>
          <w:tblHeader/>
          <w:del w:id="6648" w:author="3070" w:date="2020-10-08T12:39:00Z"/>
        </w:trPr>
        <w:tc>
          <w:tcPr>
            <w:tcW w:w="1877" w:type="pct"/>
            <w:tcBorders>
              <w:bottom w:val="single" w:sz="4" w:space="0" w:color="auto"/>
            </w:tcBorders>
            <w:shd w:val="clear" w:color="auto" w:fill="D9E2F3"/>
            <w:vAlign w:val="center"/>
          </w:tcPr>
          <w:p w14:paraId="30C5B76D" w14:textId="1D9461C4" w:rsidR="00695CE3" w:rsidRPr="00613964" w:rsidDel="002E496D" w:rsidRDefault="00695CE3" w:rsidP="00695CE3">
            <w:pPr>
              <w:pStyle w:val="Tableheading"/>
              <w:rPr>
                <w:del w:id="6649" w:author="3070" w:date="2020-10-08T12:39:00Z"/>
                <w:moveFrom w:id="6650" w:author="LANDI Michele (C.C.)" w:date="2020-10-01T16:00:00Z"/>
              </w:rPr>
            </w:pPr>
            <w:moveFrom w:id="6651" w:author="LANDI Michele (C.C.)" w:date="2020-10-01T16:00:00Z">
              <w:del w:id="6652" w:author="3070" w:date="2020-10-08T12:39:00Z">
                <w:r w:rsidRPr="00613964" w:rsidDel="002E496D">
                  <w:delText>Message Element</w:delText>
                </w:r>
              </w:del>
            </w:moveFrom>
          </w:p>
        </w:tc>
        <w:tc>
          <w:tcPr>
            <w:tcW w:w="3123" w:type="pct"/>
            <w:tcBorders>
              <w:bottom w:val="single" w:sz="4" w:space="0" w:color="auto"/>
            </w:tcBorders>
            <w:shd w:val="clear" w:color="auto" w:fill="D9E2F3"/>
            <w:vAlign w:val="center"/>
          </w:tcPr>
          <w:p w14:paraId="2C1AA724" w14:textId="5EE798F9" w:rsidR="00695CE3" w:rsidRPr="00613964" w:rsidDel="002E496D" w:rsidRDefault="00695CE3" w:rsidP="00695CE3">
            <w:pPr>
              <w:pStyle w:val="Tableheading"/>
              <w:rPr>
                <w:del w:id="6653" w:author="3070" w:date="2020-10-08T12:39:00Z"/>
                <w:moveFrom w:id="6654" w:author="LANDI Michele (C.C.)" w:date="2020-10-01T16:00:00Z"/>
              </w:rPr>
            </w:pPr>
            <w:moveFrom w:id="6655" w:author="LANDI Michele (C.C.)" w:date="2020-10-01T16:00:00Z">
              <w:del w:id="6656" w:author="3070" w:date="2020-10-08T12:39:00Z">
                <w:r w:rsidRPr="00613964" w:rsidDel="002E496D">
                  <w:delText>Message Intent</w:delText>
                </w:r>
              </w:del>
            </w:moveFrom>
          </w:p>
        </w:tc>
      </w:tr>
      <w:tr w:rsidR="00695CE3" w:rsidDel="002E496D" w14:paraId="3F077FE6" w14:textId="613F2981" w:rsidTr="006E5521">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6657" w:author="3070" w:date="2020-06-02T09:42: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del w:id="6658" w:author="3070" w:date="2020-10-08T12:39:00Z"/>
          <w:trPrChange w:id="6659" w:author="3070" w:date="2020-06-02T09:42:00Z">
            <w:trPr>
              <w:trHeight w:val="64"/>
            </w:trPr>
          </w:trPrChange>
        </w:trPr>
        <w:tc>
          <w:tcPr>
            <w:tcW w:w="1877" w:type="pct"/>
            <w:tcBorders>
              <w:top w:val="single" w:sz="4" w:space="0" w:color="auto"/>
              <w:left w:val="single" w:sz="4" w:space="0" w:color="auto"/>
              <w:bottom w:val="single" w:sz="4" w:space="0" w:color="auto"/>
              <w:right w:val="single" w:sz="4" w:space="0" w:color="auto"/>
            </w:tcBorders>
            <w:shd w:val="clear" w:color="auto" w:fill="D4F1D3" w:themeFill="text2" w:themeFillTint="33"/>
            <w:tcPrChange w:id="6660" w:author="3070" w:date="2020-06-02T09:42:00Z">
              <w:tcPr>
                <w:tcW w:w="1877" w:type="pct"/>
                <w:gridSpan w:val="2"/>
                <w:tcBorders>
                  <w:top w:val="single" w:sz="4" w:space="0" w:color="auto"/>
                  <w:left w:val="single" w:sz="4" w:space="0" w:color="auto"/>
                  <w:bottom w:val="single" w:sz="4" w:space="0" w:color="auto"/>
                  <w:right w:val="single" w:sz="4" w:space="0" w:color="auto"/>
                </w:tcBorders>
                <w:shd w:val="clear" w:color="auto" w:fill="B5E1FF" w:themeFill="accent1" w:themeFillTint="33"/>
              </w:tcPr>
            </w:tcPrChange>
          </w:tcPr>
          <w:p w14:paraId="0C0EDBA0" w14:textId="2FB46F05" w:rsidR="00695CE3" w:rsidRPr="00613964" w:rsidDel="002E496D" w:rsidRDefault="00695CE3" w:rsidP="00695CE3">
            <w:pPr>
              <w:pStyle w:val="Tabletext"/>
              <w:rPr>
                <w:del w:id="6661" w:author="3070" w:date="2020-10-08T12:39:00Z"/>
                <w:moveFrom w:id="6662" w:author="LANDI Michele (C.C.)" w:date="2020-10-01T16:00:00Z"/>
              </w:rPr>
            </w:pPr>
            <w:moveFrom w:id="6663" w:author="LANDI Michele (C.C.)" w:date="2020-10-01T16:00:00Z">
              <w:del w:id="6664" w:author="3070" w:date="2020-10-08T12:39:00Z">
                <w:r w:rsidRPr="00613964" w:rsidDel="002E496D">
                  <w:delText>HOW DO YOU READ ME</w:delText>
                </w:r>
              </w:del>
            </w:moveFrom>
          </w:p>
        </w:tc>
        <w:tc>
          <w:tcPr>
            <w:tcW w:w="3123" w:type="pct"/>
            <w:tcBorders>
              <w:top w:val="single" w:sz="4" w:space="0" w:color="auto"/>
              <w:left w:val="single" w:sz="4" w:space="0" w:color="auto"/>
              <w:bottom w:val="single" w:sz="4" w:space="0" w:color="auto"/>
              <w:right w:val="single" w:sz="4" w:space="0" w:color="auto"/>
            </w:tcBorders>
            <w:shd w:val="clear" w:color="auto" w:fill="D4F1D3" w:themeFill="text2" w:themeFillTint="33"/>
            <w:tcPrChange w:id="6665" w:author="3070" w:date="2020-06-02T09:42:00Z">
              <w:tcPr>
                <w:tcW w:w="3123" w:type="pct"/>
                <w:gridSpan w:val="2"/>
                <w:tcBorders>
                  <w:top w:val="single" w:sz="4" w:space="0" w:color="auto"/>
                  <w:left w:val="single" w:sz="4" w:space="0" w:color="auto"/>
                  <w:bottom w:val="single" w:sz="4" w:space="0" w:color="auto"/>
                  <w:right w:val="single" w:sz="4" w:space="0" w:color="auto"/>
                </w:tcBorders>
                <w:shd w:val="clear" w:color="auto" w:fill="B5E1FF" w:themeFill="accent1" w:themeFillTint="33"/>
              </w:tcPr>
            </w:tcPrChange>
          </w:tcPr>
          <w:p w14:paraId="310C46DE" w14:textId="6C42FF0B" w:rsidR="00695CE3" w:rsidRPr="00613964" w:rsidDel="002E496D" w:rsidRDefault="00695CE3" w:rsidP="00695CE3">
            <w:pPr>
              <w:pStyle w:val="Tabletext"/>
              <w:rPr>
                <w:del w:id="6666" w:author="3070" w:date="2020-10-08T12:39:00Z"/>
                <w:moveFrom w:id="6667" w:author="LANDI Michele (C.C.)" w:date="2020-10-01T16:00:00Z"/>
              </w:rPr>
            </w:pPr>
            <w:moveFrom w:id="6668" w:author="LANDI Michele (C.C.)" w:date="2020-10-01T16:00:00Z">
              <w:del w:id="6669" w:author="3070" w:date="2020-10-08T12:39:00Z">
                <w:r w:rsidRPr="00613964" w:rsidDel="002E496D">
                  <w:delText xml:space="preserve">Question to the vessel on the clarity of the VTS signal strength </w:delText>
                </w:r>
              </w:del>
            </w:moveFrom>
          </w:p>
        </w:tc>
      </w:tr>
    </w:tbl>
    <w:p w14:paraId="1DC27ED0" w14:textId="7B79CB62" w:rsidR="001741C0" w:rsidDel="00CA6FD0" w:rsidRDefault="001741C0" w:rsidP="00F06234">
      <w:pPr>
        <w:pStyle w:val="BodyText"/>
        <w:rPr>
          <w:moveFrom w:id="6670" w:author="LANDI Michele (C.C.)" w:date="2020-10-01T16:00:00Z"/>
        </w:rPr>
      </w:pPr>
    </w:p>
    <w:p w14:paraId="3B3E11E9" w14:textId="77777777" w:rsidR="00404A34" w:rsidRPr="00D7196E" w:rsidRDefault="00404A34" w:rsidP="00404A34">
      <w:pPr>
        <w:pStyle w:val="Heading1"/>
      </w:pPr>
      <w:bookmarkStart w:id="6671" w:name="_Toc40380986"/>
      <w:moveFromRangeEnd w:id="6452"/>
      <w:r w:rsidRPr="00D7196E">
        <w:t>REFERENCES</w:t>
      </w:r>
      <w:bookmarkEnd w:id="6671"/>
    </w:p>
    <w:p w14:paraId="5741EBA3" w14:textId="77777777" w:rsidR="00404A34" w:rsidRPr="00D7196E" w:rsidRDefault="00404A34" w:rsidP="00404A34">
      <w:pPr>
        <w:pStyle w:val="Heading1separatationline"/>
        <w:rPr>
          <w:color w:val="auto"/>
        </w:rPr>
      </w:pPr>
    </w:p>
    <w:p w14:paraId="16F9BDCF" w14:textId="77777777" w:rsidR="00404A34" w:rsidRPr="00D7196E" w:rsidRDefault="00404A34" w:rsidP="00404A34">
      <w:pPr>
        <w:pStyle w:val="Bullet1"/>
        <w:rPr>
          <w:color w:val="auto"/>
        </w:rPr>
      </w:pPr>
      <w:r w:rsidRPr="00D7196E">
        <w:rPr>
          <w:color w:val="auto"/>
        </w:rPr>
        <w:t>IMO Resolution A.857(20) Guidelines for Vessel Traffic Services</w:t>
      </w:r>
    </w:p>
    <w:p w14:paraId="05F36FC4" w14:textId="77777777" w:rsidR="00404A34" w:rsidRPr="00D7196E" w:rsidRDefault="00404A34" w:rsidP="00404A34">
      <w:pPr>
        <w:pStyle w:val="Bullet1"/>
        <w:rPr>
          <w:color w:val="auto"/>
        </w:rPr>
      </w:pPr>
      <w:r w:rsidRPr="00D7196E">
        <w:rPr>
          <w:color w:val="auto"/>
        </w:rPr>
        <w:t>IMO Resolution A.918(22) IMO Standard Marine Communication Phrases (SMCP)</w:t>
      </w:r>
    </w:p>
    <w:p w14:paraId="67136334" w14:textId="77777777" w:rsidR="00404A34" w:rsidRPr="00D7196E" w:rsidRDefault="00404A34" w:rsidP="00404A34">
      <w:pPr>
        <w:pStyle w:val="Bullet1"/>
        <w:rPr>
          <w:color w:val="auto"/>
        </w:rPr>
      </w:pPr>
      <w:r w:rsidRPr="00D7196E">
        <w:rPr>
          <w:color w:val="auto"/>
        </w:rPr>
        <w:t>ITU Radio Regulations, Volume IVE, Recommendation ITU‐R M.1171‐0 and subsequent chapters</w:t>
      </w:r>
    </w:p>
    <w:p w14:paraId="6DD1BA26" w14:textId="1359A438" w:rsidR="003075BB" w:rsidRDefault="003075BB">
      <w:pPr>
        <w:spacing w:after="200" w:line="276" w:lineRule="auto"/>
        <w:rPr>
          <w:ins w:id="6672" w:author="3070" w:date="2020-06-17T11:23:00Z"/>
          <w:sz w:val="22"/>
        </w:rPr>
      </w:pPr>
      <w:ins w:id="6673" w:author="3070" w:date="2020-06-17T11:23:00Z">
        <w:r>
          <w:br w:type="page"/>
        </w:r>
      </w:ins>
    </w:p>
    <w:tbl>
      <w:tblPr>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Change w:id="6674" w:author="3070" w:date="2020-10-13T09:40:00Z">
          <w:tblPr>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PrChange>
      </w:tblPr>
      <w:tblGrid>
        <w:gridCol w:w="10"/>
        <w:gridCol w:w="3671"/>
        <w:gridCol w:w="10"/>
        <w:gridCol w:w="6500"/>
        <w:gridCol w:w="20"/>
        <w:tblGridChange w:id="6675">
          <w:tblGrid>
            <w:gridCol w:w="10"/>
            <w:gridCol w:w="3681"/>
            <w:gridCol w:w="135"/>
            <w:gridCol w:w="6365"/>
            <w:gridCol w:w="20"/>
          </w:tblGrid>
        </w:tblGridChange>
      </w:tblGrid>
      <w:tr w:rsidR="00E17199" w:rsidDel="000C4AE8" w14:paraId="35802EFA" w14:textId="73DA7FF2" w:rsidTr="00291A19">
        <w:trPr>
          <w:trHeight w:val="64"/>
          <w:ins w:id="6676" w:author="LANDI Michele (C.C.)" w:date="2020-09-29T12:27:00Z"/>
          <w:del w:id="6677" w:author="3070" w:date="2020-10-13T10:25:00Z"/>
          <w:trPrChange w:id="6678" w:author="3070" w:date="2020-10-13T09:40:00Z">
            <w:trPr>
              <w:trHeight w:val="64"/>
            </w:trPr>
          </w:trPrChange>
        </w:trPr>
        <w:tc>
          <w:tcPr>
            <w:tcW w:w="3691" w:type="dxa"/>
            <w:gridSpan w:val="3"/>
            <w:tcBorders>
              <w:top w:val="single" w:sz="4" w:space="0" w:color="auto"/>
              <w:left w:val="single" w:sz="4" w:space="0" w:color="auto"/>
              <w:bottom w:val="single" w:sz="4" w:space="0" w:color="auto"/>
              <w:right w:val="single" w:sz="4" w:space="0" w:color="auto"/>
            </w:tcBorders>
            <w:shd w:val="clear" w:color="auto" w:fill="auto"/>
            <w:tcPrChange w:id="6679" w:author="3070" w:date="2020-10-13T09:40:00Z">
              <w:tcPr>
                <w:tcW w:w="3691" w:type="dxa"/>
                <w:gridSpan w:val="2"/>
                <w:tcBorders>
                  <w:top w:val="single" w:sz="4" w:space="0" w:color="auto"/>
                  <w:left w:val="single" w:sz="4" w:space="0" w:color="auto"/>
                  <w:bottom w:val="single" w:sz="4" w:space="0" w:color="auto"/>
                  <w:right w:val="single" w:sz="4" w:space="0" w:color="auto"/>
                </w:tcBorders>
                <w:shd w:val="clear" w:color="auto" w:fill="F19476" w:themeFill="background2" w:themeFillTint="99"/>
              </w:tcPr>
            </w:tcPrChange>
          </w:tcPr>
          <w:p w14:paraId="496C449E" w14:textId="22A4B108" w:rsidR="00E17199" w:rsidDel="000C4AE8" w:rsidRDefault="00E17199" w:rsidP="009E1346">
            <w:pPr>
              <w:pStyle w:val="Tabletext"/>
              <w:rPr>
                <w:ins w:id="6680" w:author="LANDI Michele (C.C.)" w:date="2020-09-29T12:27:00Z"/>
                <w:del w:id="6681" w:author="3070" w:date="2020-10-13T10:25:00Z"/>
              </w:rPr>
            </w:pPr>
            <w:ins w:id="6682" w:author="LANDI Michele (C.C.)" w:date="2020-09-29T12:27:00Z">
              <w:del w:id="6683" w:author="3070" w:date="2020-10-13T10:25:00Z">
                <w:r w:rsidRPr="00AF2681" w:rsidDel="000C4AE8">
                  <w:delText>ANCHOR WATCH</w:delText>
                </w:r>
              </w:del>
            </w:ins>
          </w:p>
        </w:tc>
        <w:tc>
          <w:tcPr>
            <w:tcW w:w="6520" w:type="dxa"/>
            <w:gridSpan w:val="2"/>
            <w:tcBorders>
              <w:top w:val="single" w:sz="4" w:space="0" w:color="auto"/>
              <w:left w:val="single" w:sz="4" w:space="0" w:color="auto"/>
              <w:bottom w:val="single" w:sz="4" w:space="0" w:color="auto"/>
              <w:right w:val="single" w:sz="4" w:space="0" w:color="auto"/>
            </w:tcBorders>
            <w:shd w:val="clear" w:color="auto" w:fill="auto"/>
            <w:tcPrChange w:id="6684" w:author="3070" w:date="2020-10-13T09:40:00Z">
              <w:tcPr>
                <w:tcW w:w="6520" w:type="dxa"/>
                <w:gridSpan w:val="3"/>
                <w:tcBorders>
                  <w:top w:val="single" w:sz="4" w:space="0" w:color="auto"/>
                  <w:left w:val="single" w:sz="4" w:space="0" w:color="auto"/>
                  <w:bottom w:val="single" w:sz="4" w:space="0" w:color="auto"/>
                  <w:right w:val="single" w:sz="4" w:space="0" w:color="auto"/>
                </w:tcBorders>
                <w:shd w:val="clear" w:color="auto" w:fill="F19476" w:themeFill="background2" w:themeFillTint="99"/>
              </w:tcPr>
            </w:tcPrChange>
          </w:tcPr>
          <w:p w14:paraId="599147E6" w14:textId="59CEF6AF" w:rsidR="00E17199" w:rsidDel="000C4AE8" w:rsidRDefault="00E17199" w:rsidP="009E1346">
            <w:pPr>
              <w:pStyle w:val="Tabletext"/>
              <w:rPr>
                <w:ins w:id="6685" w:author="LANDI Michele (C.C.)" w:date="2020-09-29T12:27:00Z"/>
                <w:del w:id="6686" w:author="3070" w:date="2020-10-13T10:25:00Z"/>
              </w:rPr>
            </w:pPr>
            <w:ins w:id="6687" w:author="LANDI Michele (C.C.)" w:date="2020-09-29T12:27:00Z">
              <w:del w:id="6688" w:author="3070" w:date="2020-10-13T10:25:00Z">
                <w:r w:rsidRPr="00AF2681" w:rsidDel="000C4AE8">
                  <w:delText>Maintain lookout when at anchor</w:delText>
                </w:r>
              </w:del>
            </w:ins>
          </w:p>
        </w:tc>
      </w:tr>
      <w:tr w:rsidR="00AF2681" w:rsidRPr="00B00933" w:rsidDel="000C4AE8" w14:paraId="73D78FE7" w14:textId="545DACDE" w:rsidTr="00291A19">
        <w:trPr>
          <w:trHeight w:val="64"/>
          <w:del w:id="6689" w:author="3070" w:date="2020-10-13T10:25:00Z"/>
          <w:trPrChange w:id="6690" w:author="3070" w:date="2020-10-13T09:40:00Z">
            <w:trPr>
              <w:trHeight w:val="64"/>
            </w:trPr>
          </w:trPrChange>
        </w:trPr>
        <w:tc>
          <w:tcPr>
            <w:tcW w:w="3691" w:type="dxa"/>
            <w:gridSpan w:val="3"/>
            <w:tcBorders>
              <w:top w:val="single" w:sz="4" w:space="0" w:color="auto"/>
              <w:left w:val="single" w:sz="4" w:space="0" w:color="auto"/>
              <w:bottom w:val="single" w:sz="4" w:space="0" w:color="auto"/>
              <w:right w:val="single" w:sz="4" w:space="0" w:color="auto"/>
            </w:tcBorders>
            <w:shd w:val="clear" w:color="auto" w:fill="auto"/>
            <w:tcPrChange w:id="6691" w:author="3070" w:date="2020-10-13T09:40:00Z">
              <w:tcPr>
                <w:tcW w:w="3691" w:type="dxa"/>
                <w:gridSpan w:val="2"/>
                <w:tcBorders>
                  <w:top w:val="single" w:sz="4" w:space="0" w:color="auto"/>
                  <w:left w:val="single" w:sz="4" w:space="0" w:color="auto"/>
                  <w:bottom w:val="single" w:sz="4" w:space="0" w:color="auto"/>
                  <w:right w:val="single" w:sz="4" w:space="0" w:color="auto"/>
                </w:tcBorders>
                <w:shd w:val="clear" w:color="auto" w:fill="F19476" w:themeFill="background2" w:themeFillTint="99"/>
              </w:tcPr>
            </w:tcPrChange>
          </w:tcPr>
          <w:p w14:paraId="0A4E830F" w14:textId="343F0A02" w:rsidR="00AF2681" w:rsidRPr="00A91CB1" w:rsidDel="000C4AE8" w:rsidRDefault="00E17199" w:rsidP="009E1346">
            <w:pPr>
              <w:pStyle w:val="Tabletext"/>
              <w:rPr>
                <w:del w:id="6692" w:author="3070" w:date="2020-10-13T10:25:00Z"/>
                <w:highlight w:val="yellow"/>
                <w:rPrChange w:id="6693" w:author="LANDI Michele (C.C.)" w:date="2020-09-29T12:30:00Z">
                  <w:rPr>
                    <w:del w:id="6694" w:author="3070" w:date="2020-10-13T10:25:00Z"/>
                  </w:rPr>
                </w:rPrChange>
              </w:rPr>
            </w:pPr>
            <w:ins w:id="6695" w:author="LANDI Michele (C.C.)" w:date="2020-09-29T12:27:00Z">
              <w:del w:id="6696" w:author="3070" w:date="2020-10-13T10:25:00Z">
                <w:r w:rsidRPr="00A91CB1" w:rsidDel="000C4AE8">
                  <w:rPr>
                    <w:highlight w:val="yellow"/>
                    <w:rPrChange w:id="6697" w:author="LANDI Michele (C.C.)" w:date="2020-09-29T12:30:00Z">
                      <w:rPr/>
                    </w:rPrChange>
                  </w:rPr>
                  <w:delText xml:space="preserve">AREA TO BE AVOIDED </w:delText>
                </w:r>
              </w:del>
            </w:ins>
          </w:p>
        </w:tc>
        <w:tc>
          <w:tcPr>
            <w:tcW w:w="6520" w:type="dxa"/>
            <w:gridSpan w:val="2"/>
            <w:tcBorders>
              <w:top w:val="single" w:sz="4" w:space="0" w:color="auto"/>
              <w:left w:val="single" w:sz="4" w:space="0" w:color="auto"/>
              <w:bottom w:val="single" w:sz="4" w:space="0" w:color="auto"/>
              <w:right w:val="single" w:sz="4" w:space="0" w:color="auto"/>
            </w:tcBorders>
            <w:shd w:val="clear" w:color="auto" w:fill="auto"/>
            <w:tcPrChange w:id="6698" w:author="3070" w:date="2020-10-13T09:40:00Z">
              <w:tcPr>
                <w:tcW w:w="6520" w:type="dxa"/>
                <w:gridSpan w:val="3"/>
                <w:tcBorders>
                  <w:top w:val="single" w:sz="4" w:space="0" w:color="auto"/>
                  <w:left w:val="single" w:sz="4" w:space="0" w:color="auto"/>
                  <w:bottom w:val="single" w:sz="4" w:space="0" w:color="auto"/>
                  <w:right w:val="single" w:sz="4" w:space="0" w:color="auto"/>
                </w:tcBorders>
                <w:shd w:val="clear" w:color="auto" w:fill="F19476" w:themeFill="background2" w:themeFillTint="99"/>
              </w:tcPr>
            </w:tcPrChange>
          </w:tcPr>
          <w:p w14:paraId="01069039" w14:textId="54BC3C2F" w:rsidR="00AF2681" w:rsidRPr="00E17199" w:rsidDel="000C4AE8" w:rsidRDefault="00E17199" w:rsidP="00E17199">
            <w:pPr>
              <w:pStyle w:val="Tabletext"/>
              <w:rPr>
                <w:del w:id="6699" w:author="3070" w:date="2020-10-13T10:25:00Z"/>
                <w:lang w:val="en-US"/>
                <w:rPrChange w:id="6700" w:author="LANDI Michele (C.C.)" w:date="2020-09-29T12:27:00Z">
                  <w:rPr>
                    <w:del w:id="6701" w:author="3070" w:date="2020-10-13T10:25:00Z"/>
                  </w:rPr>
                </w:rPrChange>
              </w:rPr>
            </w:pPr>
            <w:ins w:id="6702" w:author="LANDI Michele (C.C.)" w:date="2020-09-29T12:27:00Z">
              <w:del w:id="6703" w:author="3070" w:date="2020-10-13T10:25:00Z">
                <w:r w:rsidRPr="00A91CB1" w:rsidDel="000C4AE8">
                  <w:rPr>
                    <w:highlight w:val="yellow"/>
                    <w:rPrChange w:id="6704" w:author="LANDI Michele (C.C.)" w:date="2020-09-29T12:30:00Z">
                      <w:rPr/>
                    </w:rPrChange>
                  </w:rPr>
                  <w:delText xml:space="preserve"> A routeing measure comprising an area within defined limits in which either navigation is particularly hazardous or it is exceptionally important to avoid casualties and which should be avoided by all ships, or certain classes of ship.</w:delText>
                </w:r>
              </w:del>
            </w:ins>
          </w:p>
        </w:tc>
      </w:tr>
      <w:tr w:rsidR="00AF2681" w:rsidRPr="0063013F" w:rsidDel="000C4AE8" w14:paraId="32CD7B23" w14:textId="297E78B1" w:rsidTr="00291A19">
        <w:trPr>
          <w:trHeight w:val="64"/>
          <w:del w:id="6705" w:author="3070" w:date="2020-10-13T10:25:00Z"/>
          <w:trPrChange w:id="6706" w:author="3070" w:date="2020-10-13T09:40:00Z">
            <w:trPr>
              <w:trHeight w:val="64"/>
            </w:trPr>
          </w:trPrChange>
        </w:trPr>
        <w:tc>
          <w:tcPr>
            <w:tcW w:w="3691" w:type="dxa"/>
            <w:gridSpan w:val="3"/>
            <w:tcBorders>
              <w:top w:val="single" w:sz="4" w:space="0" w:color="auto"/>
              <w:left w:val="single" w:sz="4" w:space="0" w:color="auto"/>
              <w:bottom w:val="single" w:sz="4" w:space="0" w:color="auto"/>
              <w:right w:val="single" w:sz="4" w:space="0" w:color="auto"/>
            </w:tcBorders>
            <w:shd w:val="clear" w:color="auto" w:fill="auto"/>
            <w:tcPrChange w:id="6707" w:author="3070" w:date="2020-10-13T09:40:00Z">
              <w:tcPr>
                <w:tcW w:w="3691" w:type="dxa"/>
                <w:gridSpan w:val="2"/>
                <w:tcBorders>
                  <w:top w:val="single" w:sz="4" w:space="0" w:color="auto"/>
                  <w:left w:val="single" w:sz="4" w:space="0" w:color="auto"/>
                  <w:bottom w:val="single" w:sz="4" w:space="0" w:color="auto"/>
                  <w:right w:val="single" w:sz="4" w:space="0" w:color="auto"/>
                </w:tcBorders>
                <w:shd w:val="clear" w:color="auto" w:fill="F19476" w:themeFill="background2" w:themeFillTint="99"/>
              </w:tcPr>
            </w:tcPrChange>
          </w:tcPr>
          <w:p w14:paraId="2FB88FC6" w14:textId="0CBCE082" w:rsidR="00AF2681" w:rsidRPr="00AF2681" w:rsidDel="000C4AE8" w:rsidRDefault="00AF2681" w:rsidP="009E1346">
            <w:pPr>
              <w:pStyle w:val="Tabletext"/>
              <w:rPr>
                <w:del w:id="6708" w:author="3070" w:date="2020-10-13T10:25:00Z"/>
              </w:rPr>
            </w:pPr>
          </w:p>
        </w:tc>
        <w:tc>
          <w:tcPr>
            <w:tcW w:w="6520" w:type="dxa"/>
            <w:gridSpan w:val="2"/>
            <w:tcBorders>
              <w:top w:val="single" w:sz="4" w:space="0" w:color="auto"/>
              <w:left w:val="single" w:sz="4" w:space="0" w:color="auto"/>
              <w:bottom w:val="single" w:sz="4" w:space="0" w:color="auto"/>
              <w:right w:val="single" w:sz="4" w:space="0" w:color="auto"/>
            </w:tcBorders>
            <w:shd w:val="clear" w:color="auto" w:fill="auto"/>
            <w:tcPrChange w:id="6709" w:author="3070" w:date="2020-10-13T09:40:00Z">
              <w:tcPr>
                <w:tcW w:w="6520" w:type="dxa"/>
                <w:gridSpan w:val="3"/>
                <w:tcBorders>
                  <w:top w:val="single" w:sz="4" w:space="0" w:color="auto"/>
                  <w:left w:val="single" w:sz="4" w:space="0" w:color="auto"/>
                  <w:bottom w:val="single" w:sz="4" w:space="0" w:color="auto"/>
                  <w:right w:val="single" w:sz="4" w:space="0" w:color="auto"/>
                </w:tcBorders>
                <w:shd w:val="clear" w:color="auto" w:fill="F19476" w:themeFill="background2" w:themeFillTint="99"/>
              </w:tcPr>
            </w:tcPrChange>
          </w:tcPr>
          <w:p w14:paraId="567071E0" w14:textId="4F5275CF" w:rsidR="00AF2681" w:rsidRPr="0063013F" w:rsidDel="000C4AE8" w:rsidRDefault="00AF2681" w:rsidP="009E1346">
            <w:pPr>
              <w:pStyle w:val="Tabletext"/>
              <w:rPr>
                <w:del w:id="6710" w:author="3070" w:date="2020-10-13T10:25:00Z"/>
              </w:rPr>
            </w:pPr>
          </w:p>
        </w:tc>
      </w:tr>
      <w:tr w:rsidR="00AF2681" w:rsidRPr="0063013F" w:rsidDel="000C4AE8" w14:paraId="70749CFF" w14:textId="4EA70643" w:rsidTr="00291A19">
        <w:trPr>
          <w:trHeight w:val="64"/>
          <w:del w:id="6711" w:author="3070" w:date="2020-10-13T10:25:00Z"/>
          <w:trPrChange w:id="6712" w:author="3070" w:date="2020-10-13T09:40:00Z">
            <w:trPr>
              <w:trHeight w:val="64"/>
            </w:trPr>
          </w:trPrChange>
        </w:trPr>
        <w:tc>
          <w:tcPr>
            <w:tcW w:w="3691" w:type="dxa"/>
            <w:gridSpan w:val="3"/>
            <w:tcBorders>
              <w:top w:val="single" w:sz="4" w:space="0" w:color="auto"/>
              <w:left w:val="single" w:sz="4" w:space="0" w:color="auto"/>
              <w:bottom w:val="single" w:sz="4" w:space="0" w:color="auto"/>
              <w:right w:val="single" w:sz="4" w:space="0" w:color="auto"/>
            </w:tcBorders>
            <w:shd w:val="clear" w:color="auto" w:fill="auto"/>
            <w:tcPrChange w:id="6713" w:author="3070" w:date="2020-10-13T09:40:00Z">
              <w:tcPr>
                <w:tcW w:w="3691" w:type="dxa"/>
                <w:gridSpan w:val="2"/>
                <w:tcBorders>
                  <w:top w:val="single" w:sz="4" w:space="0" w:color="auto"/>
                  <w:left w:val="single" w:sz="4" w:space="0" w:color="auto"/>
                  <w:bottom w:val="single" w:sz="4" w:space="0" w:color="auto"/>
                  <w:right w:val="single" w:sz="4" w:space="0" w:color="auto"/>
                </w:tcBorders>
                <w:shd w:val="clear" w:color="auto" w:fill="F19476" w:themeFill="background2" w:themeFillTint="99"/>
              </w:tcPr>
            </w:tcPrChange>
          </w:tcPr>
          <w:p w14:paraId="32E1F850" w14:textId="48E96CC1" w:rsidR="00AF2681" w:rsidRPr="0085655A" w:rsidDel="000C4AE8" w:rsidRDefault="00AF2681" w:rsidP="009E1346">
            <w:pPr>
              <w:pStyle w:val="Tabletext"/>
              <w:rPr>
                <w:del w:id="6714" w:author="3070" w:date="2020-10-13T10:25:00Z"/>
              </w:rPr>
            </w:pPr>
          </w:p>
        </w:tc>
        <w:tc>
          <w:tcPr>
            <w:tcW w:w="6520" w:type="dxa"/>
            <w:gridSpan w:val="2"/>
            <w:tcBorders>
              <w:top w:val="single" w:sz="4" w:space="0" w:color="auto"/>
              <w:left w:val="single" w:sz="4" w:space="0" w:color="auto"/>
              <w:bottom w:val="single" w:sz="4" w:space="0" w:color="auto"/>
              <w:right w:val="single" w:sz="4" w:space="0" w:color="auto"/>
            </w:tcBorders>
            <w:shd w:val="clear" w:color="auto" w:fill="auto"/>
            <w:tcPrChange w:id="6715" w:author="3070" w:date="2020-10-13T09:40:00Z">
              <w:tcPr>
                <w:tcW w:w="6520" w:type="dxa"/>
                <w:gridSpan w:val="3"/>
                <w:tcBorders>
                  <w:top w:val="single" w:sz="4" w:space="0" w:color="auto"/>
                  <w:left w:val="single" w:sz="4" w:space="0" w:color="auto"/>
                  <w:bottom w:val="single" w:sz="4" w:space="0" w:color="auto"/>
                  <w:right w:val="single" w:sz="4" w:space="0" w:color="auto"/>
                </w:tcBorders>
                <w:shd w:val="clear" w:color="auto" w:fill="F19476" w:themeFill="background2" w:themeFillTint="99"/>
              </w:tcPr>
            </w:tcPrChange>
          </w:tcPr>
          <w:p w14:paraId="21FFE157" w14:textId="541F4500" w:rsidR="00AF2681" w:rsidRPr="0063013F" w:rsidDel="000C4AE8" w:rsidRDefault="00AF2681" w:rsidP="009E1346">
            <w:pPr>
              <w:pStyle w:val="Tabletext"/>
              <w:rPr>
                <w:del w:id="6716" w:author="3070" w:date="2020-10-13T10:25:00Z"/>
              </w:rPr>
            </w:pPr>
          </w:p>
        </w:tc>
      </w:tr>
      <w:tr w:rsidR="00627CEC" w:rsidRPr="00214A9B" w:rsidDel="000C4AE8" w14:paraId="6B33D2D9" w14:textId="67F553B2" w:rsidTr="00291A19">
        <w:trPr>
          <w:gridBefore w:val="1"/>
          <w:gridAfter w:val="1"/>
          <w:wBefore w:w="10" w:type="dxa"/>
          <w:wAfter w:w="20" w:type="dxa"/>
          <w:trHeight w:val="64"/>
          <w:ins w:id="6717" w:author="LANDI Michele (C.C.)" w:date="2020-09-29T11:36:00Z"/>
          <w:del w:id="6718" w:author="3070" w:date="2020-10-13T10:25:00Z"/>
          <w:trPrChange w:id="6719" w:author="3070" w:date="2020-10-13T09:40:00Z">
            <w:trPr>
              <w:gridBefore w:val="1"/>
              <w:gridAfter w:val="1"/>
              <w:wBefore w:w="10" w:type="dxa"/>
              <w:wAfter w:w="20" w:type="dxa"/>
              <w:trHeight w:val="64"/>
            </w:trPr>
          </w:trPrChange>
        </w:trPr>
        <w:tc>
          <w:tcPr>
            <w:tcW w:w="3671" w:type="dxa"/>
            <w:shd w:val="clear" w:color="auto" w:fill="auto"/>
            <w:tcPrChange w:id="6720" w:author="3070" w:date="2020-10-13T09:40:00Z">
              <w:tcPr>
                <w:tcW w:w="3816" w:type="dxa"/>
                <w:gridSpan w:val="2"/>
                <w:shd w:val="clear" w:color="auto" w:fill="FADBD1" w:themeFill="background2" w:themeFillTint="33"/>
              </w:tcPr>
            </w:tcPrChange>
          </w:tcPr>
          <w:p w14:paraId="39C47954" w14:textId="64580EAA" w:rsidR="00627CEC" w:rsidRPr="007A34B3" w:rsidDel="000C4AE8" w:rsidRDefault="00627CEC" w:rsidP="00627CEC">
            <w:pPr>
              <w:pStyle w:val="Tabletext"/>
              <w:rPr>
                <w:ins w:id="6721" w:author="LANDI Michele (C.C.)" w:date="2020-09-29T11:36:00Z"/>
                <w:del w:id="6722" w:author="3070" w:date="2020-10-13T10:25:00Z"/>
              </w:rPr>
            </w:pPr>
            <w:ins w:id="6723" w:author="LANDI Michele (C.C.)" w:date="2020-09-29T11:36:00Z">
              <w:del w:id="6724" w:author="3070" w:date="2020-10-13T10:25:00Z">
                <w:r w:rsidRPr="00FA5E83" w:rsidDel="000C4AE8">
                  <w:rPr>
                    <w:highlight w:val="yellow"/>
                    <w:rPrChange w:id="6725" w:author="LANDI Michele (C.C.)" w:date="2020-09-29T11:36:00Z">
                      <w:rPr/>
                    </w:rPrChange>
                  </w:rPr>
                  <w:delText>CRITICAL TURN</w:delText>
                </w:r>
              </w:del>
            </w:ins>
          </w:p>
        </w:tc>
        <w:tc>
          <w:tcPr>
            <w:tcW w:w="6510" w:type="dxa"/>
            <w:gridSpan w:val="2"/>
            <w:shd w:val="clear" w:color="auto" w:fill="auto"/>
            <w:tcPrChange w:id="6726" w:author="3070" w:date="2020-10-13T09:40:00Z">
              <w:tcPr>
                <w:tcW w:w="6365" w:type="dxa"/>
                <w:shd w:val="clear" w:color="auto" w:fill="FADBD1" w:themeFill="background2" w:themeFillTint="33"/>
              </w:tcPr>
            </w:tcPrChange>
          </w:tcPr>
          <w:p w14:paraId="416F704B" w14:textId="676D5225" w:rsidR="00627CEC" w:rsidRPr="007A34B3" w:rsidDel="000C4AE8" w:rsidRDefault="00FA5E83" w:rsidP="006F2BCE">
            <w:pPr>
              <w:pStyle w:val="Tabletext"/>
              <w:rPr>
                <w:ins w:id="6727" w:author="LANDI Michele (C.C.)" w:date="2020-09-29T11:36:00Z"/>
                <w:del w:id="6728" w:author="3070" w:date="2020-10-13T10:25:00Z"/>
              </w:rPr>
            </w:pPr>
            <w:ins w:id="6729" w:author="LANDI Michele (C.C.)" w:date="2020-09-29T11:36:00Z">
              <w:del w:id="6730" w:author="3070" w:date="2020-10-13T10:25:00Z">
                <w:r w:rsidRPr="00FA5E83" w:rsidDel="000C4AE8">
                  <w:rPr>
                    <w:highlight w:val="yellow"/>
                    <w:rPrChange w:id="6731" w:author="LANDI Michele (C.C.)" w:date="2020-09-29T11:36:00Z">
                      <w:rPr/>
                    </w:rPrChange>
                  </w:rPr>
                  <w:delText>WE HAVE TO FIND OUT A DEFINITION</w:delText>
                </w:r>
              </w:del>
            </w:ins>
          </w:p>
        </w:tc>
      </w:tr>
      <w:tr w:rsidR="00FC638D" w:rsidRPr="0063013F" w:rsidDel="000C4AE8" w14:paraId="562B8F74" w14:textId="5CC3C4E1" w:rsidTr="00291A19">
        <w:trPr>
          <w:trHeight w:val="64"/>
          <w:del w:id="6732" w:author="3070" w:date="2020-10-13T10:25:00Z"/>
          <w:trPrChange w:id="6733" w:author="3070" w:date="2020-10-13T09:40:00Z">
            <w:trPr>
              <w:trHeight w:val="64"/>
            </w:trPr>
          </w:trPrChange>
        </w:trPr>
        <w:tc>
          <w:tcPr>
            <w:tcW w:w="3691" w:type="dxa"/>
            <w:gridSpan w:val="3"/>
            <w:tcBorders>
              <w:top w:val="single" w:sz="4" w:space="0" w:color="auto"/>
              <w:left w:val="single" w:sz="4" w:space="0" w:color="auto"/>
              <w:bottom w:val="single" w:sz="4" w:space="0" w:color="auto"/>
              <w:right w:val="single" w:sz="4" w:space="0" w:color="auto"/>
            </w:tcBorders>
            <w:shd w:val="clear" w:color="auto" w:fill="auto"/>
            <w:tcPrChange w:id="6734" w:author="3070" w:date="2020-10-13T09:40:00Z">
              <w:tcPr>
                <w:tcW w:w="3691" w:type="dxa"/>
                <w:gridSpan w:val="2"/>
                <w:tcBorders>
                  <w:top w:val="single" w:sz="4" w:space="0" w:color="auto"/>
                  <w:left w:val="single" w:sz="4" w:space="0" w:color="auto"/>
                  <w:bottom w:val="single" w:sz="4" w:space="0" w:color="auto"/>
                  <w:right w:val="single" w:sz="4" w:space="0" w:color="auto"/>
                </w:tcBorders>
                <w:shd w:val="clear" w:color="auto" w:fill="F19476" w:themeFill="background2" w:themeFillTint="99"/>
              </w:tcPr>
            </w:tcPrChange>
          </w:tcPr>
          <w:p w14:paraId="7D07E706" w14:textId="70783B32" w:rsidR="00FC638D" w:rsidRPr="0085655A" w:rsidDel="000C4AE8" w:rsidRDefault="00FC638D" w:rsidP="009E1346">
            <w:pPr>
              <w:pStyle w:val="Tabletext"/>
              <w:rPr>
                <w:del w:id="6735" w:author="3070" w:date="2020-10-13T10:25:00Z"/>
              </w:rPr>
            </w:pPr>
          </w:p>
        </w:tc>
        <w:tc>
          <w:tcPr>
            <w:tcW w:w="6520" w:type="dxa"/>
            <w:gridSpan w:val="2"/>
            <w:tcBorders>
              <w:top w:val="single" w:sz="4" w:space="0" w:color="auto"/>
              <w:left w:val="single" w:sz="4" w:space="0" w:color="auto"/>
              <w:bottom w:val="single" w:sz="4" w:space="0" w:color="auto"/>
              <w:right w:val="single" w:sz="4" w:space="0" w:color="auto"/>
            </w:tcBorders>
            <w:shd w:val="clear" w:color="auto" w:fill="auto"/>
            <w:tcPrChange w:id="6736" w:author="3070" w:date="2020-10-13T09:40:00Z">
              <w:tcPr>
                <w:tcW w:w="6520" w:type="dxa"/>
                <w:gridSpan w:val="3"/>
                <w:tcBorders>
                  <w:top w:val="single" w:sz="4" w:space="0" w:color="auto"/>
                  <w:left w:val="single" w:sz="4" w:space="0" w:color="auto"/>
                  <w:bottom w:val="single" w:sz="4" w:space="0" w:color="auto"/>
                  <w:right w:val="single" w:sz="4" w:space="0" w:color="auto"/>
                </w:tcBorders>
                <w:shd w:val="clear" w:color="auto" w:fill="F19476" w:themeFill="background2" w:themeFillTint="99"/>
              </w:tcPr>
            </w:tcPrChange>
          </w:tcPr>
          <w:p w14:paraId="3336BE34" w14:textId="1316623F" w:rsidR="00FC638D" w:rsidRPr="0063013F" w:rsidDel="000C4AE8" w:rsidRDefault="00FC638D" w:rsidP="009E1346">
            <w:pPr>
              <w:pStyle w:val="Tabletext"/>
              <w:rPr>
                <w:del w:id="6737" w:author="3070" w:date="2020-10-13T10:25:00Z"/>
              </w:rPr>
            </w:pPr>
          </w:p>
        </w:tc>
      </w:tr>
      <w:tr w:rsidR="00F56A1A" w:rsidRPr="0063013F" w:rsidDel="000C4AE8" w14:paraId="278FD61B" w14:textId="1DB528DA" w:rsidTr="00291A19">
        <w:trPr>
          <w:trHeight w:val="64"/>
          <w:del w:id="6738" w:author="3070" w:date="2020-10-13T10:25:00Z"/>
          <w:trPrChange w:id="6739" w:author="3070" w:date="2020-10-13T09:40:00Z">
            <w:trPr>
              <w:trHeight w:val="64"/>
            </w:trPr>
          </w:trPrChange>
        </w:trPr>
        <w:tc>
          <w:tcPr>
            <w:tcW w:w="3691" w:type="dxa"/>
            <w:gridSpan w:val="3"/>
            <w:tcBorders>
              <w:top w:val="single" w:sz="4" w:space="0" w:color="auto"/>
              <w:left w:val="single" w:sz="4" w:space="0" w:color="auto"/>
              <w:bottom w:val="single" w:sz="4" w:space="0" w:color="auto"/>
              <w:right w:val="single" w:sz="4" w:space="0" w:color="auto"/>
            </w:tcBorders>
            <w:shd w:val="clear" w:color="auto" w:fill="auto"/>
            <w:tcPrChange w:id="6740" w:author="3070" w:date="2020-10-13T09:40:00Z">
              <w:tcPr>
                <w:tcW w:w="3691" w:type="dxa"/>
                <w:gridSpan w:val="2"/>
                <w:tcBorders>
                  <w:top w:val="single" w:sz="4" w:space="0" w:color="auto"/>
                  <w:left w:val="single" w:sz="4" w:space="0" w:color="auto"/>
                  <w:bottom w:val="single" w:sz="4" w:space="0" w:color="auto"/>
                  <w:right w:val="single" w:sz="4" w:space="0" w:color="auto"/>
                </w:tcBorders>
                <w:shd w:val="clear" w:color="auto" w:fill="F19476" w:themeFill="background2" w:themeFillTint="99"/>
              </w:tcPr>
            </w:tcPrChange>
          </w:tcPr>
          <w:p w14:paraId="6693BB8E" w14:textId="0160A963" w:rsidR="00F56A1A" w:rsidRPr="0085655A" w:rsidDel="000C4AE8" w:rsidRDefault="00F56A1A" w:rsidP="009E1346">
            <w:pPr>
              <w:pStyle w:val="Tabletext"/>
              <w:rPr>
                <w:del w:id="6741" w:author="3070" w:date="2020-10-13T10:25:00Z"/>
              </w:rPr>
            </w:pPr>
          </w:p>
        </w:tc>
        <w:tc>
          <w:tcPr>
            <w:tcW w:w="6520" w:type="dxa"/>
            <w:gridSpan w:val="2"/>
            <w:tcBorders>
              <w:top w:val="single" w:sz="4" w:space="0" w:color="auto"/>
              <w:left w:val="single" w:sz="4" w:space="0" w:color="auto"/>
              <w:bottom w:val="single" w:sz="4" w:space="0" w:color="auto"/>
              <w:right w:val="single" w:sz="4" w:space="0" w:color="auto"/>
            </w:tcBorders>
            <w:shd w:val="clear" w:color="auto" w:fill="auto"/>
            <w:tcPrChange w:id="6742" w:author="3070" w:date="2020-10-13T09:40:00Z">
              <w:tcPr>
                <w:tcW w:w="6520" w:type="dxa"/>
                <w:gridSpan w:val="3"/>
                <w:tcBorders>
                  <w:top w:val="single" w:sz="4" w:space="0" w:color="auto"/>
                  <w:left w:val="single" w:sz="4" w:space="0" w:color="auto"/>
                  <w:bottom w:val="single" w:sz="4" w:space="0" w:color="auto"/>
                  <w:right w:val="single" w:sz="4" w:space="0" w:color="auto"/>
                </w:tcBorders>
                <w:shd w:val="clear" w:color="auto" w:fill="F19476" w:themeFill="background2" w:themeFillTint="99"/>
              </w:tcPr>
            </w:tcPrChange>
          </w:tcPr>
          <w:p w14:paraId="4C8F1119" w14:textId="19564581" w:rsidR="00F56A1A" w:rsidRPr="0063013F" w:rsidDel="000C4AE8" w:rsidRDefault="00F56A1A" w:rsidP="00F56A1A">
            <w:pPr>
              <w:pStyle w:val="Tabletext"/>
              <w:rPr>
                <w:del w:id="6743" w:author="3070" w:date="2020-10-13T10:25:00Z"/>
              </w:rPr>
            </w:pPr>
          </w:p>
        </w:tc>
      </w:tr>
      <w:tr w:rsidR="00124DE1" w:rsidRPr="0063013F" w:rsidDel="000C4AE8" w14:paraId="7C1D9F5D" w14:textId="78C9ED9F" w:rsidTr="00291A19">
        <w:trPr>
          <w:trHeight w:val="64"/>
          <w:del w:id="6744" w:author="3070" w:date="2020-10-13T10:25:00Z"/>
          <w:trPrChange w:id="6745" w:author="3070" w:date="2020-10-13T09:40:00Z">
            <w:trPr>
              <w:trHeight w:val="64"/>
            </w:trPr>
          </w:trPrChange>
        </w:trPr>
        <w:tc>
          <w:tcPr>
            <w:tcW w:w="3691" w:type="dxa"/>
            <w:gridSpan w:val="3"/>
            <w:tcBorders>
              <w:top w:val="single" w:sz="4" w:space="0" w:color="auto"/>
              <w:left w:val="single" w:sz="4" w:space="0" w:color="auto"/>
              <w:bottom w:val="single" w:sz="4" w:space="0" w:color="auto"/>
              <w:right w:val="single" w:sz="4" w:space="0" w:color="auto"/>
            </w:tcBorders>
            <w:shd w:val="clear" w:color="auto" w:fill="auto"/>
            <w:tcPrChange w:id="6746" w:author="3070" w:date="2020-10-13T09:40:00Z">
              <w:tcPr>
                <w:tcW w:w="3691" w:type="dxa"/>
                <w:gridSpan w:val="2"/>
                <w:tcBorders>
                  <w:top w:val="single" w:sz="4" w:space="0" w:color="auto"/>
                  <w:left w:val="single" w:sz="4" w:space="0" w:color="auto"/>
                  <w:bottom w:val="single" w:sz="4" w:space="0" w:color="auto"/>
                  <w:right w:val="single" w:sz="4" w:space="0" w:color="auto"/>
                </w:tcBorders>
                <w:shd w:val="clear" w:color="auto" w:fill="F19476" w:themeFill="background2" w:themeFillTint="99"/>
              </w:tcPr>
            </w:tcPrChange>
          </w:tcPr>
          <w:p w14:paraId="2FA922B2" w14:textId="22934C8D" w:rsidR="00124DE1" w:rsidRPr="0085655A" w:rsidDel="000C4AE8" w:rsidRDefault="00124DE1" w:rsidP="0046342D">
            <w:pPr>
              <w:pStyle w:val="Tabletext"/>
              <w:rPr>
                <w:del w:id="6747" w:author="3070" w:date="2020-10-13T10:25:00Z"/>
              </w:rPr>
            </w:pPr>
          </w:p>
        </w:tc>
        <w:tc>
          <w:tcPr>
            <w:tcW w:w="6520" w:type="dxa"/>
            <w:gridSpan w:val="2"/>
            <w:tcBorders>
              <w:top w:val="single" w:sz="4" w:space="0" w:color="auto"/>
              <w:left w:val="single" w:sz="4" w:space="0" w:color="auto"/>
              <w:bottom w:val="single" w:sz="4" w:space="0" w:color="auto"/>
              <w:right w:val="single" w:sz="4" w:space="0" w:color="auto"/>
            </w:tcBorders>
            <w:shd w:val="clear" w:color="auto" w:fill="auto"/>
            <w:tcPrChange w:id="6748" w:author="3070" w:date="2020-10-13T09:40:00Z">
              <w:tcPr>
                <w:tcW w:w="6520" w:type="dxa"/>
                <w:gridSpan w:val="3"/>
                <w:tcBorders>
                  <w:top w:val="single" w:sz="4" w:space="0" w:color="auto"/>
                  <w:left w:val="single" w:sz="4" w:space="0" w:color="auto"/>
                  <w:bottom w:val="single" w:sz="4" w:space="0" w:color="auto"/>
                  <w:right w:val="single" w:sz="4" w:space="0" w:color="auto"/>
                </w:tcBorders>
                <w:shd w:val="clear" w:color="auto" w:fill="F19476" w:themeFill="background2" w:themeFillTint="99"/>
              </w:tcPr>
            </w:tcPrChange>
          </w:tcPr>
          <w:p w14:paraId="06A4D21F" w14:textId="3B1391B7" w:rsidR="00124DE1" w:rsidRPr="0063013F" w:rsidDel="000C4AE8" w:rsidRDefault="00124DE1" w:rsidP="0046342D">
            <w:pPr>
              <w:pStyle w:val="Tabletext"/>
              <w:rPr>
                <w:del w:id="6749" w:author="3070" w:date="2020-10-13T10:25:00Z"/>
              </w:rPr>
            </w:pPr>
          </w:p>
        </w:tc>
      </w:tr>
      <w:tr w:rsidR="00A13F90" w:rsidRPr="00135FEC" w:rsidDel="00291A19" w14:paraId="391819FD" w14:textId="6A188CB2" w:rsidTr="00291A19">
        <w:trPr>
          <w:trHeight w:val="64"/>
          <w:del w:id="6750" w:author="3070" w:date="2020-10-13T09:41:00Z"/>
          <w:trPrChange w:id="6751" w:author="3070" w:date="2020-10-13T09:40:00Z">
            <w:trPr>
              <w:trHeight w:val="64"/>
            </w:trPr>
          </w:trPrChange>
        </w:trPr>
        <w:tc>
          <w:tcPr>
            <w:tcW w:w="3691" w:type="dxa"/>
            <w:gridSpan w:val="3"/>
            <w:tcBorders>
              <w:top w:val="single" w:sz="4" w:space="0" w:color="auto"/>
              <w:left w:val="single" w:sz="4" w:space="0" w:color="auto"/>
              <w:bottom w:val="single" w:sz="4" w:space="0" w:color="auto"/>
              <w:right w:val="single" w:sz="4" w:space="0" w:color="auto"/>
            </w:tcBorders>
            <w:shd w:val="clear" w:color="auto" w:fill="auto"/>
            <w:tcPrChange w:id="6752" w:author="3070" w:date="2020-10-13T09:40:00Z">
              <w:tcPr>
                <w:tcW w:w="3691" w:type="dxa"/>
                <w:gridSpan w:val="2"/>
                <w:tcBorders>
                  <w:top w:val="single" w:sz="4" w:space="0" w:color="auto"/>
                  <w:left w:val="single" w:sz="4" w:space="0" w:color="auto"/>
                  <w:bottom w:val="single" w:sz="4" w:space="0" w:color="auto"/>
                  <w:right w:val="single" w:sz="4" w:space="0" w:color="auto"/>
                </w:tcBorders>
                <w:shd w:val="clear" w:color="auto" w:fill="F19476" w:themeFill="background2" w:themeFillTint="99"/>
              </w:tcPr>
            </w:tcPrChange>
          </w:tcPr>
          <w:p w14:paraId="594C1198" w14:textId="5EBD4ABB" w:rsidR="00A13F90" w:rsidRPr="003E34AF" w:rsidDel="00291A19" w:rsidRDefault="00A13F90" w:rsidP="00A00317">
            <w:pPr>
              <w:pStyle w:val="Tabletext"/>
              <w:rPr>
                <w:del w:id="6753" w:author="3070" w:date="2020-10-13T09:41:00Z"/>
              </w:rPr>
            </w:pPr>
          </w:p>
        </w:tc>
        <w:tc>
          <w:tcPr>
            <w:tcW w:w="6520" w:type="dxa"/>
            <w:gridSpan w:val="2"/>
            <w:tcBorders>
              <w:top w:val="single" w:sz="4" w:space="0" w:color="auto"/>
              <w:left w:val="single" w:sz="4" w:space="0" w:color="auto"/>
              <w:bottom w:val="single" w:sz="4" w:space="0" w:color="auto"/>
              <w:right w:val="single" w:sz="4" w:space="0" w:color="auto"/>
            </w:tcBorders>
            <w:shd w:val="clear" w:color="auto" w:fill="auto"/>
            <w:tcPrChange w:id="6754" w:author="3070" w:date="2020-10-13T09:40:00Z">
              <w:tcPr>
                <w:tcW w:w="6520" w:type="dxa"/>
                <w:gridSpan w:val="3"/>
                <w:tcBorders>
                  <w:top w:val="single" w:sz="4" w:space="0" w:color="auto"/>
                  <w:left w:val="single" w:sz="4" w:space="0" w:color="auto"/>
                  <w:bottom w:val="single" w:sz="4" w:space="0" w:color="auto"/>
                  <w:right w:val="single" w:sz="4" w:space="0" w:color="auto"/>
                </w:tcBorders>
                <w:shd w:val="clear" w:color="auto" w:fill="F19476" w:themeFill="background2" w:themeFillTint="99"/>
              </w:tcPr>
            </w:tcPrChange>
          </w:tcPr>
          <w:p w14:paraId="564BE835" w14:textId="6341B062" w:rsidR="00A13F90" w:rsidRPr="00A13F90" w:rsidDel="00291A19" w:rsidRDefault="00A13F90" w:rsidP="00A00317">
            <w:pPr>
              <w:pStyle w:val="Tabletext"/>
              <w:rPr>
                <w:del w:id="6755" w:author="3070" w:date="2020-10-13T09:41:00Z"/>
              </w:rPr>
            </w:pPr>
          </w:p>
        </w:tc>
      </w:tr>
      <w:tr w:rsidR="00291A19" w:rsidRPr="00135FEC" w:rsidDel="000C4AE8" w14:paraId="44367956" w14:textId="52D78593" w:rsidTr="00291A19">
        <w:trPr>
          <w:trHeight w:val="64"/>
          <w:del w:id="6756" w:author="3070" w:date="2020-10-13T10:25:00Z"/>
          <w:trPrChange w:id="6757" w:author="3070" w:date="2020-10-13T09:40:00Z">
            <w:trPr>
              <w:trHeight w:val="64"/>
            </w:trPr>
          </w:trPrChange>
        </w:trPr>
        <w:tc>
          <w:tcPr>
            <w:tcW w:w="3691" w:type="dxa"/>
            <w:gridSpan w:val="3"/>
            <w:tcBorders>
              <w:top w:val="single" w:sz="4" w:space="0" w:color="auto"/>
              <w:left w:val="single" w:sz="4" w:space="0" w:color="auto"/>
              <w:bottom w:val="single" w:sz="4" w:space="0" w:color="auto"/>
              <w:right w:val="single" w:sz="4" w:space="0" w:color="auto"/>
            </w:tcBorders>
            <w:shd w:val="clear" w:color="auto" w:fill="auto"/>
            <w:tcPrChange w:id="6758" w:author="3070" w:date="2020-10-13T09:40:00Z">
              <w:tcPr>
                <w:tcW w:w="3691" w:type="dxa"/>
                <w:gridSpan w:val="2"/>
                <w:tcBorders>
                  <w:top w:val="single" w:sz="4" w:space="0" w:color="auto"/>
                  <w:left w:val="single" w:sz="4" w:space="0" w:color="auto"/>
                  <w:bottom w:val="single" w:sz="4" w:space="0" w:color="auto"/>
                  <w:right w:val="single" w:sz="4" w:space="0" w:color="auto"/>
                </w:tcBorders>
                <w:shd w:val="clear" w:color="auto" w:fill="B5E1FF" w:themeFill="accent1" w:themeFillTint="33"/>
              </w:tcPr>
            </w:tcPrChange>
          </w:tcPr>
          <w:p w14:paraId="144ED21C" w14:textId="2629B641" w:rsidR="00291A19" w:rsidRPr="003E34AF" w:rsidDel="000C4AE8" w:rsidRDefault="00291A19" w:rsidP="00291A19">
            <w:pPr>
              <w:pStyle w:val="Tabletext"/>
              <w:rPr>
                <w:del w:id="6759" w:author="3070" w:date="2020-10-13T10:25:00Z"/>
                <w:moveTo w:id="6760" w:author="3070" w:date="2020-10-13T09:41:00Z"/>
              </w:rPr>
            </w:pPr>
            <w:moveToRangeStart w:id="6761" w:author="3070" w:date="2020-10-13T09:41:00Z" w:name="move45187589"/>
            <w:moveTo w:id="6762" w:author="3070" w:date="2020-10-13T09:41:00Z">
              <w:del w:id="6763" w:author="3070" w:date="2020-10-13T10:25:00Z">
                <w:r w:rsidDel="000C4AE8">
                  <w:delText>PEC (Pilot Exemption Certificate)</w:delText>
                </w:r>
              </w:del>
            </w:moveTo>
          </w:p>
        </w:tc>
        <w:tc>
          <w:tcPr>
            <w:tcW w:w="6520" w:type="dxa"/>
            <w:gridSpan w:val="2"/>
            <w:tcBorders>
              <w:top w:val="single" w:sz="4" w:space="0" w:color="auto"/>
              <w:left w:val="single" w:sz="4" w:space="0" w:color="auto"/>
              <w:bottom w:val="single" w:sz="4" w:space="0" w:color="auto"/>
              <w:right w:val="single" w:sz="4" w:space="0" w:color="auto"/>
            </w:tcBorders>
            <w:shd w:val="clear" w:color="auto" w:fill="auto"/>
            <w:tcPrChange w:id="6764" w:author="3070" w:date="2020-10-13T09:40:00Z">
              <w:tcPr>
                <w:tcW w:w="6520" w:type="dxa"/>
                <w:gridSpan w:val="3"/>
                <w:tcBorders>
                  <w:top w:val="single" w:sz="4" w:space="0" w:color="auto"/>
                  <w:left w:val="single" w:sz="4" w:space="0" w:color="auto"/>
                  <w:bottom w:val="single" w:sz="4" w:space="0" w:color="auto"/>
                  <w:right w:val="single" w:sz="4" w:space="0" w:color="auto"/>
                </w:tcBorders>
                <w:shd w:val="clear" w:color="auto" w:fill="B5E1FF" w:themeFill="accent1" w:themeFillTint="33"/>
              </w:tcPr>
            </w:tcPrChange>
          </w:tcPr>
          <w:p w14:paraId="2EDF3664" w14:textId="2E5D7829" w:rsidR="00291A19" w:rsidRPr="005F79BE" w:rsidDel="000C4AE8" w:rsidRDefault="00291A19" w:rsidP="00291A19">
            <w:pPr>
              <w:pStyle w:val="Tabletext"/>
              <w:rPr>
                <w:del w:id="6765" w:author="3070" w:date="2020-10-13T10:25:00Z"/>
                <w:moveTo w:id="6766" w:author="3070" w:date="2020-10-13T09:41:00Z"/>
              </w:rPr>
            </w:pPr>
            <w:moveTo w:id="6767" w:author="3070" w:date="2020-10-13T09:41:00Z">
              <w:del w:id="6768" w:author="3070" w:date="2020-10-13T10:25:00Z">
                <w:r w:rsidDel="000C4AE8">
                  <w:delText>A certificate which removes the need to use a pilotage service. It normally applies to a specific vessel and route.</w:delText>
                </w:r>
              </w:del>
            </w:moveTo>
          </w:p>
        </w:tc>
      </w:tr>
      <w:tr w:rsidR="00291A19" w:rsidRPr="00135FEC" w:rsidDel="000C4AE8" w14:paraId="5D01B694" w14:textId="4DF2B7A0" w:rsidTr="00291A19">
        <w:trPr>
          <w:trHeight w:val="64"/>
          <w:del w:id="6769" w:author="3070" w:date="2020-10-13T10:25:00Z"/>
          <w:trPrChange w:id="6770" w:author="3070" w:date="2020-10-13T09:40:00Z">
            <w:trPr>
              <w:trHeight w:val="64"/>
            </w:trPr>
          </w:trPrChange>
        </w:trPr>
        <w:tc>
          <w:tcPr>
            <w:tcW w:w="3691" w:type="dxa"/>
            <w:gridSpan w:val="3"/>
            <w:tcBorders>
              <w:top w:val="single" w:sz="4" w:space="0" w:color="auto"/>
              <w:left w:val="single" w:sz="4" w:space="0" w:color="auto"/>
              <w:bottom w:val="single" w:sz="4" w:space="0" w:color="auto"/>
              <w:right w:val="single" w:sz="4" w:space="0" w:color="auto"/>
            </w:tcBorders>
            <w:shd w:val="clear" w:color="auto" w:fill="auto"/>
            <w:tcPrChange w:id="6771" w:author="3070" w:date="2020-10-13T09:40:00Z">
              <w:tcPr>
                <w:tcW w:w="3691" w:type="dxa"/>
                <w:gridSpan w:val="2"/>
                <w:tcBorders>
                  <w:top w:val="single" w:sz="4" w:space="0" w:color="auto"/>
                  <w:left w:val="single" w:sz="4" w:space="0" w:color="auto"/>
                  <w:bottom w:val="single" w:sz="4" w:space="0" w:color="auto"/>
                  <w:right w:val="single" w:sz="4" w:space="0" w:color="auto"/>
                </w:tcBorders>
                <w:shd w:val="clear" w:color="auto" w:fill="B5E1FF" w:themeFill="accent1" w:themeFillTint="33"/>
              </w:tcPr>
            </w:tcPrChange>
          </w:tcPr>
          <w:p w14:paraId="78D9BE5E" w14:textId="08A9F986" w:rsidR="00291A19" w:rsidRPr="003E34AF" w:rsidDel="000C4AE8" w:rsidRDefault="00291A19" w:rsidP="00291A19">
            <w:pPr>
              <w:pStyle w:val="Tabletext"/>
              <w:rPr>
                <w:del w:id="6772" w:author="3070" w:date="2020-10-13T10:25:00Z"/>
                <w:moveTo w:id="6773" w:author="3070" w:date="2020-10-13T09:41:00Z"/>
              </w:rPr>
            </w:pPr>
            <w:moveTo w:id="6774" w:author="3070" w:date="2020-10-13T09:41:00Z">
              <w:del w:id="6775" w:author="3070" w:date="2020-10-13T10:25:00Z">
                <w:r w:rsidDel="000C4AE8">
                  <w:delText>PILOT EMBARKATION ORDER</w:delText>
                </w:r>
              </w:del>
            </w:moveTo>
          </w:p>
        </w:tc>
        <w:tc>
          <w:tcPr>
            <w:tcW w:w="6520" w:type="dxa"/>
            <w:gridSpan w:val="2"/>
            <w:tcBorders>
              <w:top w:val="single" w:sz="4" w:space="0" w:color="auto"/>
              <w:left w:val="single" w:sz="4" w:space="0" w:color="auto"/>
              <w:bottom w:val="single" w:sz="4" w:space="0" w:color="auto"/>
              <w:right w:val="single" w:sz="4" w:space="0" w:color="auto"/>
            </w:tcBorders>
            <w:shd w:val="clear" w:color="auto" w:fill="auto"/>
            <w:tcPrChange w:id="6776" w:author="3070" w:date="2020-10-13T09:40:00Z">
              <w:tcPr>
                <w:tcW w:w="6520" w:type="dxa"/>
                <w:gridSpan w:val="3"/>
                <w:tcBorders>
                  <w:top w:val="single" w:sz="4" w:space="0" w:color="auto"/>
                  <w:left w:val="single" w:sz="4" w:space="0" w:color="auto"/>
                  <w:bottom w:val="single" w:sz="4" w:space="0" w:color="auto"/>
                  <w:right w:val="single" w:sz="4" w:space="0" w:color="auto"/>
                </w:tcBorders>
                <w:shd w:val="clear" w:color="auto" w:fill="B5E1FF" w:themeFill="accent1" w:themeFillTint="33"/>
              </w:tcPr>
            </w:tcPrChange>
          </w:tcPr>
          <w:p w14:paraId="54690C17" w14:textId="679B5AAE" w:rsidR="00291A19" w:rsidRPr="005F79BE" w:rsidDel="000C4AE8" w:rsidRDefault="00291A19" w:rsidP="00291A19">
            <w:pPr>
              <w:pStyle w:val="Tabletext"/>
              <w:rPr>
                <w:del w:id="6777" w:author="3070" w:date="2020-10-13T10:25:00Z"/>
                <w:moveTo w:id="6778" w:author="3070" w:date="2020-10-13T09:41:00Z"/>
              </w:rPr>
            </w:pPr>
            <w:moveTo w:id="6779" w:author="3070" w:date="2020-10-13T09:41:00Z">
              <w:del w:id="6780" w:author="3070" w:date="2020-10-13T10:25:00Z">
                <w:r w:rsidDel="000C4AE8">
                  <w:delText xml:space="preserve">The sequence in which pilots board vessels  </w:delText>
                </w:r>
              </w:del>
            </w:moveTo>
          </w:p>
        </w:tc>
      </w:tr>
      <w:tr w:rsidR="00291A19" w:rsidRPr="00135FEC" w:rsidDel="000C4AE8" w14:paraId="650EBB82" w14:textId="4CE8E33E" w:rsidTr="00291A19">
        <w:trPr>
          <w:trHeight w:val="64"/>
          <w:del w:id="6781" w:author="3070" w:date="2020-10-13T10:25:00Z"/>
          <w:trPrChange w:id="6782" w:author="3070" w:date="2020-10-13T09:40:00Z">
            <w:trPr>
              <w:trHeight w:val="64"/>
            </w:trPr>
          </w:trPrChange>
        </w:trPr>
        <w:tc>
          <w:tcPr>
            <w:tcW w:w="3691" w:type="dxa"/>
            <w:gridSpan w:val="3"/>
            <w:tcBorders>
              <w:top w:val="single" w:sz="4" w:space="0" w:color="auto"/>
              <w:left w:val="single" w:sz="4" w:space="0" w:color="auto"/>
              <w:bottom w:val="single" w:sz="4" w:space="0" w:color="auto"/>
              <w:right w:val="single" w:sz="4" w:space="0" w:color="auto"/>
            </w:tcBorders>
            <w:shd w:val="clear" w:color="auto" w:fill="auto"/>
            <w:tcPrChange w:id="6783" w:author="3070" w:date="2020-10-13T09:40:00Z">
              <w:tcPr>
                <w:tcW w:w="3691" w:type="dxa"/>
                <w:gridSpan w:val="2"/>
                <w:tcBorders>
                  <w:top w:val="single" w:sz="4" w:space="0" w:color="auto"/>
                  <w:left w:val="single" w:sz="4" w:space="0" w:color="auto"/>
                  <w:bottom w:val="single" w:sz="4" w:space="0" w:color="auto"/>
                  <w:right w:val="single" w:sz="4" w:space="0" w:color="auto"/>
                </w:tcBorders>
                <w:shd w:val="clear" w:color="auto" w:fill="B5E1FF" w:themeFill="accent1" w:themeFillTint="33"/>
              </w:tcPr>
            </w:tcPrChange>
          </w:tcPr>
          <w:p w14:paraId="25C63F02" w14:textId="5EAAB338" w:rsidR="00291A19" w:rsidRPr="003E34AF" w:rsidDel="000C4AE8" w:rsidRDefault="00291A19" w:rsidP="00291A19">
            <w:pPr>
              <w:pStyle w:val="Tabletext"/>
              <w:rPr>
                <w:del w:id="6784" w:author="3070" w:date="2020-10-13T10:25:00Z"/>
                <w:moveTo w:id="6785" w:author="3070" w:date="2020-10-13T09:41:00Z"/>
              </w:rPr>
            </w:pPr>
            <w:moveTo w:id="6786" w:author="3070" w:date="2020-10-13T09:41:00Z">
              <w:del w:id="6787" w:author="3070" w:date="2020-10-13T10:25:00Z">
                <w:r w:rsidDel="000C4AE8">
                  <w:delText>PILOT DISPATCH</w:delText>
                </w:r>
              </w:del>
            </w:moveTo>
          </w:p>
        </w:tc>
        <w:tc>
          <w:tcPr>
            <w:tcW w:w="6520" w:type="dxa"/>
            <w:gridSpan w:val="2"/>
            <w:tcBorders>
              <w:top w:val="single" w:sz="4" w:space="0" w:color="auto"/>
              <w:left w:val="single" w:sz="4" w:space="0" w:color="auto"/>
              <w:bottom w:val="single" w:sz="4" w:space="0" w:color="auto"/>
              <w:right w:val="single" w:sz="4" w:space="0" w:color="auto"/>
            </w:tcBorders>
            <w:shd w:val="clear" w:color="auto" w:fill="auto"/>
            <w:tcPrChange w:id="6788" w:author="3070" w:date="2020-10-13T09:40:00Z">
              <w:tcPr>
                <w:tcW w:w="6520" w:type="dxa"/>
                <w:gridSpan w:val="3"/>
                <w:tcBorders>
                  <w:top w:val="single" w:sz="4" w:space="0" w:color="auto"/>
                  <w:left w:val="single" w:sz="4" w:space="0" w:color="auto"/>
                  <w:bottom w:val="single" w:sz="4" w:space="0" w:color="auto"/>
                  <w:right w:val="single" w:sz="4" w:space="0" w:color="auto"/>
                </w:tcBorders>
                <w:shd w:val="clear" w:color="auto" w:fill="B5E1FF" w:themeFill="accent1" w:themeFillTint="33"/>
              </w:tcPr>
            </w:tcPrChange>
          </w:tcPr>
          <w:p w14:paraId="416BF124" w14:textId="7F9D3435" w:rsidR="00291A19" w:rsidRPr="005F79BE" w:rsidDel="000C4AE8" w:rsidRDefault="00291A19" w:rsidP="00291A19">
            <w:pPr>
              <w:pStyle w:val="Tabletext"/>
              <w:rPr>
                <w:del w:id="6789" w:author="3070" w:date="2020-10-13T10:25:00Z"/>
                <w:moveTo w:id="6790" w:author="3070" w:date="2020-10-13T09:41:00Z"/>
              </w:rPr>
            </w:pPr>
            <w:moveTo w:id="6791" w:author="3070" w:date="2020-10-13T09:41:00Z">
              <w:del w:id="6792" w:author="3070" w:date="2020-10-13T10:25:00Z">
                <w:r w:rsidDel="000C4AE8">
                  <w:delText>Pilot dispatch centre or pilot dispatch office</w:delText>
                </w:r>
              </w:del>
            </w:moveTo>
          </w:p>
        </w:tc>
      </w:tr>
      <w:tr w:rsidR="00291A19" w:rsidRPr="00135FEC" w:rsidDel="000C4AE8" w14:paraId="232F32CA" w14:textId="2B6199C3" w:rsidTr="00291A19">
        <w:trPr>
          <w:trHeight w:val="64"/>
          <w:del w:id="6793" w:author="3070" w:date="2020-10-13T10:25:00Z"/>
          <w:trPrChange w:id="6794" w:author="3070" w:date="2020-10-13T09:40:00Z">
            <w:trPr>
              <w:trHeight w:val="64"/>
            </w:trPr>
          </w:trPrChange>
        </w:trPr>
        <w:tc>
          <w:tcPr>
            <w:tcW w:w="3691" w:type="dxa"/>
            <w:gridSpan w:val="3"/>
            <w:tcBorders>
              <w:top w:val="single" w:sz="4" w:space="0" w:color="auto"/>
              <w:left w:val="single" w:sz="4" w:space="0" w:color="auto"/>
              <w:bottom w:val="single" w:sz="4" w:space="0" w:color="auto"/>
              <w:right w:val="single" w:sz="4" w:space="0" w:color="auto"/>
            </w:tcBorders>
            <w:shd w:val="clear" w:color="auto" w:fill="auto"/>
            <w:tcPrChange w:id="6795" w:author="3070" w:date="2020-10-13T09:40:00Z">
              <w:tcPr>
                <w:tcW w:w="3691" w:type="dxa"/>
                <w:gridSpan w:val="2"/>
                <w:tcBorders>
                  <w:top w:val="single" w:sz="4" w:space="0" w:color="auto"/>
                  <w:left w:val="single" w:sz="4" w:space="0" w:color="auto"/>
                  <w:bottom w:val="single" w:sz="4" w:space="0" w:color="auto"/>
                  <w:right w:val="single" w:sz="4" w:space="0" w:color="auto"/>
                </w:tcBorders>
                <w:shd w:val="clear" w:color="auto" w:fill="B5E1FF" w:themeFill="accent1" w:themeFillTint="33"/>
              </w:tcPr>
            </w:tcPrChange>
          </w:tcPr>
          <w:p w14:paraId="013C445F" w14:textId="6C25827D" w:rsidR="00291A19" w:rsidRPr="003E34AF" w:rsidDel="000C4AE8" w:rsidRDefault="00291A19" w:rsidP="00291A19">
            <w:pPr>
              <w:pStyle w:val="Tabletext"/>
              <w:rPr>
                <w:del w:id="6796" w:author="3070" w:date="2020-10-13T10:25:00Z"/>
                <w:moveTo w:id="6797" w:author="3070" w:date="2020-10-13T09:41:00Z"/>
              </w:rPr>
            </w:pPr>
            <w:moveTo w:id="6798" w:author="3070" w:date="2020-10-13T09:41:00Z">
              <w:del w:id="6799" w:author="3070" w:date="2020-10-13T10:25:00Z">
                <w:r w:rsidDel="000C4AE8">
                  <w:delText>PILOT STATION</w:delText>
                </w:r>
              </w:del>
            </w:moveTo>
          </w:p>
        </w:tc>
        <w:tc>
          <w:tcPr>
            <w:tcW w:w="6520" w:type="dxa"/>
            <w:gridSpan w:val="2"/>
            <w:tcBorders>
              <w:top w:val="single" w:sz="4" w:space="0" w:color="auto"/>
              <w:left w:val="single" w:sz="4" w:space="0" w:color="auto"/>
              <w:bottom w:val="single" w:sz="4" w:space="0" w:color="auto"/>
              <w:right w:val="single" w:sz="4" w:space="0" w:color="auto"/>
            </w:tcBorders>
            <w:shd w:val="clear" w:color="auto" w:fill="auto"/>
            <w:tcPrChange w:id="6800" w:author="3070" w:date="2020-10-13T09:40:00Z">
              <w:tcPr>
                <w:tcW w:w="6520" w:type="dxa"/>
                <w:gridSpan w:val="3"/>
                <w:tcBorders>
                  <w:top w:val="single" w:sz="4" w:space="0" w:color="auto"/>
                  <w:left w:val="single" w:sz="4" w:space="0" w:color="auto"/>
                  <w:bottom w:val="single" w:sz="4" w:space="0" w:color="auto"/>
                  <w:right w:val="single" w:sz="4" w:space="0" w:color="auto"/>
                </w:tcBorders>
                <w:shd w:val="clear" w:color="auto" w:fill="B5E1FF" w:themeFill="accent1" w:themeFillTint="33"/>
              </w:tcPr>
            </w:tcPrChange>
          </w:tcPr>
          <w:p w14:paraId="00179156" w14:textId="68554C6B" w:rsidR="00291A19" w:rsidRPr="005F79BE" w:rsidDel="000C4AE8" w:rsidRDefault="00291A19" w:rsidP="00291A19">
            <w:pPr>
              <w:pStyle w:val="Tabletext"/>
              <w:rPr>
                <w:del w:id="6801" w:author="3070" w:date="2020-10-13T10:25:00Z"/>
                <w:moveTo w:id="6802" w:author="3070" w:date="2020-10-13T09:41:00Z"/>
              </w:rPr>
            </w:pPr>
            <w:moveTo w:id="6803" w:author="3070" w:date="2020-10-13T09:41:00Z">
              <w:del w:id="6804" w:author="3070" w:date="2020-10-13T10:25:00Z">
                <w:r w:rsidDel="000C4AE8">
                  <w:delText>A place where a pilot embarks/disembarks</w:delText>
                </w:r>
              </w:del>
            </w:moveTo>
          </w:p>
        </w:tc>
      </w:tr>
      <w:moveToRangeEnd w:id="6761"/>
      <w:tr w:rsidR="00A13F90" w:rsidRPr="00135FEC" w:rsidDel="000C4AE8" w14:paraId="59E5F04D" w14:textId="20449551" w:rsidTr="00291A19">
        <w:trPr>
          <w:trHeight w:val="64"/>
          <w:del w:id="6805" w:author="3070" w:date="2020-10-13T10:25:00Z"/>
          <w:trPrChange w:id="6806" w:author="3070" w:date="2020-10-13T09:40:00Z">
            <w:trPr>
              <w:trHeight w:val="64"/>
            </w:trPr>
          </w:trPrChange>
        </w:trPr>
        <w:tc>
          <w:tcPr>
            <w:tcW w:w="3691" w:type="dxa"/>
            <w:gridSpan w:val="3"/>
            <w:tcBorders>
              <w:top w:val="single" w:sz="4" w:space="0" w:color="auto"/>
              <w:left w:val="single" w:sz="4" w:space="0" w:color="auto"/>
              <w:bottom w:val="single" w:sz="4" w:space="0" w:color="auto"/>
              <w:right w:val="single" w:sz="4" w:space="0" w:color="auto"/>
            </w:tcBorders>
            <w:shd w:val="clear" w:color="auto" w:fill="auto"/>
            <w:tcPrChange w:id="6807" w:author="3070" w:date="2020-10-13T09:40:00Z">
              <w:tcPr>
                <w:tcW w:w="3691" w:type="dxa"/>
                <w:gridSpan w:val="2"/>
                <w:tcBorders>
                  <w:top w:val="single" w:sz="4" w:space="0" w:color="auto"/>
                  <w:left w:val="single" w:sz="4" w:space="0" w:color="auto"/>
                  <w:bottom w:val="single" w:sz="4" w:space="0" w:color="auto"/>
                  <w:right w:val="single" w:sz="4" w:space="0" w:color="auto"/>
                </w:tcBorders>
                <w:shd w:val="clear" w:color="auto" w:fill="F19476" w:themeFill="background2" w:themeFillTint="99"/>
              </w:tcPr>
            </w:tcPrChange>
          </w:tcPr>
          <w:p w14:paraId="568E0463" w14:textId="7A668989" w:rsidR="00A13F90" w:rsidRPr="003E34AF" w:rsidDel="000C4AE8" w:rsidRDefault="00A13F90" w:rsidP="00A00317">
            <w:pPr>
              <w:pStyle w:val="Tabletext"/>
              <w:rPr>
                <w:del w:id="6808" w:author="3070" w:date="2020-10-13T10:25:00Z"/>
              </w:rPr>
            </w:pPr>
          </w:p>
        </w:tc>
        <w:tc>
          <w:tcPr>
            <w:tcW w:w="6520" w:type="dxa"/>
            <w:gridSpan w:val="2"/>
            <w:tcBorders>
              <w:top w:val="single" w:sz="4" w:space="0" w:color="auto"/>
              <w:left w:val="single" w:sz="4" w:space="0" w:color="auto"/>
              <w:bottom w:val="single" w:sz="4" w:space="0" w:color="auto"/>
              <w:right w:val="single" w:sz="4" w:space="0" w:color="auto"/>
            </w:tcBorders>
            <w:shd w:val="clear" w:color="auto" w:fill="auto"/>
            <w:tcPrChange w:id="6809" w:author="3070" w:date="2020-10-13T09:40:00Z">
              <w:tcPr>
                <w:tcW w:w="6520" w:type="dxa"/>
                <w:gridSpan w:val="3"/>
                <w:tcBorders>
                  <w:top w:val="single" w:sz="4" w:space="0" w:color="auto"/>
                  <w:left w:val="single" w:sz="4" w:space="0" w:color="auto"/>
                  <w:bottom w:val="single" w:sz="4" w:space="0" w:color="auto"/>
                  <w:right w:val="single" w:sz="4" w:space="0" w:color="auto"/>
                </w:tcBorders>
                <w:shd w:val="clear" w:color="auto" w:fill="F19476" w:themeFill="background2" w:themeFillTint="99"/>
              </w:tcPr>
            </w:tcPrChange>
          </w:tcPr>
          <w:p w14:paraId="214B1EB6" w14:textId="7578398C" w:rsidR="00A13F90" w:rsidRPr="00A13F90" w:rsidDel="000C4AE8" w:rsidRDefault="00A13F90" w:rsidP="00A00317">
            <w:pPr>
              <w:pStyle w:val="Tabletext"/>
              <w:rPr>
                <w:del w:id="6810" w:author="3070" w:date="2020-10-13T10:25:00Z"/>
              </w:rPr>
            </w:pPr>
          </w:p>
        </w:tc>
      </w:tr>
      <w:tr w:rsidR="00291A19" w:rsidRPr="0063013F" w:rsidDel="000C4AE8" w14:paraId="1F797C73" w14:textId="3EF36490" w:rsidTr="00291A19">
        <w:trPr>
          <w:trHeight w:val="64"/>
          <w:del w:id="6811" w:author="3070" w:date="2020-10-13T10:25:00Z"/>
        </w:trPr>
        <w:tc>
          <w:tcPr>
            <w:tcW w:w="3691" w:type="dxa"/>
            <w:gridSpan w:val="3"/>
            <w:tcBorders>
              <w:top w:val="single" w:sz="4" w:space="0" w:color="auto"/>
              <w:left w:val="single" w:sz="4" w:space="0" w:color="auto"/>
              <w:bottom w:val="single" w:sz="4" w:space="0" w:color="auto"/>
              <w:right w:val="single" w:sz="4" w:space="0" w:color="auto"/>
            </w:tcBorders>
            <w:shd w:val="clear" w:color="auto" w:fill="auto"/>
          </w:tcPr>
          <w:p w14:paraId="01860478" w14:textId="70C46B5B" w:rsidR="00291A19" w:rsidRPr="004444D4" w:rsidDel="000C4AE8" w:rsidRDefault="00291A19" w:rsidP="00291A19">
            <w:pPr>
              <w:pStyle w:val="Tabletext"/>
              <w:rPr>
                <w:del w:id="6812" w:author="3070" w:date="2020-10-13T10:25:00Z"/>
                <w:moveTo w:id="6813" w:author="3070" w:date="2020-10-13T09:42:00Z"/>
                <w:highlight w:val="green"/>
              </w:rPr>
            </w:pPr>
            <w:moveToRangeStart w:id="6814" w:author="3070" w:date="2020-10-13T09:42:00Z" w:name="move53474554"/>
            <w:moveTo w:id="6815" w:author="3070" w:date="2020-10-13T09:42:00Z">
              <w:del w:id="6816" w:author="3070" w:date="2020-10-13T10:25:00Z">
                <w:r w:rsidRPr="00D303A6" w:rsidDel="000C4AE8">
                  <w:delText>RESTRICTED AREA</w:delText>
                </w:r>
              </w:del>
            </w:moveTo>
          </w:p>
        </w:tc>
        <w:tc>
          <w:tcPr>
            <w:tcW w:w="6520" w:type="dxa"/>
            <w:gridSpan w:val="2"/>
            <w:tcBorders>
              <w:top w:val="single" w:sz="4" w:space="0" w:color="auto"/>
              <w:left w:val="single" w:sz="4" w:space="0" w:color="auto"/>
              <w:bottom w:val="single" w:sz="4" w:space="0" w:color="auto"/>
              <w:right w:val="single" w:sz="4" w:space="0" w:color="auto"/>
            </w:tcBorders>
            <w:shd w:val="clear" w:color="auto" w:fill="auto"/>
          </w:tcPr>
          <w:p w14:paraId="0D660FD1" w14:textId="48B766E6" w:rsidR="00291A19" w:rsidRPr="004444D4" w:rsidDel="000C4AE8" w:rsidRDefault="00291A19" w:rsidP="00291A19">
            <w:pPr>
              <w:pStyle w:val="Tabletext"/>
              <w:rPr>
                <w:del w:id="6817" w:author="3070" w:date="2020-10-13T10:25:00Z"/>
                <w:moveTo w:id="6818" w:author="3070" w:date="2020-10-13T09:42:00Z"/>
                <w:highlight w:val="green"/>
              </w:rPr>
            </w:pPr>
            <w:moveTo w:id="6819" w:author="3070" w:date="2020-10-13T09:42:00Z">
              <w:del w:id="6820" w:author="3070" w:date="2020-10-13T10:25:00Z">
                <w:r w:rsidRPr="00710345" w:rsidDel="000C4AE8">
                  <w:delText>See IALA guideline 1070</w:delText>
                </w:r>
              </w:del>
            </w:moveTo>
          </w:p>
        </w:tc>
      </w:tr>
      <w:tr w:rsidR="004444D4" w:rsidRPr="0063013F" w:rsidDel="000C4AE8" w14:paraId="7A0CD74B" w14:textId="7ECE5950" w:rsidTr="00291A19">
        <w:trPr>
          <w:trHeight w:val="64"/>
          <w:ins w:id="6821" w:author="LANDI Michele (C.C.)" w:date="2020-10-01T11:49:00Z"/>
          <w:del w:id="6822" w:author="3070" w:date="2020-10-13T10:25:00Z"/>
          <w:trPrChange w:id="6823" w:author="3070" w:date="2020-10-13T09:40:00Z">
            <w:trPr>
              <w:trHeight w:val="64"/>
            </w:trPr>
          </w:trPrChange>
        </w:trPr>
        <w:tc>
          <w:tcPr>
            <w:tcW w:w="3691" w:type="dxa"/>
            <w:gridSpan w:val="3"/>
            <w:tcBorders>
              <w:top w:val="single" w:sz="4" w:space="0" w:color="auto"/>
              <w:left w:val="single" w:sz="4" w:space="0" w:color="auto"/>
              <w:bottom w:val="single" w:sz="4" w:space="0" w:color="auto"/>
              <w:right w:val="single" w:sz="4" w:space="0" w:color="auto"/>
            </w:tcBorders>
            <w:shd w:val="clear" w:color="auto" w:fill="auto"/>
            <w:tcPrChange w:id="6824" w:author="3070" w:date="2020-10-13T09:40:00Z">
              <w:tcPr>
                <w:tcW w:w="3691" w:type="dxa"/>
                <w:gridSpan w:val="2"/>
                <w:tcBorders>
                  <w:top w:val="single" w:sz="4" w:space="0" w:color="auto"/>
                  <w:left w:val="single" w:sz="4" w:space="0" w:color="auto"/>
                  <w:bottom w:val="single" w:sz="4" w:space="0" w:color="auto"/>
                  <w:right w:val="single" w:sz="4" w:space="0" w:color="auto"/>
                </w:tcBorders>
                <w:shd w:val="clear" w:color="auto" w:fill="B5E1FF" w:themeFill="accent1" w:themeFillTint="33"/>
              </w:tcPr>
            </w:tcPrChange>
          </w:tcPr>
          <w:p w14:paraId="10F660D7" w14:textId="01585B7C" w:rsidR="004444D4" w:rsidRPr="004444D4" w:rsidDel="000C4AE8" w:rsidRDefault="004444D4" w:rsidP="001436AB">
            <w:pPr>
              <w:pStyle w:val="Tabletext"/>
              <w:rPr>
                <w:ins w:id="6825" w:author="LANDI Michele (C.C.)" w:date="2020-10-01T11:49:00Z"/>
                <w:del w:id="6826" w:author="3070" w:date="2020-10-13T10:25:00Z"/>
                <w:moveFrom w:id="6827" w:author="3070" w:date="2020-10-13T09:42:00Z"/>
                <w:highlight w:val="green"/>
              </w:rPr>
            </w:pPr>
            <w:moveFromRangeStart w:id="6828" w:author="3070" w:date="2020-10-13T09:42:00Z" w:name="move53474554"/>
            <w:moveToRangeEnd w:id="6814"/>
            <w:moveFrom w:id="6829" w:author="3070" w:date="2020-10-13T09:42:00Z">
              <w:ins w:id="6830" w:author="LANDI Michele (C.C.)" w:date="2020-10-01T11:49:00Z">
                <w:del w:id="6831" w:author="3070" w:date="2020-10-13T10:25:00Z">
                  <w:r w:rsidRPr="00D303A6" w:rsidDel="000C4AE8">
                    <w:delText>RESTRICTED AREA</w:delText>
                  </w:r>
                </w:del>
              </w:ins>
            </w:moveFrom>
          </w:p>
        </w:tc>
        <w:tc>
          <w:tcPr>
            <w:tcW w:w="6520" w:type="dxa"/>
            <w:gridSpan w:val="2"/>
            <w:tcBorders>
              <w:top w:val="single" w:sz="4" w:space="0" w:color="auto"/>
              <w:left w:val="single" w:sz="4" w:space="0" w:color="auto"/>
              <w:bottom w:val="single" w:sz="4" w:space="0" w:color="auto"/>
              <w:right w:val="single" w:sz="4" w:space="0" w:color="auto"/>
            </w:tcBorders>
            <w:shd w:val="clear" w:color="auto" w:fill="auto"/>
            <w:tcPrChange w:id="6832" w:author="3070" w:date="2020-10-13T09:40:00Z">
              <w:tcPr>
                <w:tcW w:w="6520" w:type="dxa"/>
                <w:gridSpan w:val="3"/>
                <w:tcBorders>
                  <w:top w:val="single" w:sz="4" w:space="0" w:color="auto"/>
                  <w:left w:val="single" w:sz="4" w:space="0" w:color="auto"/>
                  <w:bottom w:val="single" w:sz="4" w:space="0" w:color="auto"/>
                  <w:right w:val="single" w:sz="4" w:space="0" w:color="auto"/>
                </w:tcBorders>
                <w:shd w:val="clear" w:color="auto" w:fill="B5E1FF" w:themeFill="accent1" w:themeFillTint="33"/>
              </w:tcPr>
            </w:tcPrChange>
          </w:tcPr>
          <w:p w14:paraId="56EDC0DE" w14:textId="48A86242" w:rsidR="004444D4" w:rsidRPr="004444D4" w:rsidDel="000C4AE8" w:rsidRDefault="004444D4" w:rsidP="001436AB">
            <w:pPr>
              <w:pStyle w:val="Tabletext"/>
              <w:rPr>
                <w:ins w:id="6833" w:author="LANDI Michele (C.C.)" w:date="2020-10-01T11:49:00Z"/>
                <w:del w:id="6834" w:author="3070" w:date="2020-10-13T10:25:00Z"/>
                <w:moveFrom w:id="6835" w:author="3070" w:date="2020-10-13T09:42:00Z"/>
                <w:highlight w:val="green"/>
              </w:rPr>
            </w:pPr>
            <w:moveFrom w:id="6836" w:author="3070" w:date="2020-10-13T09:42:00Z">
              <w:ins w:id="6837" w:author="LANDI Michele (C.C.)" w:date="2020-10-01T11:49:00Z">
                <w:del w:id="6838" w:author="3070" w:date="2020-10-13T10:25:00Z">
                  <w:r w:rsidRPr="004444D4" w:rsidDel="000C4AE8">
                    <w:rPr>
                      <w:rPrChange w:id="6839" w:author="LANDI Michele (C.C.)" w:date="2020-10-01T11:50:00Z">
                        <w:rPr>
                          <w:highlight w:val="green"/>
                        </w:rPr>
                      </w:rPrChange>
                    </w:rPr>
                    <w:delText>See IALA guideline 1070</w:delText>
                  </w:r>
                </w:del>
              </w:ins>
            </w:moveFrom>
          </w:p>
        </w:tc>
      </w:tr>
      <w:moveFromRangeEnd w:id="6828"/>
    </w:tbl>
    <w:p w14:paraId="4249BE8E" w14:textId="560ACE38" w:rsidR="003075BB" w:rsidRPr="00D7196E" w:rsidRDefault="003075BB" w:rsidP="00F06234">
      <w:pPr>
        <w:pStyle w:val="BodyText"/>
      </w:pPr>
    </w:p>
    <w:sectPr w:rsidR="003075BB" w:rsidRPr="00D7196E" w:rsidSect="003A6A32">
      <w:headerReference w:type="even" r:id="rId30"/>
      <w:headerReference w:type="default" r:id="rId31"/>
      <w:footerReference w:type="default" r:id="rId32"/>
      <w:headerReference w:type="first" r:id="rId33"/>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31" w:author="3070" w:date="2020-10-13T12:10:00Z" w:initials="3">
    <w:p w14:paraId="4DB467C6" w14:textId="6E3DCFE3" w:rsidR="003D0040" w:rsidRDefault="003D0040">
      <w:pPr>
        <w:pStyle w:val="CommentText"/>
      </w:pPr>
      <w:r>
        <w:rPr>
          <w:rStyle w:val="CommentReference"/>
        </w:rPr>
        <w:annotationRef/>
      </w:r>
      <w:r>
        <w:t>This section has to be emend with the guideline principle content.</w:t>
      </w:r>
    </w:p>
  </w:comment>
  <w:comment w:id="42" w:author="3070" w:date="2020-10-13T12:14:00Z" w:initials="3">
    <w:p w14:paraId="14368F03" w14:textId="320C86E6" w:rsidR="003D0040" w:rsidRDefault="003D0040">
      <w:pPr>
        <w:pStyle w:val="CommentText"/>
      </w:pPr>
      <w:r>
        <w:rPr>
          <w:rStyle w:val="CommentReference"/>
        </w:rPr>
        <w:annotationRef/>
      </w:r>
      <w:r>
        <w:t>Consider to merge the content of this section with paragraph 1 and adapt them to IALA document scheme. Confirm with secretariat find the document template</w:t>
      </w:r>
    </w:p>
  </w:comment>
  <w:comment w:id="47" w:author="3070" w:date="2020-10-13T12:24:00Z" w:initials="3">
    <w:p w14:paraId="1DBD90FB" w14:textId="35EB5198" w:rsidR="000623A0" w:rsidRDefault="000623A0">
      <w:pPr>
        <w:pStyle w:val="CommentText"/>
      </w:pPr>
      <w:r>
        <w:rPr>
          <w:rStyle w:val="CommentReference"/>
        </w:rPr>
        <w:annotationRef/>
      </w:r>
      <w:r>
        <w:t>We need an explanation/definition of PL before this part</w:t>
      </w:r>
    </w:p>
  </w:comment>
  <w:comment w:id="49" w:author="3070" w:date="2020-10-13T12:20:00Z" w:initials="3">
    <w:p w14:paraId="259FEE3D" w14:textId="70E1B3D9" w:rsidR="003D0040" w:rsidRDefault="003D0040">
      <w:pPr>
        <w:pStyle w:val="CommentText"/>
      </w:pPr>
      <w:r>
        <w:rPr>
          <w:rStyle w:val="CommentReference"/>
        </w:rPr>
        <w:annotationRef/>
      </w:r>
      <w:r>
        <w:t xml:space="preserve">Here or do we need to move in another section such as annex or section </w:t>
      </w:r>
      <w:r w:rsidR="000623A0">
        <w:t>8?</w:t>
      </w:r>
    </w:p>
  </w:comment>
  <w:comment w:id="53" w:author="3070" w:date="2020-10-13T12:36:00Z" w:initials="3">
    <w:p w14:paraId="1B3B5801" w14:textId="03AC0E51" w:rsidR="00AB48B1" w:rsidRDefault="00AB48B1">
      <w:pPr>
        <w:pStyle w:val="CommentText"/>
      </w:pPr>
      <w:r>
        <w:rPr>
          <w:rStyle w:val="CommentReference"/>
        </w:rPr>
        <w:annotationRef/>
      </w:r>
      <w:r>
        <w:t>Revision during VTS49____</w:t>
      </w:r>
    </w:p>
  </w:comment>
  <w:comment w:id="102" w:author="Barry Goldman" w:date="2020-08-16T16:55:00Z" w:initials="BG">
    <w:p w14:paraId="14199949" w14:textId="77777777" w:rsidR="009932AD" w:rsidRDefault="009932AD" w:rsidP="009932AD">
      <w:pPr>
        <w:pStyle w:val="CommentText"/>
      </w:pPr>
      <w:r>
        <w:rPr>
          <w:rStyle w:val="CommentReference"/>
        </w:rPr>
        <w:annotationRef/>
      </w:r>
      <w:bookmarkStart w:id="105" w:name="_Hlk53334652"/>
      <w:r>
        <w:t>Reference at footnote is incorrect.  Should be ITU Radio regulations Volume 4.  Additional recommendation has been incorporated. However, do we really wish to reference Volume 4 which seems to relate more to “Public Correspondence channels.</w:t>
      </w:r>
      <w:bookmarkEnd w:id="105"/>
    </w:p>
  </w:comment>
  <w:comment w:id="132" w:author="LANDI Michele (C.C.)" w:date="2020-10-01T10:55:00Z" w:initials="LM(">
    <w:p w14:paraId="51CCB369" w14:textId="76282134" w:rsidR="000C4AE8" w:rsidRDefault="000C4AE8">
      <w:pPr>
        <w:pStyle w:val="CommentText"/>
      </w:pPr>
      <w:r>
        <w:rPr>
          <w:rStyle w:val="CommentReference"/>
        </w:rPr>
        <w:annotationRef/>
      </w:r>
      <w:r>
        <w:t>This is an important part and it has to be consistent with table phrases</w:t>
      </w:r>
    </w:p>
  </w:comment>
  <w:comment w:id="155" w:author="Barry Goldman" w:date="2020-07-19T18:07:00Z" w:initials="BG">
    <w:p w14:paraId="297627D1" w14:textId="77777777" w:rsidR="003810E0" w:rsidRDefault="003810E0" w:rsidP="003810E0">
      <w:pPr>
        <w:pStyle w:val="CommentText"/>
      </w:pPr>
      <w:r>
        <w:rPr>
          <w:rStyle w:val="CommentReference"/>
        </w:rPr>
        <w:annotationRef/>
      </w:r>
      <w:r>
        <w:t>Extracts from 1089 incorporated below.</w:t>
      </w:r>
    </w:p>
  </w:comment>
  <w:comment w:id="278" w:author="Barry Goldman" w:date="2020-07-19T17:12:00Z" w:initials="BG">
    <w:p w14:paraId="7D896388" w14:textId="77777777" w:rsidR="003810E0" w:rsidRDefault="003810E0" w:rsidP="003810E0">
      <w:pPr>
        <w:pStyle w:val="CommentText"/>
      </w:pPr>
      <w:r>
        <w:rPr>
          <w:rStyle w:val="CommentReference"/>
        </w:rPr>
        <w:annotationRef/>
      </w:r>
      <w:r>
        <w:t>(AFS) This is not a good example as  Closed questions are those which can be answered by a simple "yes" or "no,".</w:t>
      </w:r>
    </w:p>
    <w:p w14:paraId="1ABC4D86" w14:textId="77777777" w:rsidR="003810E0" w:rsidRDefault="003810E0" w:rsidP="003810E0">
      <w:pPr>
        <w:pStyle w:val="CommentText"/>
      </w:pPr>
      <w:r>
        <w:t>A better example would be QUESTION Do you have any defects?</w:t>
      </w:r>
    </w:p>
  </w:comment>
  <w:comment w:id="289" w:author="Barry Goldman" w:date="2020-07-19T17:12:00Z" w:initials="BG">
    <w:p w14:paraId="53BF9F50" w14:textId="77777777" w:rsidR="003810E0" w:rsidRDefault="003810E0" w:rsidP="003810E0">
      <w:pPr>
        <w:pStyle w:val="CommentText"/>
      </w:pPr>
      <w:r>
        <w:rPr>
          <w:rStyle w:val="CommentReference"/>
        </w:rPr>
        <w:annotationRef/>
      </w:r>
      <w:r>
        <w:t>(AFS) This is a poor example as you have not asked Intention regarding what.</w:t>
      </w:r>
    </w:p>
    <w:p w14:paraId="794FB0AD" w14:textId="77777777" w:rsidR="003810E0" w:rsidRDefault="003810E0" w:rsidP="003810E0">
      <w:pPr>
        <w:pStyle w:val="CommentText"/>
      </w:pPr>
      <w:r>
        <w:t>Suggested example. QUESTION How do you intend to pass the outward ship.</w:t>
      </w:r>
    </w:p>
  </w:comment>
  <w:comment w:id="311" w:author="Barry Goldman" w:date="2020-07-19T17:14:00Z" w:initials="BG">
    <w:p w14:paraId="72D2546F" w14:textId="77777777" w:rsidR="003810E0" w:rsidRDefault="003810E0" w:rsidP="003810E0">
      <w:pPr>
        <w:pStyle w:val="CommentText"/>
      </w:pPr>
      <w:r>
        <w:rPr>
          <w:rStyle w:val="CommentReference"/>
        </w:rPr>
        <w:annotationRef/>
      </w:r>
      <w:r>
        <w:t>(AFS) Do VTS operators really want to manage their waterway with the power of suggestion? The example given would be more suited to using MM ADVICE.</w:t>
      </w:r>
    </w:p>
    <w:p w14:paraId="09FE2123" w14:textId="77777777" w:rsidR="003810E0" w:rsidRDefault="003810E0" w:rsidP="003810E0">
      <w:pPr>
        <w:pStyle w:val="CommentText"/>
      </w:pPr>
      <w:r>
        <w:t>Leading questions are not desirable.</w:t>
      </w:r>
    </w:p>
  </w:comment>
  <w:comment w:id="324" w:author="Barry Goldman" w:date="2020-07-19T17:47:00Z" w:initials="BG">
    <w:p w14:paraId="0E12BEFC" w14:textId="77777777" w:rsidR="003810E0" w:rsidRDefault="003810E0" w:rsidP="003810E0">
      <w:pPr>
        <w:pStyle w:val="CommentText"/>
      </w:pPr>
      <w:r>
        <w:rPr>
          <w:rStyle w:val="CommentReference"/>
        </w:rPr>
        <w:annotationRef/>
      </w:r>
      <w:r>
        <w:t>(AFS) Previous example was a l</w:t>
      </w:r>
      <w:r w:rsidRPr="00367111">
        <w:t>eading question</w:t>
      </w:r>
    </w:p>
  </w:comment>
  <w:comment w:id="328" w:author="Barry Goldman" w:date="2020-07-19T17:44:00Z" w:initials="BG">
    <w:p w14:paraId="00357E3A" w14:textId="77777777" w:rsidR="003810E0" w:rsidRDefault="003810E0" w:rsidP="003810E0">
      <w:pPr>
        <w:pStyle w:val="CommentText"/>
      </w:pPr>
      <w:r>
        <w:rPr>
          <w:rStyle w:val="CommentReference"/>
        </w:rPr>
        <w:annotationRef/>
      </w:r>
      <w:r>
        <w:t>(AFS) Use das an example of a l</w:t>
      </w:r>
      <w:r w:rsidRPr="00367111">
        <w:t>eading question</w:t>
      </w:r>
      <w:r>
        <w:t>.</w:t>
      </w:r>
    </w:p>
  </w:comment>
  <w:comment w:id="801" w:author="3070" w:date="2020-10-13T11:57:00Z" w:initials="3">
    <w:p w14:paraId="40CC2187" w14:textId="722EFF39" w:rsidR="00FF14B6" w:rsidRDefault="00FF14B6">
      <w:pPr>
        <w:pStyle w:val="CommentText"/>
      </w:pPr>
      <w:r>
        <w:rPr>
          <w:rStyle w:val="CommentReference"/>
        </w:rPr>
        <w:annotationRef/>
      </w:r>
    </w:p>
  </w:comment>
  <w:comment w:id="885" w:author="LANDI Michele (C.C.)" w:date="2020-10-05T11:39:00Z" w:initials="LM(">
    <w:p w14:paraId="60CD06BA" w14:textId="3487ECA8" w:rsidR="000C4AE8" w:rsidRDefault="000C4AE8">
      <w:pPr>
        <w:pStyle w:val="CommentText"/>
      </w:pPr>
      <w:r>
        <w:rPr>
          <w:rStyle w:val="CommentReference"/>
        </w:rPr>
        <w:annotationRef/>
      </w:r>
    </w:p>
  </w:comment>
  <w:comment w:id="886" w:author="LANDI Michele (C.C.)" w:date="2020-10-05T11:39:00Z" w:initials="LM(">
    <w:p w14:paraId="702593E5" w14:textId="409046F5" w:rsidR="000C4AE8" w:rsidRDefault="000C4AE8">
      <w:pPr>
        <w:pStyle w:val="CommentText"/>
      </w:pPr>
      <w:r>
        <w:rPr>
          <w:rStyle w:val="CommentReference"/>
        </w:rPr>
        <w:annotationRef/>
      </w:r>
      <w:r>
        <w:t xml:space="preserve">A research has to be conducted in order to select numbers or words </w:t>
      </w:r>
    </w:p>
  </w:comment>
  <w:comment w:id="1562" w:author="3070" w:date="2020-08-13T11:19:00Z" w:initials="3">
    <w:p w14:paraId="570361B0" w14:textId="77777777" w:rsidR="000C4AE8" w:rsidRDefault="000C4AE8" w:rsidP="000C01E6">
      <w:pPr>
        <w:pStyle w:val="CommentText"/>
      </w:pPr>
      <w:r>
        <w:rPr>
          <w:rStyle w:val="CommentReference"/>
        </w:rPr>
        <w:annotationRef/>
      </w:r>
      <w:r>
        <w:t>It should be transferred to the first part of the document</w:t>
      </w:r>
    </w:p>
  </w:comment>
  <w:comment w:id="1597" w:author="3070" w:date="2020-08-13T12:30:00Z" w:initials="3">
    <w:p w14:paraId="37C7743B" w14:textId="77777777" w:rsidR="000C4AE8" w:rsidRDefault="000C4AE8" w:rsidP="000C01E6">
      <w:pPr>
        <w:pStyle w:val="CommentText"/>
      </w:pPr>
      <w:r>
        <w:rPr>
          <w:rStyle w:val="CommentReference"/>
        </w:rPr>
        <w:annotationRef/>
      </w:r>
      <w:r>
        <w:t>Revision CG4-11</w:t>
      </w:r>
    </w:p>
  </w:comment>
  <w:comment w:id="2674" w:author="LANDI Michele (C.C.)" w:date="2020-07-09T11:55:00Z" w:initials="LM(">
    <w:p w14:paraId="32B931A9" w14:textId="77777777" w:rsidR="000C4AE8" w:rsidRDefault="000C4AE8" w:rsidP="000C01E6">
      <w:pPr>
        <w:pStyle w:val="CommentText"/>
      </w:pPr>
      <w:r>
        <w:rPr>
          <w:rStyle w:val="CommentReference"/>
        </w:rPr>
        <w:annotationRef/>
      </w:r>
      <w:r>
        <w:t>Delete the word TO?</w:t>
      </w:r>
    </w:p>
  </w:comment>
  <w:comment w:id="3096" w:author="LANDI Michele (C.C.)" w:date="2020-07-09T11:55:00Z" w:initials="LM(">
    <w:p w14:paraId="43F4AAB0" w14:textId="672E08D6" w:rsidR="000C4AE8" w:rsidRDefault="000C4AE8">
      <w:pPr>
        <w:pStyle w:val="CommentText"/>
      </w:pPr>
      <w:r>
        <w:rPr>
          <w:rStyle w:val="CommentReference"/>
        </w:rPr>
        <w:annotationRef/>
      </w:r>
      <w:r>
        <w:t>Delete the word TO?</w:t>
      </w:r>
    </w:p>
  </w:comment>
  <w:comment w:id="3448" w:author="3070" w:date="2020-07-16T12:01:00Z" w:initials="LM(">
    <w:p w14:paraId="198D57E4" w14:textId="2320C1C6" w:rsidR="000C4AE8" w:rsidRDefault="000C4AE8">
      <w:pPr>
        <w:pStyle w:val="CommentText"/>
      </w:pPr>
      <w:r>
        <w:rPr>
          <w:rStyle w:val="CommentReference"/>
        </w:rPr>
        <w:annotationRef/>
      </w:r>
      <w:r>
        <w:t>GC4-8 revision</w:t>
      </w:r>
    </w:p>
  </w:comment>
  <w:comment w:id="3994" w:author="3070" w:date="2020-08-13T11:19:00Z" w:initials="3">
    <w:p w14:paraId="3FF6F8F3" w14:textId="77777777" w:rsidR="000C4AE8" w:rsidRDefault="000C4AE8" w:rsidP="00EC61C8">
      <w:pPr>
        <w:pStyle w:val="CommentText"/>
      </w:pPr>
      <w:r>
        <w:rPr>
          <w:rStyle w:val="CommentReference"/>
        </w:rPr>
        <w:annotationRef/>
      </w:r>
      <w:r>
        <w:t>It should be transferred to the first part of the document</w:t>
      </w:r>
    </w:p>
  </w:comment>
  <w:comment w:id="4158" w:author="3070" w:date="2020-08-13T12:30:00Z" w:initials="3">
    <w:p w14:paraId="774DAC55" w14:textId="30AE4A37" w:rsidR="000C4AE8" w:rsidRDefault="000C4AE8">
      <w:pPr>
        <w:pStyle w:val="CommentText"/>
      </w:pPr>
      <w:r>
        <w:rPr>
          <w:rStyle w:val="CommentReference"/>
        </w:rPr>
        <w:annotationRef/>
      </w:r>
      <w:r>
        <w:t>Revision CG4-11</w:t>
      </w:r>
    </w:p>
  </w:comment>
  <w:comment w:id="5073" w:author="3070" w:date="2020-06-02T09:34:00Z" w:initials="3">
    <w:p w14:paraId="189A35EA" w14:textId="77777777" w:rsidR="000C4AE8" w:rsidRDefault="000C4AE8">
      <w:pPr>
        <w:pStyle w:val="CommentText"/>
      </w:pPr>
      <w:r>
        <w:rPr>
          <w:rStyle w:val="CommentReference"/>
        </w:rPr>
        <w:annotationRef/>
      </w:r>
      <w:r>
        <w:rPr>
          <w:noProof/>
        </w:rPr>
        <w:t xml:space="preserve">Seunghee why in blu? </w:t>
      </w:r>
    </w:p>
  </w:comment>
  <w:comment w:id="5413" w:author="3070" w:date="2020-06-02T09:34:00Z" w:initials="3">
    <w:p w14:paraId="053ED72A" w14:textId="791DFAD7" w:rsidR="000C4AE8" w:rsidRDefault="000C4AE8">
      <w:pPr>
        <w:pStyle w:val="CommentText"/>
      </w:pPr>
      <w:r>
        <w:rPr>
          <w:rStyle w:val="CommentReference"/>
        </w:rPr>
        <w:annotationRef/>
      </w:r>
      <w:r>
        <w:rPr>
          <w:noProof/>
        </w:rPr>
        <w:t xml:space="preserve">Seunghee why in blu? </w:t>
      </w:r>
    </w:p>
  </w:comment>
  <w:comment w:id="6077" w:author="3070" w:date="2020-10-08T12:25:00Z" w:initials="3">
    <w:p w14:paraId="08C4D3E2" w14:textId="77777777" w:rsidR="000C4AE8" w:rsidRPr="00BE0131" w:rsidRDefault="000C4AE8" w:rsidP="00F222A3">
      <w:pPr>
        <w:pStyle w:val="CommentText"/>
        <w:rPr>
          <w:lang w:val="en-US"/>
        </w:rPr>
      </w:pPr>
      <w:r>
        <w:rPr>
          <w:rStyle w:val="CommentReference"/>
        </w:rPr>
        <w:annotationRef/>
      </w:r>
      <w:r w:rsidRPr="00BE0131">
        <w:rPr>
          <w:lang w:val="en-US"/>
        </w:rPr>
        <w:t>Do we need to expand this premise?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4DB467C6" w15:done="0"/>
  <w15:commentEx w15:paraId="14368F03" w15:done="0"/>
  <w15:commentEx w15:paraId="1DBD90FB" w15:done="0"/>
  <w15:commentEx w15:paraId="259FEE3D" w15:done="0"/>
  <w15:commentEx w15:paraId="1B3B5801" w15:done="0"/>
  <w15:commentEx w15:paraId="14199949" w15:done="0"/>
  <w15:commentEx w15:paraId="51CCB369" w15:done="0"/>
  <w15:commentEx w15:paraId="297627D1" w15:done="0"/>
  <w15:commentEx w15:paraId="1ABC4D86" w15:done="0"/>
  <w15:commentEx w15:paraId="794FB0AD" w15:done="0"/>
  <w15:commentEx w15:paraId="09FE2123" w15:done="0"/>
  <w15:commentEx w15:paraId="0E12BEFC" w15:done="0"/>
  <w15:commentEx w15:paraId="00357E3A" w15:done="0"/>
  <w15:commentEx w15:paraId="40CC2187" w15:done="0"/>
  <w15:commentEx w15:paraId="60CD06BA" w15:done="0"/>
  <w15:commentEx w15:paraId="702593E5" w15:done="0"/>
  <w15:commentEx w15:paraId="570361B0" w15:done="0"/>
  <w15:commentEx w15:paraId="37C7743B" w15:done="0"/>
  <w15:commentEx w15:paraId="32B931A9" w15:done="0"/>
  <w15:commentEx w15:paraId="43F4AAB0" w15:done="0"/>
  <w15:commentEx w15:paraId="198D57E4" w15:done="0"/>
  <w15:commentEx w15:paraId="3FF6F8F3" w15:done="0"/>
  <w15:commentEx w15:paraId="774DAC55" w15:done="0"/>
  <w15:commentEx w15:paraId="189A35EA" w15:done="0"/>
  <w15:commentEx w15:paraId="053ED72A" w15:done="0"/>
  <w15:commentEx w15:paraId="08C4D3E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DFA038" w16cex:dateUtc="2020-08-13T09:19:00Z"/>
  <w16cex:commentExtensible w16cex:durableId="22DFB0F2" w16cex:dateUtc="2020-08-13T10:30:00Z"/>
  <w16cex:commentExtensible w16cex:durableId="22809BAB" w16cex:dateUtc="2020-06-02T07: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DB467C6" w16cid:durableId="2341197E"/>
  <w16cid:commentId w16cid:paraId="14368F03" w16cid:durableId="2341197F"/>
  <w16cid:commentId w16cid:paraId="1DBD90FB" w16cid:durableId="23411980"/>
  <w16cid:commentId w16cid:paraId="259FEE3D" w16cid:durableId="23411981"/>
  <w16cid:commentId w16cid:paraId="1B3B5801" w16cid:durableId="23411982"/>
  <w16cid:commentId w16cid:paraId="14199949" w16cid:durableId="23411983"/>
  <w16cid:commentId w16cid:paraId="51CCB369" w16cid:durableId="23411984"/>
  <w16cid:commentId w16cid:paraId="297627D1" w16cid:durableId="23411985"/>
  <w16cid:commentId w16cid:paraId="1ABC4D86" w16cid:durableId="23411986"/>
  <w16cid:commentId w16cid:paraId="794FB0AD" w16cid:durableId="23411987"/>
  <w16cid:commentId w16cid:paraId="09FE2123" w16cid:durableId="23411988"/>
  <w16cid:commentId w16cid:paraId="0E12BEFC" w16cid:durableId="23411989"/>
  <w16cid:commentId w16cid:paraId="00357E3A" w16cid:durableId="2341198A"/>
  <w16cid:commentId w16cid:paraId="40CC2187" w16cid:durableId="2341198B"/>
  <w16cid:commentId w16cid:paraId="60CD06BA" w16cid:durableId="2341198C"/>
  <w16cid:commentId w16cid:paraId="702593E5" w16cid:durableId="2341198D"/>
  <w16cid:commentId w16cid:paraId="570361B0" w16cid:durableId="2341198E"/>
  <w16cid:commentId w16cid:paraId="37C7743B" w16cid:durableId="2341198F"/>
  <w16cid:commentId w16cid:paraId="32B931A9" w16cid:durableId="23411990"/>
  <w16cid:commentId w16cid:paraId="43F4AAB0" w16cid:durableId="22D7F89A"/>
  <w16cid:commentId w16cid:paraId="198D57E4" w16cid:durableId="22D7F89B"/>
  <w16cid:commentId w16cid:paraId="3FF6F8F3" w16cid:durableId="22DFA038"/>
  <w16cid:commentId w16cid:paraId="774DAC55" w16cid:durableId="22DFB0F2"/>
  <w16cid:commentId w16cid:paraId="189A35EA" w16cid:durableId="23411995"/>
  <w16cid:commentId w16cid:paraId="053ED72A" w16cid:durableId="22809BAB"/>
  <w16cid:commentId w16cid:paraId="08C4D3E2" w16cid:durableId="2341199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033418" w14:textId="77777777" w:rsidR="00D42656" w:rsidRDefault="00D42656" w:rsidP="003274DB">
      <w:r>
        <w:separator/>
      </w:r>
    </w:p>
    <w:p w14:paraId="31F26386" w14:textId="77777777" w:rsidR="00D42656" w:rsidRDefault="00D42656"/>
  </w:endnote>
  <w:endnote w:type="continuationSeparator" w:id="0">
    <w:p w14:paraId="5C48A53C" w14:textId="77777777" w:rsidR="00D42656" w:rsidRDefault="00D42656" w:rsidP="003274DB">
      <w:r>
        <w:continuationSeparator/>
      </w:r>
    </w:p>
    <w:p w14:paraId="69F7D778" w14:textId="77777777" w:rsidR="00D42656" w:rsidRDefault="00D42656"/>
  </w:endnote>
  <w:endnote w:type="continuationNotice" w:id="1">
    <w:p w14:paraId="23945235" w14:textId="77777777" w:rsidR="00D42656" w:rsidRDefault="00D4265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3E45B1" w14:textId="77777777" w:rsidR="000C4AE8" w:rsidRDefault="000C4AE8"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4047197" w14:textId="77777777" w:rsidR="000C4AE8" w:rsidRDefault="000C4AE8"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98682F9" w14:textId="77777777" w:rsidR="000C4AE8" w:rsidRDefault="000C4AE8"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85B717C" w14:textId="77777777" w:rsidR="000C4AE8" w:rsidRDefault="000C4AE8"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71D7284" w14:textId="77777777" w:rsidR="000C4AE8" w:rsidRDefault="000C4AE8"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6CB4D9" w14:textId="77777777" w:rsidR="000C4AE8" w:rsidRDefault="000C4AE8" w:rsidP="008747E0">
    <w:pPr>
      <w:pStyle w:val="Footer"/>
    </w:pPr>
  </w:p>
  <w:p w14:paraId="5662B58F" w14:textId="77777777" w:rsidR="000C4AE8" w:rsidRPr="00ED2A8D" w:rsidRDefault="000C4AE8" w:rsidP="008747E0">
    <w:pPr>
      <w:pStyle w:val="Footer"/>
    </w:pPr>
  </w:p>
  <w:p w14:paraId="23DC08CA" w14:textId="77777777" w:rsidR="000C4AE8" w:rsidRPr="00ED2A8D" w:rsidRDefault="000C4AE8" w:rsidP="002735DD">
    <w:pPr>
      <w:pStyle w:val="Footer"/>
      <w:tabs>
        <w:tab w:val="left" w:pos="1781"/>
      </w:tabs>
    </w:pPr>
    <w:r>
      <w:tab/>
    </w:r>
  </w:p>
  <w:p w14:paraId="4B49FF0E" w14:textId="77777777" w:rsidR="000C4AE8" w:rsidRPr="00ED2A8D" w:rsidRDefault="000C4AE8" w:rsidP="008747E0">
    <w:pPr>
      <w:pStyle w:val="Footer"/>
    </w:pPr>
  </w:p>
  <w:p w14:paraId="70CA9579" w14:textId="77777777" w:rsidR="000C4AE8" w:rsidRPr="00ED2A8D" w:rsidRDefault="000C4AE8"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10BB77" w14:textId="77777777" w:rsidR="000C4AE8" w:rsidRDefault="000C4AE8" w:rsidP="00525922">
    <w:pPr>
      <w:pStyle w:val="Footerlandscape"/>
    </w:pPr>
    <w:r>
      <w:rPr>
        <w:noProof/>
        <w:lang w:val="it-IT" w:eastAsia="it-IT"/>
      </w:rPr>
      <mc:AlternateContent>
        <mc:Choice Requires="wps">
          <w:drawing>
            <wp:anchor distT="0" distB="0" distL="114300" distR="114300" simplePos="0" relativeHeight="251658241" behindDoc="0" locked="0" layoutInCell="1" allowOverlap="1" wp14:anchorId="33B657CB" wp14:editId="7552E89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085609E" id="Connecteur droit 11" o:spid="_x0000_s1026" style="position:absolute;z-index:251658241;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47F48F62" w14:textId="77777777" w:rsidR="000C4AE8" w:rsidRPr="00C907DF" w:rsidRDefault="000C4AE8"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2735DD">
      <w:rPr>
        <w:szCs w:val="15"/>
        <w:lang w:val="fr-FR"/>
      </w:rPr>
      <w:t xml:space="preserve"> </w:t>
    </w:r>
    <w:r>
      <w:rPr>
        <w:szCs w:val="15"/>
      </w:rPr>
      <w:fldChar w:fldCharType="begin"/>
    </w:r>
    <w:r w:rsidRPr="002735DD">
      <w:rPr>
        <w:szCs w:val="15"/>
        <w:lang w:val="fr-FR"/>
      </w:rPr>
      <w:instrText xml:space="preserve"> STYLEREF "Document number" \* MERGEFORMAT </w:instrText>
    </w:r>
    <w:r>
      <w:rPr>
        <w:szCs w:val="15"/>
      </w:rPr>
      <w:fldChar w:fldCharType="separate"/>
    </w:r>
    <w:r>
      <w:rPr>
        <w:b w:val="0"/>
        <w:bCs/>
        <w:noProof/>
        <w:szCs w:val="15"/>
        <w:lang w:val="en-US"/>
      </w:rPr>
      <w:t>Error! No text of specified style in document.</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0C2D8390" w14:textId="77777777" w:rsidR="000C4AE8" w:rsidRPr="00525922" w:rsidRDefault="000C4AE8"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1.1</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637C7E" w14:textId="77777777" w:rsidR="000C4AE8" w:rsidRPr="00C716E5" w:rsidRDefault="000C4AE8" w:rsidP="005540A2">
    <w:pPr>
      <w:pStyle w:val="Footer"/>
      <w:rPr>
        <w:sz w:val="15"/>
        <w:szCs w:val="15"/>
      </w:rPr>
    </w:pPr>
  </w:p>
  <w:p w14:paraId="3BAB9B1B" w14:textId="77777777" w:rsidR="000C4AE8" w:rsidRDefault="000C4AE8" w:rsidP="005540A2">
    <w:pPr>
      <w:pStyle w:val="Footerportrait"/>
      <w:pBdr>
        <w:top w:val="none" w:sz="0" w:space="0" w:color="auto"/>
      </w:pBdr>
    </w:pPr>
    <w:r>
      <w:rPr>
        <w:lang w:val="it-IT" w:eastAsia="it-IT"/>
      </w:rPr>
      <w:drawing>
        <wp:inline distT="0" distB="0" distL="0" distR="0" wp14:anchorId="390DE306" wp14:editId="64CB3418">
          <wp:extent cx="6480175" cy="97790"/>
          <wp:effectExtent l="0" t="0" r="0" b="0"/>
          <wp:docPr id="128" name="Picture 128" descr="Z:\Publications\Jacqui\AMSA templates\word-footer-li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Z:\Publications\Jacqui\AMSA templates\word-footer-line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80175" cy="97790"/>
                  </a:xfrm>
                  <a:prstGeom prst="rect">
                    <a:avLst/>
                  </a:prstGeom>
                  <a:noFill/>
                  <a:ln>
                    <a:noFill/>
                  </a:ln>
                </pic:spPr>
              </pic:pic>
            </a:graphicData>
          </a:graphic>
        </wp:inline>
      </w:drawing>
    </w:r>
  </w:p>
  <w:p w14:paraId="416A3087" w14:textId="115F692F" w:rsidR="000C4AE8" w:rsidRPr="00C907DF" w:rsidRDefault="000C4AE8" w:rsidP="005540A2">
    <w:pPr>
      <w:pStyle w:val="Footerportrait"/>
      <w:pBdr>
        <w:top w:val="none" w:sz="0" w:space="0" w:color="auto"/>
      </w:pBdr>
    </w:pPr>
    <w:r w:rsidRPr="00C907DF">
      <w:tab/>
    </w:r>
    <w: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sidR="009932AD">
      <w:rPr>
        <w:rStyle w:val="PageNumber"/>
        <w:szCs w:val="15"/>
      </w:rPr>
      <w:t>5</w:t>
    </w:r>
    <w:r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7172FE" w14:textId="77777777" w:rsidR="000C4AE8" w:rsidRDefault="000C4AE8" w:rsidP="005540A2">
    <w:pPr>
      <w:pStyle w:val="Footer"/>
    </w:pPr>
  </w:p>
  <w:p w14:paraId="695552D6" w14:textId="77777777" w:rsidR="000C4AE8" w:rsidRDefault="000C4AE8" w:rsidP="005540A2">
    <w:pPr>
      <w:pStyle w:val="Footerportrait"/>
      <w:pBdr>
        <w:top w:val="none" w:sz="0" w:space="0" w:color="auto"/>
      </w:pBdr>
    </w:pPr>
    <w:r>
      <w:rPr>
        <w:lang w:val="it-IT" w:eastAsia="it-IT"/>
      </w:rPr>
      <w:drawing>
        <wp:inline distT="0" distB="0" distL="0" distR="0" wp14:anchorId="259FFECB" wp14:editId="05FE6D65">
          <wp:extent cx="6480175" cy="97790"/>
          <wp:effectExtent l="0" t="0" r="0" b="0"/>
          <wp:docPr id="42" name="Picture 42" descr="Z:\Publications\Jacqui\AMSA templates\word-footer-li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Z:\Publications\Jacqui\AMSA templates\word-footer-line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80175" cy="97790"/>
                  </a:xfrm>
                  <a:prstGeom prst="rect">
                    <a:avLst/>
                  </a:prstGeom>
                  <a:noFill/>
                  <a:ln>
                    <a:noFill/>
                  </a:ln>
                </pic:spPr>
              </pic:pic>
            </a:graphicData>
          </a:graphic>
        </wp:inline>
      </w:drawing>
    </w:r>
  </w:p>
  <w:p w14:paraId="0957D069" w14:textId="3EE82683" w:rsidR="000C4AE8" w:rsidRPr="00525922" w:rsidRDefault="000C4AE8" w:rsidP="005540A2">
    <w:pPr>
      <w:pStyle w:val="Footerportrait"/>
      <w:pBdr>
        <w:top w:val="none" w:sz="0" w:space="0" w:color="auto"/>
      </w:pBdr>
    </w:pPr>
    <w:r w:rsidRPr="00C907DF">
      <w:tab/>
    </w:r>
    <w: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sidR="009932AD">
      <w:rPr>
        <w:rStyle w:val="PageNumber"/>
        <w:szCs w:val="15"/>
      </w:rPr>
      <w:t>3</w:t>
    </w:r>
    <w:r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22EAA1" w14:textId="77777777" w:rsidR="000C4AE8" w:rsidRDefault="000C4AE8" w:rsidP="005540A2">
    <w:pPr>
      <w:pStyle w:val="Footer"/>
    </w:pPr>
  </w:p>
  <w:p w14:paraId="0F8FD285" w14:textId="77777777" w:rsidR="000C4AE8" w:rsidRDefault="000C4AE8" w:rsidP="005540A2">
    <w:pPr>
      <w:pStyle w:val="Footerportrait"/>
      <w:pBdr>
        <w:top w:val="none" w:sz="0" w:space="0" w:color="auto"/>
      </w:pBdr>
    </w:pPr>
    <w:r>
      <w:rPr>
        <w:lang w:val="it-IT" w:eastAsia="it-IT"/>
      </w:rPr>
      <w:drawing>
        <wp:inline distT="0" distB="0" distL="0" distR="0" wp14:anchorId="34B2E3D1" wp14:editId="4DDA9487">
          <wp:extent cx="6480175" cy="97790"/>
          <wp:effectExtent l="0" t="0" r="0" b="0"/>
          <wp:docPr id="43" name="Picture 43" descr="Z:\Publications\Jacqui\AMSA templates\word-footer-li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Z:\Publications\Jacqui\AMSA templates\word-footer-line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80175" cy="97790"/>
                  </a:xfrm>
                  <a:prstGeom prst="rect">
                    <a:avLst/>
                  </a:prstGeom>
                  <a:noFill/>
                  <a:ln>
                    <a:noFill/>
                  </a:ln>
                </pic:spPr>
              </pic:pic>
            </a:graphicData>
          </a:graphic>
        </wp:inline>
      </w:drawing>
    </w:r>
  </w:p>
  <w:p w14:paraId="1B8BFC5B" w14:textId="6B62528F" w:rsidR="000C4AE8" w:rsidRPr="00C907DF" w:rsidRDefault="000C4AE8" w:rsidP="005540A2">
    <w:pPr>
      <w:pStyle w:val="Footerportrait"/>
      <w:pBdr>
        <w:top w:val="none" w:sz="0" w:space="0" w:color="auto"/>
      </w:pBdr>
      <w:tabs>
        <w:tab w:val="clear" w:pos="10206"/>
        <w:tab w:val="right" w:pos="15704"/>
      </w:tabs>
    </w:pPr>
    <w:r>
      <w:tab/>
    </w:r>
    <w:r>
      <w:rPr>
        <w:rStyle w:val="PageNumbe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sidR="009932AD">
      <w:rPr>
        <w:rStyle w:val="PageNumber"/>
        <w:szCs w:val="15"/>
      </w:rPr>
      <w:t>21</w:t>
    </w:r>
    <w:r w:rsidRPr="00C907DF">
      <w:rPr>
        <w:rStyle w:val="PageNumber"/>
        <w:szCs w:val="15"/>
      </w:rPr>
      <w:fldChar w:fldCharType="end"/>
    </w:r>
  </w:p>
  <w:p w14:paraId="645CDFD6" w14:textId="77777777" w:rsidR="000C4AE8" w:rsidRDefault="000C4AE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08E703" w14:textId="77777777" w:rsidR="00D42656" w:rsidRDefault="00D42656" w:rsidP="003274DB">
      <w:r>
        <w:separator/>
      </w:r>
    </w:p>
    <w:p w14:paraId="509359DF" w14:textId="77777777" w:rsidR="00D42656" w:rsidRDefault="00D42656"/>
  </w:footnote>
  <w:footnote w:type="continuationSeparator" w:id="0">
    <w:p w14:paraId="4CE18D36" w14:textId="77777777" w:rsidR="00D42656" w:rsidRDefault="00D42656" w:rsidP="003274DB">
      <w:r>
        <w:continuationSeparator/>
      </w:r>
    </w:p>
    <w:p w14:paraId="03F32F1B" w14:textId="77777777" w:rsidR="00D42656" w:rsidRDefault="00D42656"/>
  </w:footnote>
  <w:footnote w:type="continuationNotice" w:id="1">
    <w:p w14:paraId="2171E8F6" w14:textId="77777777" w:rsidR="00D42656" w:rsidRDefault="00D42656">
      <w:pPr>
        <w:spacing w:line="240" w:lineRule="auto"/>
      </w:pPr>
    </w:p>
  </w:footnote>
  <w:footnote w:id="2">
    <w:p w14:paraId="351A3660" w14:textId="77777777" w:rsidR="009932AD" w:rsidRPr="0057722E" w:rsidRDefault="009932AD" w:rsidP="009932AD">
      <w:pPr>
        <w:pStyle w:val="FootnoteText"/>
        <w:rPr>
          <w:ins w:id="103" w:author="3070" w:date="2020-10-14T08:04:00Z"/>
          <w:lang w:val="en-AU"/>
        </w:rPr>
      </w:pPr>
      <w:ins w:id="104" w:author="3070" w:date="2020-10-14T08:04:00Z">
        <w:r>
          <w:rPr>
            <w:rStyle w:val="FootnoteReference"/>
          </w:rPr>
          <w:footnoteRef/>
        </w:r>
        <w:r>
          <w:t xml:space="preserve"> </w:t>
        </w:r>
        <w:r w:rsidRPr="0057722E">
          <w:t>Volume IVE, Recommendation ITU‐R, M117 and following</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3519DD" w14:textId="399BDFDF" w:rsidR="000C4AE8" w:rsidRDefault="000C4AE8">
    <w:pPr>
      <w:pStyle w:val="Header"/>
    </w:pPr>
    <w:r>
      <w:rPr>
        <w:noProof/>
        <w:lang w:val="it-IT" w:eastAsia="it-IT"/>
      </w:rPr>
      <mc:AlternateContent>
        <mc:Choice Requires="wps">
          <w:drawing>
            <wp:anchor distT="0" distB="0" distL="114300" distR="114300" simplePos="0" relativeHeight="251658242" behindDoc="1" locked="0" layoutInCell="0" allowOverlap="1" wp14:anchorId="1172E135" wp14:editId="4654ADC9">
              <wp:simplePos x="0" y="0"/>
              <wp:positionH relativeFrom="margin">
                <wp:align>center</wp:align>
              </wp:positionH>
              <wp:positionV relativeFrom="margin">
                <wp:align>center</wp:align>
              </wp:positionV>
              <wp:extent cx="5709920" cy="3425825"/>
              <wp:effectExtent l="0" t="1247775" r="0" b="717550"/>
              <wp:wrapNone/>
              <wp:docPr id="6"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2269233" w14:textId="77777777" w:rsidR="000C4AE8" w:rsidRDefault="000C4AE8" w:rsidP="00850D87">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172E135" id="_x0000_t202" coordsize="21600,21600" o:spt="202" path="m,l,21600r21600,l21600,xe">
              <v:stroke joinstyle="miter"/>
              <v:path gradientshapeok="t" o:connecttype="rect"/>
            </v:shapetype>
            <v:shape id="WordArt 2" o:spid="_x0000_s1026" type="#_x0000_t202" style="position:absolute;margin-left:0;margin-top:0;width:449.6pt;height:269.75pt;rotation:-45;z-index:-25165823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" o:allowincell="f" filled="f" stroked="f">
              <v:stroke joinstyle="round"/>
              <o:lock v:ext="edit" shapetype="t"/>
              <v:textbox style="mso-fit-shape-to-text:t">
                <w:txbxContent>
                  <w:p w14:paraId="42269233" w14:textId="77777777" w:rsidR="000C4AE8" w:rsidRDefault="000C4AE8" w:rsidP="00850D87">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6434B9" w14:textId="77777777" w:rsidR="000C4AE8" w:rsidRDefault="000C4AE8">
    <w:pPr>
      <w:pStyle w:val="Header"/>
    </w:pPr>
    <w:r>
      <w:rPr>
        <w:noProof/>
        <w:lang w:val="it-IT" w:eastAsia="it-IT"/>
      </w:rPr>
      <mc:AlternateContent>
        <mc:Choice Requires="wps">
          <w:drawing>
            <wp:anchor distT="0" distB="0" distL="114300" distR="114300" simplePos="0" relativeHeight="251658247" behindDoc="1" locked="0" layoutInCell="0" allowOverlap="1" wp14:anchorId="0CB75F49" wp14:editId="71CF31B5">
              <wp:simplePos x="0" y="0"/>
              <wp:positionH relativeFrom="margin">
                <wp:align>center</wp:align>
              </wp:positionH>
              <wp:positionV relativeFrom="margin">
                <wp:align>center</wp:align>
              </wp:positionV>
              <wp:extent cx="5709920" cy="3425825"/>
              <wp:effectExtent l="0" t="1247775" r="0" b="71755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99EEC3C" w14:textId="77777777" w:rsidR="000C4AE8" w:rsidRDefault="000C4AE8" w:rsidP="00F06234">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CB75F49" id="_x0000_t202" coordsize="21600,21600" o:spt="202" path="m,l,21600r21600,l21600,xe">
              <v:stroke joinstyle="miter"/>
              <v:path gradientshapeok="t" o:connecttype="rect"/>
            </v:shapetype>
            <v:shape id="Text Box 8" o:spid="_x0000_s1030" type="#_x0000_t202" style="position:absolute;margin-left:0;margin-top:0;width:449.6pt;height:269.75pt;rotation:-45;z-index:-251658233;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" o:allowincell="f" filled="f" stroked="f">
              <v:stroke joinstyle="round"/>
              <o:lock v:ext="edit" shapetype="t"/>
              <v:textbox style="mso-fit-shape-to-text:t">
                <w:txbxContent>
                  <w:p w14:paraId="299EEC3C" w14:textId="77777777" w:rsidR="000C4AE8" w:rsidRDefault="000C4AE8" w:rsidP="00F06234">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p w14:paraId="4D47581A" w14:textId="77777777" w:rsidR="000C4AE8" w:rsidRDefault="000C4AE8"/>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300C73" w14:textId="77777777" w:rsidR="000C4AE8" w:rsidRPr="00667792" w:rsidRDefault="000C4AE8" w:rsidP="00667792">
    <w:pPr>
      <w:pStyle w:val="Header"/>
    </w:pPr>
  </w:p>
  <w:p w14:paraId="0A5A8B18" w14:textId="77777777" w:rsidR="000C4AE8" w:rsidRDefault="000C4AE8"/>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51AB60" w14:textId="77777777" w:rsidR="000C4AE8" w:rsidRDefault="000C4AE8">
    <w:pPr>
      <w:pStyle w:val="Header"/>
    </w:pPr>
    <w:r>
      <w:rPr>
        <w:noProof/>
        <w:lang w:val="it-IT" w:eastAsia="it-IT"/>
      </w:rPr>
      <mc:AlternateContent>
        <mc:Choice Requires="wps">
          <w:drawing>
            <wp:anchor distT="0" distB="0" distL="114300" distR="114300" simplePos="0" relativeHeight="251658246" behindDoc="1" locked="0" layoutInCell="0" allowOverlap="1" wp14:anchorId="5580E372" wp14:editId="4CA2758A">
              <wp:simplePos x="0" y="0"/>
              <wp:positionH relativeFrom="margin">
                <wp:align>center</wp:align>
              </wp:positionH>
              <wp:positionV relativeFrom="margin">
                <wp:align>center</wp:align>
              </wp:positionV>
              <wp:extent cx="5709920" cy="3425825"/>
              <wp:effectExtent l="0" t="1247775" r="0" b="71755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577AC18" w14:textId="77777777" w:rsidR="000C4AE8" w:rsidRDefault="000C4AE8" w:rsidP="00F06234">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580E372" id="_x0000_t202" coordsize="21600,21600" o:spt="202" path="m,l,21600r21600,l21600,xe">
              <v:stroke joinstyle="miter"/>
              <v:path gradientshapeok="t" o:connecttype="rect"/>
            </v:shapetype>
            <v:shape id="Text Box 4" o:spid="_x0000_s1031" type="#_x0000_t202" style="position:absolute;margin-left:0;margin-top:0;width:449.6pt;height:269.75pt;rotation:-45;z-index:-25165823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" o:allowincell="f" filled="f" stroked="f">
              <v:stroke joinstyle="round"/>
              <o:lock v:ext="edit" shapetype="t"/>
              <v:textbox style="mso-fit-shape-to-text:t">
                <w:txbxContent>
                  <w:p w14:paraId="4577AC18" w14:textId="77777777" w:rsidR="000C4AE8" w:rsidRDefault="000C4AE8" w:rsidP="00F06234">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9A60B3" w14:textId="6C653244" w:rsidR="000C4AE8" w:rsidRDefault="000C4AE8" w:rsidP="00B6066D">
    <w:pPr>
      <w:pStyle w:val="Header"/>
      <w:jc w:val="right"/>
    </w:pPr>
    <w:del w:id="26" w:author="Kevin Gregory" w:date="2021-02-08T10:45:00Z">
      <w:r w:rsidRPr="00300D36" w:rsidDel="00194547">
        <w:delText>VTS49-8.</w:delText>
      </w:r>
      <w:r w:rsidDel="00194547">
        <w:delText>3.4.1</w:delText>
      </w:r>
    </w:del>
    <w:ins w:id="27" w:author="Kevin Gregory" w:date="2021-02-08T10:45:00Z">
      <w:r w:rsidR="00194547">
        <w:t>VTS50-9.3.1</w:t>
      </w:r>
    </w:ins>
  </w:p>
  <w:p w14:paraId="447C8ED1" w14:textId="77777777" w:rsidR="000C4AE8" w:rsidRDefault="000C4AE8" w:rsidP="00B6066D">
    <w:pPr>
      <w:pStyle w:val="Header"/>
      <w:jc w:val="right"/>
    </w:pPr>
  </w:p>
  <w:p w14:paraId="797FAEF4" w14:textId="77777777" w:rsidR="000C4AE8" w:rsidRDefault="000C4AE8" w:rsidP="00B6066D">
    <w:pPr>
      <w:pStyle w:val="Header"/>
      <w:jc w:val="right"/>
    </w:pPr>
  </w:p>
  <w:p w14:paraId="3267CE56" w14:textId="77777777" w:rsidR="000C4AE8" w:rsidRDefault="000C4AE8" w:rsidP="008747E0">
    <w:pPr>
      <w:pStyle w:val="Header"/>
    </w:pPr>
  </w:p>
  <w:p w14:paraId="53639148" w14:textId="77777777" w:rsidR="000C4AE8" w:rsidRDefault="000C4AE8" w:rsidP="008747E0">
    <w:pPr>
      <w:pStyle w:val="Header"/>
    </w:pPr>
  </w:p>
  <w:p w14:paraId="2DC96168" w14:textId="77777777" w:rsidR="000C4AE8" w:rsidRDefault="000C4AE8" w:rsidP="008747E0">
    <w:pPr>
      <w:pStyle w:val="Header"/>
    </w:pPr>
  </w:p>
  <w:p w14:paraId="21AA9BFD" w14:textId="77777777" w:rsidR="000C4AE8" w:rsidRPr="00ED2A8D" w:rsidRDefault="000C4AE8" w:rsidP="008747E0">
    <w:pPr>
      <w:pStyle w:val="Header"/>
    </w:pPr>
  </w:p>
  <w:p w14:paraId="292EFE25" w14:textId="77777777" w:rsidR="000C4AE8" w:rsidRPr="00ED2A8D" w:rsidRDefault="000C4AE8"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C0C19C" w14:textId="77777777" w:rsidR="000C4AE8" w:rsidRDefault="000C4AE8">
    <w:pPr>
      <w:pStyle w:val="Header"/>
    </w:pPr>
    <w:r>
      <w:rPr>
        <w:noProof/>
        <w:lang w:val="it-IT" w:eastAsia="it-IT"/>
      </w:rPr>
      <w:drawing>
        <wp:anchor distT="0" distB="0" distL="114300" distR="114300" simplePos="0" relativeHeight="251658240" behindDoc="1" locked="0" layoutInCell="1" allowOverlap="1" wp14:anchorId="7F367236" wp14:editId="66C87827">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9D07003" w14:textId="77777777" w:rsidR="000C4AE8" w:rsidRDefault="000C4AE8">
    <w:pPr>
      <w:pStyle w:val="Header"/>
    </w:pPr>
  </w:p>
  <w:p w14:paraId="7C6603F8" w14:textId="77777777" w:rsidR="000C4AE8" w:rsidRDefault="000C4AE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DAFA35" w14:textId="0BDCE865" w:rsidR="000C4AE8" w:rsidRDefault="000C4AE8">
    <w:pPr>
      <w:pStyle w:val="Header"/>
    </w:pPr>
    <w:r>
      <w:rPr>
        <w:noProof/>
        <w:lang w:val="it-IT" w:eastAsia="it-IT"/>
      </w:rPr>
      <mc:AlternateContent>
        <mc:Choice Requires="wps">
          <w:drawing>
            <wp:anchor distT="0" distB="0" distL="114300" distR="114300" simplePos="0" relativeHeight="251658244" behindDoc="1" locked="0" layoutInCell="0" allowOverlap="1" wp14:anchorId="08B23E54" wp14:editId="53840C69">
              <wp:simplePos x="0" y="0"/>
              <wp:positionH relativeFrom="margin">
                <wp:align>center</wp:align>
              </wp:positionH>
              <wp:positionV relativeFrom="margin">
                <wp:align>center</wp:align>
              </wp:positionV>
              <wp:extent cx="5709920" cy="3425825"/>
              <wp:effectExtent l="0" t="1247775" r="0" b="717550"/>
              <wp:wrapNone/>
              <wp:docPr id="5" name="WordAr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F3E51C8" w14:textId="77777777" w:rsidR="000C4AE8" w:rsidRDefault="000C4AE8" w:rsidP="00850D87">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8B23E54" id="_x0000_t202" coordsize="21600,21600" o:spt="202" path="m,l,21600r21600,l21600,xe">
              <v:stroke joinstyle="miter"/>
              <v:path gradientshapeok="t" o:connecttype="rect"/>
            </v:shapetype>
            <v:shape id="WordArt 5" o:spid="_x0000_s1027" type="#_x0000_t202" style="position:absolute;margin-left:0;margin-top:0;width:449.6pt;height:269.75pt;rotation:-45;z-index:-25165823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" o:allowincell="f" filled="f" stroked="f">
              <v:stroke joinstyle="round"/>
              <o:lock v:ext="edit" shapetype="t"/>
              <v:textbox style="mso-fit-shape-to-text:t">
                <w:txbxContent>
                  <w:p w14:paraId="6F3E51C8" w14:textId="77777777" w:rsidR="000C4AE8" w:rsidRDefault="000C4AE8" w:rsidP="00850D87">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D84A15" w14:textId="77777777" w:rsidR="000C4AE8" w:rsidRPr="00ED2A8D" w:rsidRDefault="000C4AE8" w:rsidP="008747E0">
    <w:pPr>
      <w:pStyle w:val="Header"/>
    </w:pPr>
  </w:p>
  <w:p w14:paraId="2E9ED99A" w14:textId="77777777" w:rsidR="000C4AE8" w:rsidRPr="00ED2A8D" w:rsidRDefault="000C4AE8" w:rsidP="008747E0">
    <w:pPr>
      <w:pStyle w:val="Header"/>
    </w:pPr>
  </w:p>
  <w:p w14:paraId="1F0EB7D9" w14:textId="77777777" w:rsidR="000C4AE8" w:rsidRDefault="000C4AE8" w:rsidP="008747E0">
    <w:pPr>
      <w:pStyle w:val="Header"/>
    </w:pPr>
  </w:p>
  <w:p w14:paraId="12AFBD93" w14:textId="77777777" w:rsidR="000C4AE8" w:rsidRPr="00E77F53" w:rsidRDefault="000C4AE8" w:rsidP="00441393">
    <w:pPr>
      <w:pStyle w:val="Contents"/>
      <w:rPr>
        <w:color w:val="026699"/>
      </w:rPr>
    </w:pPr>
    <w:r w:rsidRPr="00E77F53">
      <w:rPr>
        <w:color w:val="026699"/>
      </w:rPr>
      <w:t>DOCUMENT REVISION</w:t>
    </w:r>
  </w:p>
  <w:p w14:paraId="7B087DA6" w14:textId="77777777" w:rsidR="000C4AE8" w:rsidRPr="00ED2A8D" w:rsidRDefault="000C4AE8" w:rsidP="008747E0">
    <w:pPr>
      <w:pStyle w:val="Header"/>
    </w:pPr>
  </w:p>
  <w:p w14:paraId="0FC953ED" w14:textId="77777777" w:rsidR="000C4AE8" w:rsidRPr="00AC33A2" w:rsidRDefault="000C4AE8"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CFB138" w14:textId="07A8F009" w:rsidR="000C4AE8" w:rsidRDefault="000C4AE8">
    <w:pPr>
      <w:pStyle w:val="Header"/>
    </w:pPr>
    <w:r>
      <w:rPr>
        <w:noProof/>
        <w:lang w:val="it-IT" w:eastAsia="it-IT"/>
      </w:rPr>
      <mc:AlternateContent>
        <mc:Choice Requires="wps">
          <w:drawing>
            <wp:anchor distT="0" distB="0" distL="114300" distR="114300" simplePos="0" relativeHeight="251658243" behindDoc="1" locked="0" layoutInCell="0" allowOverlap="1" wp14:anchorId="629A7188" wp14:editId="1750891E">
              <wp:simplePos x="0" y="0"/>
              <wp:positionH relativeFrom="margin">
                <wp:align>center</wp:align>
              </wp:positionH>
              <wp:positionV relativeFrom="margin">
                <wp:align>center</wp:align>
              </wp:positionV>
              <wp:extent cx="5709920" cy="3425825"/>
              <wp:effectExtent l="0" t="1247775" r="0" b="717550"/>
              <wp:wrapNone/>
              <wp:docPr id="2"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12C46EE" w14:textId="77777777" w:rsidR="000C4AE8" w:rsidRDefault="000C4AE8" w:rsidP="00850D87">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29A7188" id="_x0000_t202" coordsize="21600,21600" o:spt="202" path="m,l,21600r21600,l21600,xe">
              <v:stroke joinstyle="miter"/>
              <v:path gradientshapeok="t" o:connecttype="rect"/>
            </v:shapetype>
            <v:shape id="WordArt 4" o:spid="_x0000_s1028" type="#_x0000_t202" style="position:absolute;margin-left:0;margin-top:0;width:449.6pt;height:269.75pt;rotation:-45;z-index:-251658237;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" o:allowincell="f" filled="f" stroked="f">
              <v:stroke joinstyle="round"/>
              <o:lock v:ext="edit" shapetype="t"/>
              <v:textbox style="mso-fit-shape-to-text:t">
                <w:txbxContent>
                  <w:p w14:paraId="212C46EE" w14:textId="77777777" w:rsidR="000C4AE8" w:rsidRDefault="000C4AE8" w:rsidP="00850D87">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69CF00" w14:textId="55B79D06" w:rsidR="000C4AE8" w:rsidRDefault="000C4AE8">
    <w:pPr>
      <w:pStyle w:val="Header"/>
    </w:pPr>
    <w:r>
      <w:rPr>
        <w:noProof/>
        <w:lang w:val="it-IT" w:eastAsia="it-IT"/>
      </w:rPr>
      <mc:AlternateContent>
        <mc:Choice Requires="wps">
          <w:drawing>
            <wp:anchor distT="0" distB="0" distL="114300" distR="114300" simplePos="0" relativeHeight="251658245" behindDoc="1" locked="0" layoutInCell="0" allowOverlap="1" wp14:anchorId="5A024F10" wp14:editId="16F87BF1">
              <wp:simplePos x="0" y="0"/>
              <wp:positionH relativeFrom="margin">
                <wp:align>center</wp:align>
              </wp:positionH>
              <wp:positionV relativeFrom="margin">
                <wp:align>center</wp:align>
              </wp:positionV>
              <wp:extent cx="5709920" cy="3425825"/>
              <wp:effectExtent l="0" t="1247775" r="0" b="717550"/>
              <wp:wrapNone/>
              <wp:docPr id="1" name="WordAr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B95AA61" w14:textId="77777777" w:rsidR="000C4AE8" w:rsidRDefault="000C4AE8" w:rsidP="00850D87">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A024F10" id="_x0000_t202" coordsize="21600,21600" o:spt="202" path="m,l,21600r21600,l21600,xe">
              <v:stroke joinstyle="miter"/>
              <v:path gradientshapeok="t" o:connecttype="rect"/>
            </v:shapetype>
            <v:shape id="WordArt 8" o:spid="_x0000_s1029" type="#_x0000_t202" style="position:absolute;margin-left:0;margin-top:0;width:449.6pt;height:269.75pt;rotation:-45;z-index:-251658235;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" o:allowincell="f" filled="f" stroked="f">
              <v:stroke joinstyle="round"/>
              <o:lock v:ext="edit" shapetype="t"/>
              <v:textbox style="mso-fit-shape-to-text:t">
                <w:txbxContent>
                  <w:p w14:paraId="5B95AA61" w14:textId="77777777" w:rsidR="000C4AE8" w:rsidRDefault="000C4AE8" w:rsidP="00850D87">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082DD9" w14:textId="77777777" w:rsidR="000C4AE8" w:rsidRDefault="000C4AE8" w:rsidP="008747E0">
    <w:pPr>
      <w:pStyle w:val="Header"/>
    </w:pPr>
  </w:p>
  <w:p w14:paraId="49D3E274" w14:textId="77777777" w:rsidR="000C4AE8" w:rsidRDefault="000C4AE8" w:rsidP="008747E0">
    <w:pPr>
      <w:pStyle w:val="Header"/>
    </w:pPr>
  </w:p>
  <w:p w14:paraId="60A36976" w14:textId="77777777" w:rsidR="000C4AE8" w:rsidRDefault="000C4AE8" w:rsidP="008747E0">
    <w:pPr>
      <w:pStyle w:val="Header"/>
    </w:pPr>
  </w:p>
  <w:p w14:paraId="7811AE3A" w14:textId="77777777" w:rsidR="000C4AE8" w:rsidRPr="000D1D43" w:rsidRDefault="000C4AE8" w:rsidP="00441393">
    <w:pPr>
      <w:pStyle w:val="Contents"/>
      <w:rPr>
        <w:color w:val="026699"/>
      </w:rPr>
    </w:pPr>
    <w:r w:rsidRPr="000D1D43">
      <w:rPr>
        <w:color w:val="026699"/>
      </w:rPr>
      <w:t>CONTENTS</w:t>
    </w:r>
  </w:p>
  <w:p w14:paraId="5955E985" w14:textId="77777777" w:rsidR="000C4AE8" w:rsidRDefault="000C4AE8" w:rsidP="0078486B">
    <w:pPr>
      <w:pStyle w:val="Header"/>
      <w:spacing w:line="140" w:lineRule="exact"/>
    </w:pPr>
  </w:p>
  <w:p w14:paraId="4FEC764C" w14:textId="77777777" w:rsidR="000C4AE8" w:rsidRPr="00AC33A2" w:rsidRDefault="000C4AE8"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733FF0" w14:textId="77777777" w:rsidR="000C4AE8" w:rsidRPr="00ED2A8D" w:rsidRDefault="000C4AE8" w:rsidP="00C716E5">
    <w:pPr>
      <w:pStyle w:val="Header"/>
    </w:pPr>
  </w:p>
  <w:p w14:paraId="0568D61F" w14:textId="77777777" w:rsidR="000C4AE8" w:rsidRDefault="000C4AE8" w:rsidP="00C716E5">
    <w:pPr>
      <w:pStyle w:val="Header"/>
    </w:pPr>
  </w:p>
  <w:p w14:paraId="21EB2760" w14:textId="77777777" w:rsidR="000C4AE8" w:rsidRDefault="000C4AE8" w:rsidP="00C716E5">
    <w:pPr>
      <w:pStyle w:val="Header"/>
    </w:pPr>
  </w:p>
  <w:p w14:paraId="5552459F" w14:textId="77777777" w:rsidR="000C4AE8" w:rsidRPr="000D1D43" w:rsidRDefault="000C4AE8" w:rsidP="00C716E5">
    <w:pPr>
      <w:pStyle w:val="Contents"/>
      <w:rPr>
        <w:color w:val="026699"/>
      </w:rPr>
    </w:pPr>
    <w:r w:rsidRPr="000D1D43">
      <w:rPr>
        <w:color w:val="026699"/>
      </w:rPr>
      <w:t>CONTENTS</w:t>
    </w:r>
  </w:p>
  <w:p w14:paraId="5045C3FF" w14:textId="77777777" w:rsidR="000C4AE8" w:rsidRPr="00ED2A8D" w:rsidRDefault="000C4AE8" w:rsidP="00C716E5">
    <w:pPr>
      <w:pStyle w:val="Header"/>
    </w:pPr>
  </w:p>
  <w:p w14:paraId="1F7CE24F" w14:textId="77777777" w:rsidR="000C4AE8" w:rsidRPr="00AC33A2" w:rsidRDefault="000C4AE8" w:rsidP="00C716E5">
    <w:pPr>
      <w:pStyle w:val="Header"/>
      <w:spacing w:line="140" w:lineRule="exact"/>
    </w:pPr>
  </w:p>
  <w:p w14:paraId="1502ADEB" w14:textId="77777777" w:rsidR="000C4AE8" w:rsidRDefault="000C4A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8"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9B14879"/>
    <w:multiLevelType w:val="hybridMultilevel"/>
    <w:tmpl w:val="409048AC"/>
    <w:lvl w:ilvl="0" w:tplc="47922CDC">
      <w:numFmt w:val="bullet"/>
      <w:lvlText w:val="-"/>
      <w:lvlJc w:val="left"/>
      <w:pPr>
        <w:ind w:left="1068" w:hanging="360"/>
      </w:pPr>
      <w:rPr>
        <w:rFonts w:ascii="Calibri" w:eastAsiaTheme="minorHAnsi" w:hAnsi="Calibri" w:cs="Calibri" w:hint="default"/>
      </w:rPr>
    </w:lvl>
    <w:lvl w:ilvl="1" w:tplc="0C090003" w:tentative="1">
      <w:start w:val="1"/>
      <w:numFmt w:val="bullet"/>
      <w:lvlText w:val="o"/>
      <w:lvlJc w:val="left"/>
      <w:pPr>
        <w:ind w:left="1788" w:hanging="360"/>
      </w:pPr>
      <w:rPr>
        <w:rFonts w:ascii="Courier New" w:hAnsi="Courier New" w:cs="Courier New" w:hint="default"/>
      </w:rPr>
    </w:lvl>
    <w:lvl w:ilvl="2" w:tplc="0C090005" w:tentative="1">
      <w:start w:val="1"/>
      <w:numFmt w:val="bullet"/>
      <w:lvlText w:val=""/>
      <w:lvlJc w:val="left"/>
      <w:pPr>
        <w:ind w:left="2508" w:hanging="360"/>
      </w:pPr>
      <w:rPr>
        <w:rFonts w:ascii="Wingdings" w:hAnsi="Wingdings" w:hint="default"/>
      </w:rPr>
    </w:lvl>
    <w:lvl w:ilvl="3" w:tplc="0C090001" w:tentative="1">
      <w:start w:val="1"/>
      <w:numFmt w:val="bullet"/>
      <w:lvlText w:val=""/>
      <w:lvlJc w:val="left"/>
      <w:pPr>
        <w:ind w:left="3228" w:hanging="360"/>
      </w:pPr>
      <w:rPr>
        <w:rFonts w:ascii="Symbol" w:hAnsi="Symbol" w:hint="default"/>
      </w:rPr>
    </w:lvl>
    <w:lvl w:ilvl="4" w:tplc="0C090003" w:tentative="1">
      <w:start w:val="1"/>
      <w:numFmt w:val="bullet"/>
      <w:lvlText w:val="o"/>
      <w:lvlJc w:val="left"/>
      <w:pPr>
        <w:ind w:left="3948" w:hanging="360"/>
      </w:pPr>
      <w:rPr>
        <w:rFonts w:ascii="Courier New" w:hAnsi="Courier New" w:cs="Courier New" w:hint="default"/>
      </w:rPr>
    </w:lvl>
    <w:lvl w:ilvl="5" w:tplc="0C090005" w:tentative="1">
      <w:start w:val="1"/>
      <w:numFmt w:val="bullet"/>
      <w:lvlText w:val=""/>
      <w:lvlJc w:val="left"/>
      <w:pPr>
        <w:ind w:left="4668" w:hanging="360"/>
      </w:pPr>
      <w:rPr>
        <w:rFonts w:ascii="Wingdings" w:hAnsi="Wingdings" w:hint="default"/>
      </w:rPr>
    </w:lvl>
    <w:lvl w:ilvl="6" w:tplc="0C090001" w:tentative="1">
      <w:start w:val="1"/>
      <w:numFmt w:val="bullet"/>
      <w:lvlText w:val=""/>
      <w:lvlJc w:val="left"/>
      <w:pPr>
        <w:ind w:left="5388" w:hanging="360"/>
      </w:pPr>
      <w:rPr>
        <w:rFonts w:ascii="Symbol" w:hAnsi="Symbol" w:hint="default"/>
      </w:rPr>
    </w:lvl>
    <w:lvl w:ilvl="7" w:tplc="0C090003" w:tentative="1">
      <w:start w:val="1"/>
      <w:numFmt w:val="bullet"/>
      <w:lvlText w:val="o"/>
      <w:lvlJc w:val="left"/>
      <w:pPr>
        <w:ind w:left="6108" w:hanging="360"/>
      </w:pPr>
      <w:rPr>
        <w:rFonts w:ascii="Courier New" w:hAnsi="Courier New" w:cs="Courier New" w:hint="default"/>
      </w:rPr>
    </w:lvl>
    <w:lvl w:ilvl="8" w:tplc="0C090005" w:tentative="1">
      <w:start w:val="1"/>
      <w:numFmt w:val="bullet"/>
      <w:lvlText w:val=""/>
      <w:lvlJc w:val="left"/>
      <w:pPr>
        <w:ind w:left="6828" w:hanging="360"/>
      </w:pPr>
      <w:rPr>
        <w:rFonts w:ascii="Wingdings" w:hAnsi="Wingdings" w:hint="default"/>
      </w:rPr>
    </w:lvl>
  </w:abstractNum>
  <w:abstractNum w:abstractNumId="12"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5A5F43BD"/>
    <w:multiLevelType w:val="hybridMultilevel"/>
    <w:tmpl w:val="BB9E4474"/>
    <w:lvl w:ilvl="0" w:tplc="0C090001">
      <w:start w:val="1"/>
      <w:numFmt w:val="bullet"/>
      <w:lvlText w:val=""/>
      <w:lvlJc w:val="left"/>
      <w:pPr>
        <w:ind w:left="833" w:hanging="360"/>
      </w:pPr>
      <w:rPr>
        <w:rFonts w:ascii="Symbol" w:hAnsi="Symbol" w:hint="default"/>
      </w:rPr>
    </w:lvl>
    <w:lvl w:ilvl="1" w:tplc="0C090003" w:tentative="1">
      <w:start w:val="1"/>
      <w:numFmt w:val="bullet"/>
      <w:lvlText w:val="o"/>
      <w:lvlJc w:val="left"/>
      <w:pPr>
        <w:ind w:left="1553" w:hanging="360"/>
      </w:pPr>
      <w:rPr>
        <w:rFonts w:ascii="Courier New" w:hAnsi="Courier New" w:cs="Courier New" w:hint="default"/>
      </w:rPr>
    </w:lvl>
    <w:lvl w:ilvl="2" w:tplc="0C090005" w:tentative="1">
      <w:start w:val="1"/>
      <w:numFmt w:val="bullet"/>
      <w:lvlText w:val=""/>
      <w:lvlJc w:val="left"/>
      <w:pPr>
        <w:ind w:left="2273" w:hanging="360"/>
      </w:pPr>
      <w:rPr>
        <w:rFonts w:ascii="Wingdings" w:hAnsi="Wingdings" w:hint="default"/>
      </w:rPr>
    </w:lvl>
    <w:lvl w:ilvl="3" w:tplc="0C090001" w:tentative="1">
      <w:start w:val="1"/>
      <w:numFmt w:val="bullet"/>
      <w:lvlText w:val=""/>
      <w:lvlJc w:val="left"/>
      <w:pPr>
        <w:ind w:left="2993" w:hanging="360"/>
      </w:pPr>
      <w:rPr>
        <w:rFonts w:ascii="Symbol" w:hAnsi="Symbol" w:hint="default"/>
      </w:rPr>
    </w:lvl>
    <w:lvl w:ilvl="4" w:tplc="0C090003" w:tentative="1">
      <w:start w:val="1"/>
      <w:numFmt w:val="bullet"/>
      <w:lvlText w:val="o"/>
      <w:lvlJc w:val="left"/>
      <w:pPr>
        <w:ind w:left="3713" w:hanging="360"/>
      </w:pPr>
      <w:rPr>
        <w:rFonts w:ascii="Courier New" w:hAnsi="Courier New" w:cs="Courier New" w:hint="default"/>
      </w:rPr>
    </w:lvl>
    <w:lvl w:ilvl="5" w:tplc="0C090005" w:tentative="1">
      <w:start w:val="1"/>
      <w:numFmt w:val="bullet"/>
      <w:lvlText w:val=""/>
      <w:lvlJc w:val="left"/>
      <w:pPr>
        <w:ind w:left="4433" w:hanging="360"/>
      </w:pPr>
      <w:rPr>
        <w:rFonts w:ascii="Wingdings" w:hAnsi="Wingdings" w:hint="default"/>
      </w:rPr>
    </w:lvl>
    <w:lvl w:ilvl="6" w:tplc="0C090001" w:tentative="1">
      <w:start w:val="1"/>
      <w:numFmt w:val="bullet"/>
      <w:lvlText w:val=""/>
      <w:lvlJc w:val="left"/>
      <w:pPr>
        <w:ind w:left="5153" w:hanging="360"/>
      </w:pPr>
      <w:rPr>
        <w:rFonts w:ascii="Symbol" w:hAnsi="Symbol" w:hint="default"/>
      </w:rPr>
    </w:lvl>
    <w:lvl w:ilvl="7" w:tplc="0C090003" w:tentative="1">
      <w:start w:val="1"/>
      <w:numFmt w:val="bullet"/>
      <w:lvlText w:val="o"/>
      <w:lvlJc w:val="left"/>
      <w:pPr>
        <w:ind w:left="5873" w:hanging="360"/>
      </w:pPr>
      <w:rPr>
        <w:rFonts w:ascii="Courier New" w:hAnsi="Courier New" w:cs="Courier New" w:hint="default"/>
      </w:rPr>
    </w:lvl>
    <w:lvl w:ilvl="8" w:tplc="0C090005" w:tentative="1">
      <w:start w:val="1"/>
      <w:numFmt w:val="bullet"/>
      <w:lvlText w:val=""/>
      <w:lvlJc w:val="left"/>
      <w:pPr>
        <w:ind w:left="6593" w:hanging="360"/>
      </w:pPr>
      <w:rPr>
        <w:rFonts w:ascii="Wingdings" w:hAnsi="Wingdings" w:hint="default"/>
      </w:rPr>
    </w:lvl>
  </w:abstractNum>
  <w:abstractNum w:abstractNumId="27"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7AB4D84"/>
    <w:multiLevelType w:val="multilevel"/>
    <w:tmpl w:val="3DE6140C"/>
    <w:lvl w:ilvl="0">
      <w:start w:val="1"/>
      <w:numFmt w:val="decimal"/>
      <w:pStyle w:val="Heading1"/>
      <w:lvlText w:val="%1."/>
      <w:lvlJc w:val="left"/>
      <w:pPr>
        <w:tabs>
          <w:tab w:val="num" w:pos="0"/>
        </w:tabs>
        <w:ind w:left="709" w:hanging="709"/>
      </w:pPr>
      <w:rPr>
        <w:rFonts w:asciiTheme="minorHAnsi" w:hAnsiTheme="minorHAnsi" w:hint="default"/>
        <w:b/>
        <w:i w:val="0"/>
        <w:color w:val="02669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2669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0000" w:themeColor="text1"/>
        <w:sz w:val="22"/>
      </w:rPr>
    </w:lvl>
    <w:lvl w:ilvl="3">
      <w:start w:val="1"/>
      <w:numFmt w:val="decimal"/>
      <w:pStyle w:val="Heading4"/>
      <w:lvlText w:val="%1.%2.%3.%4."/>
      <w:lvlJc w:val="left"/>
      <w:pPr>
        <w:tabs>
          <w:tab w:val="num" w:pos="710"/>
        </w:tabs>
        <w:ind w:left="184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3"/>
  </w:num>
  <w:num w:numId="2">
    <w:abstractNumId w:val="32"/>
  </w:num>
  <w:num w:numId="3">
    <w:abstractNumId w:val="6"/>
  </w:num>
  <w:num w:numId="4">
    <w:abstractNumId w:val="19"/>
  </w:num>
  <w:num w:numId="5">
    <w:abstractNumId w:val="16"/>
  </w:num>
  <w:num w:numId="6">
    <w:abstractNumId w:val="7"/>
  </w:num>
  <w:num w:numId="7">
    <w:abstractNumId w:val="14"/>
  </w:num>
  <w:num w:numId="8">
    <w:abstractNumId w:val="21"/>
  </w:num>
  <w:num w:numId="9">
    <w:abstractNumId w:val="5"/>
  </w:num>
  <w:num w:numId="10">
    <w:abstractNumId w:val="13"/>
  </w:num>
  <w:num w:numId="11">
    <w:abstractNumId w:val="17"/>
  </w:num>
  <w:num w:numId="12">
    <w:abstractNumId w:val="3"/>
  </w:num>
  <w:num w:numId="13">
    <w:abstractNumId w:val="22"/>
  </w:num>
  <w:num w:numId="14">
    <w:abstractNumId w:val="0"/>
  </w:num>
  <w:num w:numId="15">
    <w:abstractNumId w:val="28"/>
  </w:num>
  <w:num w:numId="16">
    <w:abstractNumId w:val="29"/>
  </w:num>
  <w:num w:numId="17">
    <w:abstractNumId w:val="12"/>
  </w:num>
  <w:num w:numId="18">
    <w:abstractNumId w:val="10"/>
  </w:num>
  <w:num w:numId="19">
    <w:abstractNumId w:val="30"/>
  </w:num>
  <w:num w:numId="20">
    <w:abstractNumId w:val="20"/>
  </w:num>
  <w:num w:numId="21">
    <w:abstractNumId w:val="2"/>
  </w:num>
  <w:num w:numId="22">
    <w:abstractNumId w:val="9"/>
  </w:num>
  <w:num w:numId="23">
    <w:abstractNumId w:val="25"/>
  </w:num>
  <w:num w:numId="24">
    <w:abstractNumId w:val="8"/>
  </w:num>
  <w:num w:numId="25">
    <w:abstractNumId w:val="31"/>
  </w:num>
  <w:num w:numId="26">
    <w:abstractNumId w:val="1"/>
  </w:num>
  <w:num w:numId="27">
    <w:abstractNumId w:val="18"/>
  </w:num>
  <w:num w:numId="28">
    <w:abstractNumId w:val="15"/>
  </w:num>
  <w:num w:numId="29">
    <w:abstractNumId w:val="24"/>
  </w:num>
  <w:num w:numId="30">
    <w:abstractNumId w:val="27"/>
  </w:num>
  <w:num w:numId="31">
    <w:abstractNumId w:val="4"/>
  </w:num>
  <w:num w:numId="32">
    <w:abstractNumId w:val="26"/>
  </w:num>
  <w:num w:numId="3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num>
  <w:num w:numId="35">
    <w:abstractNumId w:val="28"/>
  </w:num>
  <w:num w:numId="36">
    <w:abstractNumId w:val="28"/>
  </w:num>
  <w:num w:numId="37">
    <w:abstractNumId w:val="28"/>
  </w:num>
  <w:num w:numId="38">
    <w:abstractNumId w:val="28"/>
  </w:num>
  <w:num w:numId="39">
    <w:abstractNumId w:val="28"/>
  </w:num>
  <w:num w:numId="40">
    <w:abstractNumId w:val="28"/>
  </w:num>
  <w:num w:numId="41">
    <w:abstractNumId w:val="28"/>
  </w:num>
  <w:num w:numId="42">
    <w:abstractNumId w:val="28"/>
  </w:num>
  <w:num w:numId="43">
    <w:abstractNumId w:val="28"/>
  </w:num>
  <w:num w:numId="44">
    <w:abstractNumId w:val="28"/>
  </w:num>
  <w:num w:numId="45">
    <w:abstractNumId w:val="28"/>
  </w:num>
  <w:num w:numId="46">
    <w:abstractNumId w:val="28"/>
  </w:num>
  <w:num w:numId="47">
    <w:abstractNumId w:val="28"/>
  </w:num>
  <w:num w:numId="48">
    <w:abstractNumId w:val="28"/>
  </w:num>
  <w:num w:numId="49">
    <w:abstractNumId w:val="28"/>
  </w:num>
  <w:num w:numId="50">
    <w:abstractNumId w:val="28"/>
  </w:num>
  <w:num w:numId="51">
    <w:abstractNumId w:val="28"/>
  </w:num>
  <w:num w:numId="52">
    <w:abstractNumId w:val="28"/>
  </w:num>
  <w:num w:numId="53">
    <w:abstractNumId w:val="28"/>
  </w:num>
  <w:num w:numId="54">
    <w:abstractNumId w:val="28"/>
  </w:num>
  <w:num w:numId="55">
    <w:abstractNumId w:val="28"/>
  </w:num>
  <w:num w:numId="56">
    <w:abstractNumId w:val="28"/>
  </w:num>
  <w:num w:numId="57">
    <w:abstractNumId w:val="28"/>
  </w:num>
  <w:num w:numId="58">
    <w:abstractNumId w:val="28"/>
  </w:num>
  <w:num w:numId="59">
    <w:abstractNumId w:val="28"/>
  </w:num>
  <w:num w:numId="60">
    <w:abstractNumId w:val="28"/>
  </w:num>
  <w:num w:numId="61">
    <w:abstractNumId w:val="28"/>
  </w:num>
  <w:num w:numId="62">
    <w:abstractNumId w:val="28"/>
  </w:num>
  <w:num w:numId="63">
    <w:abstractNumId w:val="28"/>
  </w:num>
  <w:num w:numId="64">
    <w:abstractNumId w:val="28"/>
  </w:num>
  <w:num w:numId="65">
    <w:abstractNumId w:val="28"/>
  </w:num>
  <w:num w:numId="66">
    <w:abstractNumId w:val="28"/>
  </w:num>
  <w:num w:numId="67">
    <w:abstractNumId w:val="28"/>
  </w:num>
  <w:num w:numId="68">
    <w:abstractNumId w:val="28"/>
  </w:num>
  <w:num w:numId="69">
    <w:abstractNumId w:val="28"/>
  </w:num>
  <w:num w:numId="70">
    <w:abstractNumId w:val="28"/>
  </w:num>
  <w:num w:numId="71">
    <w:abstractNumId w:val="28"/>
  </w:num>
  <w:num w:numId="72">
    <w:abstractNumId w:val="28"/>
  </w:num>
  <w:num w:numId="73">
    <w:abstractNumId w:val="28"/>
  </w:num>
  <w:num w:numId="74">
    <w:abstractNumId w:val="28"/>
  </w:num>
  <w:num w:numId="75">
    <w:abstractNumId w:val="28"/>
  </w:num>
  <w:num w:numId="76">
    <w:abstractNumId w:val="28"/>
  </w:num>
  <w:num w:numId="77">
    <w:abstractNumId w:val="28"/>
  </w:num>
  <w:num w:numId="78">
    <w:abstractNumId w:val="28"/>
  </w:num>
  <w:num w:numId="79">
    <w:abstractNumId w:val="28"/>
  </w:num>
  <w:num w:numId="80">
    <w:abstractNumId w:val="28"/>
  </w:num>
  <w:num w:numId="81">
    <w:abstractNumId w:val="28"/>
  </w:num>
  <w:num w:numId="82">
    <w:abstractNumId w:val="28"/>
  </w:num>
  <w:num w:numId="83">
    <w:abstractNumId w:val="28"/>
  </w:num>
  <w:num w:numId="84">
    <w:abstractNumId w:val="28"/>
  </w:num>
  <w:num w:numId="85">
    <w:abstractNumId w:val="28"/>
  </w:num>
  <w:num w:numId="86">
    <w:abstractNumId w:val="28"/>
  </w:num>
  <w:num w:numId="87">
    <w:abstractNumId w:val="28"/>
  </w:num>
  <w:num w:numId="88">
    <w:abstractNumId w:val="23"/>
  </w:num>
  <w:num w:numId="89">
    <w:abstractNumId w:val="28"/>
  </w:num>
  <w:numIdMacAtCleanup w:val="8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3070">
    <w15:presenceInfo w15:providerId="None" w15:userId="3070"/>
  </w15:person>
  <w15:person w15:author="LANDI Michele (C.C.)">
    <w15:presenceInfo w15:providerId="AD" w15:userId="S-1-5-21-93478883-2128377767-1846952604-5259"/>
  </w15:person>
  <w15:person w15:author="Kevin Gregory">
    <w15:presenceInfo w15:providerId="None" w15:userId="Kevin Gregory"/>
  </w15:person>
  <w15:person w15:author="Barry Goldman">
    <w15:presenceInfo w15:providerId="Windows Live" w15:userId="0a75f10c5b0bd88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bordersDoNotSurroundHeader/>
  <w:bordersDoNotSurroundFooter/>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1"/>
  <w:activeWritingStyle w:appName="MSWord" w:lang="en-CA"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en-AU" w:vendorID="64" w:dllVersion="4096" w:nlCheck="1" w:checkStyle="0"/>
  <w:activeWritingStyle w:appName="MSWord" w:lang="fr-FR" w:vendorID="64" w:dllVersion="4096" w:nlCheck="1" w:checkStyle="0"/>
  <w:activeWritingStyle w:appName="MSWord" w:lang="en-GB" w:vendorID="64" w:dllVersion="0" w:nlCheck="1" w:checkStyle="0"/>
  <w:activeWritingStyle w:appName="MSWord" w:lang="en-US" w:vendorID="64" w:dllVersion="0" w:nlCheck="1" w:checkStyle="0"/>
  <w:activeWritingStyle w:appName="MSWord" w:lang="en-AU" w:vendorID="64" w:dllVersion="0" w:nlCheck="1" w:checkStyle="0"/>
  <w:activeWritingStyle w:appName="MSWord" w:lang="ko-KR" w:vendorID="64" w:dllVersion="5" w:nlCheck="1" w:checkStyle="1"/>
  <w:activeWritingStyle w:appName="MSWord" w:lang="it-IT" w:vendorID="64" w:dllVersion="6" w:nlCheck="1" w:checkStyle="0"/>
  <w:activeWritingStyle w:appName="MSWord" w:lang="en-GB" w:vendorID="2" w:dllVersion="6" w:checkStyle="0"/>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2DC"/>
    <w:rsid w:val="000136B9"/>
    <w:rsid w:val="00015D04"/>
    <w:rsid w:val="0001616D"/>
    <w:rsid w:val="00016839"/>
    <w:rsid w:val="000174F9"/>
    <w:rsid w:val="000221D5"/>
    <w:rsid w:val="000249C2"/>
    <w:rsid w:val="00024DAB"/>
    <w:rsid w:val="000258F6"/>
    <w:rsid w:val="00031D18"/>
    <w:rsid w:val="0003449E"/>
    <w:rsid w:val="000379A7"/>
    <w:rsid w:val="00040ADF"/>
    <w:rsid w:val="00040EB8"/>
    <w:rsid w:val="00050F02"/>
    <w:rsid w:val="0005449E"/>
    <w:rsid w:val="000544C6"/>
    <w:rsid w:val="00054C7D"/>
    <w:rsid w:val="00055938"/>
    <w:rsid w:val="00057B6D"/>
    <w:rsid w:val="00061A7B"/>
    <w:rsid w:val="000623A0"/>
    <w:rsid w:val="00062874"/>
    <w:rsid w:val="00082244"/>
    <w:rsid w:val="00082C85"/>
    <w:rsid w:val="000839E1"/>
    <w:rsid w:val="00083CA7"/>
    <w:rsid w:val="0008654C"/>
    <w:rsid w:val="000904ED"/>
    <w:rsid w:val="00091545"/>
    <w:rsid w:val="00092153"/>
    <w:rsid w:val="00096321"/>
    <w:rsid w:val="000A27A8"/>
    <w:rsid w:val="000A3D04"/>
    <w:rsid w:val="000A4765"/>
    <w:rsid w:val="000A59C0"/>
    <w:rsid w:val="000A6930"/>
    <w:rsid w:val="000B2356"/>
    <w:rsid w:val="000B5A93"/>
    <w:rsid w:val="000C01E6"/>
    <w:rsid w:val="000C4AE8"/>
    <w:rsid w:val="000C711B"/>
    <w:rsid w:val="000D1D15"/>
    <w:rsid w:val="000D1D43"/>
    <w:rsid w:val="000D2431"/>
    <w:rsid w:val="000E2802"/>
    <w:rsid w:val="000E2FF2"/>
    <w:rsid w:val="000E3954"/>
    <w:rsid w:val="000E3E52"/>
    <w:rsid w:val="000F0789"/>
    <w:rsid w:val="000F0F9F"/>
    <w:rsid w:val="000F3F22"/>
    <w:rsid w:val="000F3F43"/>
    <w:rsid w:val="000F58ED"/>
    <w:rsid w:val="000F6D84"/>
    <w:rsid w:val="00106D84"/>
    <w:rsid w:val="00107549"/>
    <w:rsid w:val="001101EF"/>
    <w:rsid w:val="00111C33"/>
    <w:rsid w:val="00111CC8"/>
    <w:rsid w:val="00113D5B"/>
    <w:rsid w:val="00113F8F"/>
    <w:rsid w:val="00116F59"/>
    <w:rsid w:val="00121616"/>
    <w:rsid w:val="00124DE1"/>
    <w:rsid w:val="001349DB"/>
    <w:rsid w:val="00134B86"/>
    <w:rsid w:val="00135AEB"/>
    <w:rsid w:val="00135B9C"/>
    <w:rsid w:val="00136E58"/>
    <w:rsid w:val="0014060A"/>
    <w:rsid w:val="001436AB"/>
    <w:rsid w:val="00146D85"/>
    <w:rsid w:val="00147878"/>
    <w:rsid w:val="00152D49"/>
    <w:rsid w:val="00153E64"/>
    <w:rsid w:val="001547F9"/>
    <w:rsid w:val="00154ACB"/>
    <w:rsid w:val="001607D8"/>
    <w:rsid w:val="00161325"/>
    <w:rsid w:val="00162612"/>
    <w:rsid w:val="001632CC"/>
    <w:rsid w:val="001635F3"/>
    <w:rsid w:val="0017129F"/>
    <w:rsid w:val="0017252F"/>
    <w:rsid w:val="00172D14"/>
    <w:rsid w:val="001741C0"/>
    <w:rsid w:val="00176BB8"/>
    <w:rsid w:val="00177766"/>
    <w:rsid w:val="001810C3"/>
    <w:rsid w:val="00181E27"/>
    <w:rsid w:val="00182E43"/>
    <w:rsid w:val="00184427"/>
    <w:rsid w:val="001870C9"/>
    <w:rsid w:val="001875B1"/>
    <w:rsid w:val="00187BF9"/>
    <w:rsid w:val="001901BB"/>
    <w:rsid w:val="00191120"/>
    <w:rsid w:val="001913FD"/>
    <w:rsid w:val="0019173E"/>
    <w:rsid w:val="00194547"/>
    <w:rsid w:val="00194FDF"/>
    <w:rsid w:val="001A2CA4"/>
    <w:rsid w:val="001A2DCA"/>
    <w:rsid w:val="001B2281"/>
    <w:rsid w:val="001B2A35"/>
    <w:rsid w:val="001B339A"/>
    <w:rsid w:val="001B3E4B"/>
    <w:rsid w:val="001B60A6"/>
    <w:rsid w:val="001C30CC"/>
    <w:rsid w:val="001C35C1"/>
    <w:rsid w:val="001C51F2"/>
    <w:rsid w:val="001C650B"/>
    <w:rsid w:val="001C72B5"/>
    <w:rsid w:val="001C77FB"/>
    <w:rsid w:val="001D1845"/>
    <w:rsid w:val="001D2E7A"/>
    <w:rsid w:val="001D3992"/>
    <w:rsid w:val="001D4A3E"/>
    <w:rsid w:val="001D51CC"/>
    <w:rsid w:val="001D7CC0"/>
    <w:rsid w:val="001E31B8"/>
    <w:rsid w:val="001E3AEE"/>
    <w:rsid w:val="001E3F2A"/>
    <w:rsid w:val="001E416D"/>
    <w:rsid w:val="001F4EF8"/>
    <w:rsid w:val="001F5AB1"/>
    <w:rsid w:val="001F741B"/>
    <w:rsid w:val="001F7528"/>
    <w:rsid w:val="00200433"/>
    <w:rsid w:val="00201337"/>
    <w:rsid w:val="002022EA"/>
    <w:rsid w:val="002044E9"/>
    <w:rsid w:val="00205830"/>
    <w:rsid w:val="00205B17"/>
    <w:rsid w:val="00205D9B"/>
    <w:rsid w:val="002134EF"/>
    <w:rsid w:val="00214033"/>
    <w:rsid w:val="00215907"/>
    <w:rsid w:val="002204DA"/>
    <w:rsid w:val="002221B5"/>
    <w:rsid w:val="0022371A"/>
    <w:rsid w:val="0022400A"/>
    <w:rsid w:val="00225FF8"/>
    <w:rsid w:val="00231DA8"/>
    <w:rsid w:val="00232769"/>
    <w:rsid w:val="00237785"/>
    <w:rsid w:val="002406D3"/>
    <w:rsid w:val="002454E4"/>
    <w:rsid w:val="0024622E"/>
    <w:rsid w:val="00247B0A"/>
    <w:rsid w:val="00251FB9"/>
    <w:rsid w:val="002520AD"/>
    <w:rsid w:val="00252A14"/>
    <w:rsid w:val="00255FD9"/>
    <w:rsid w:val="0025660A"/>
    <w:rsid w:val="0025717A"/>
    <w:rsid w:val="00257DF8"/>
    <w:rsid w:val="00257E4A"/>
    <w:rsid w:val="0026038D"/>
    <w:rsid w:val="0026044A"/>
    <w:rsid w:val="00263D78"/>
    <w:rsid w:val="00264060"/>
    <w:rsid w:val="00270C5C"/>
    <w:rsid w:val="0027175D"/>
    <w:rsid w:val="002735DD"/>
    <w:rsid w:val="002740C2"/>
    <w:rsid w:val="00274B97"/>
    <w:rsid w:val="002764C4"/>
    <w:rsid w:val="0028298B"/>
    <w:rsid w:val="0028507D"/>
    <w:rsid w:val="00286A09"/>
    <w:rsid w:val="00290958"/>
    <w:rsid w:val="00290A9F"/>
    <w:rsid w:val="00291A19"/>
    <w:rsid w:val="00292B9B"/>
    <w:rsid w:val="00293052"/>
    <w:rsid w:val="00293683"/>
    <w:rsid w:val="00296AE1"/>
    <w:rsid w:val="0029793F"/>
    <w:rsid w:val="002A1C42"/>
    <w:rsid w:val="002A337D"/>
    <w:rsid w:val="002A4783"/>
    <w:rsid w:val="002A617C"/>
    <w:rsid w:val="002A71CF"/>
    <w:rsid w:val="002B3E9D"/>
    <w:rsid w:val="002B534B"/>
    <w:rsid w:val="002B7D14"/>
    <w:rsid w:val="002C77F4"/>
    <w:rsid w:val="002D0869"/>
    <w:rsid w:val="002D3B54"/>
    <w:rsid w:val="002D6706"/>
    <w:rsid w:val="002D6BAE"/>
    <w:rsid w:val="002D78FE"/>
    <w:rsid w:val="002D7CB4"/>
    <w:rsid w:val="002E3466"/>
    <w:rsid w:val="002E458A"/>
    <w:rsid w:val="002E496D"/>
    <w:rsid w:val="002E4993"/>
    <w:rsid w:val="002E5BAC"/>
    <w:rsid w:val="002E5E36"/>
    <w:rsid w:val="002E6010"/>
    <w:rsid w:val="002E7635"/>
    <w:rsid w:val="002F265A"/>
    <w:rsid w:val="002F49B0"/>
    <w:rsid w:val="00300D36"/>
    <w:rsid w:val="00301595"/>
    <w:rsid w:val="0030413F"/>
    <w:rsid w:val="00305064"/>
    <w:rsid w:val="00305EFE"/>
    <w:rsid w:val="003075BB"/>
    <w:rsid w:val="00313B4B"/>
    <w:rsid w:val="00313C28"/>
    <w:rsid w:val="00313D85"/>
    <w:rsid w:val="00315354"/>
    <w:rsid w:val="00315387"/>
    <w:rsid w:val="00315CE3"/>
    <w:rsid w:val="0031629B"/>
    <w:rsid w:val="00317F49"/>
    <w:rsid w:val="003251FE"/>
    <w:rsid w:val="003274DB"/>
    <w:rsid w:val="003276DE"/>
    <w:rsid w:val="00327FBF"/>
    <w:rsid w:val="00332A7B"/>
    <w:rsid w:val="003343E0"/>
    <w:rsid w:val="00334B3D"/>
    <w:rsid w:val="003350C4"/>
    <w:rsid w:val="00335E40"/>
    <w:rsid w:val="00340BC5"/>
    <w:rsid w:val="003426D3"/>
    <w:rsid w:val="003433C1"/>
    <w:rsid w:val="00344408"/>
    <w:rsid w:val="00345E37"/>
    <w:rsid w:val="00347F3E"/>
    <w:rsid w:val="00350A92"/>
    <w:rsid w:val="00355346"/>
    <w:rsid w:val="00355BAF"/>
    <w:rsid w:val="003621C3"/>
    <w:rsid w:val="00362D76"/>
    <w:rsid w:val="0036382D"/>
    <w:rsid w:val="00370C6A"/>
    <w:rsid w:val="0037329D"/>
    <w:rsid w:val="00373F76"/>
    <w:rsid w:val="003757E0"/>
    <w:rsid w:val="00380350"/>
    <w:rsid w:val="00380B4E"/>
    <w:rsid w:val="00380F88"/>
    <w:rsid w:val="003810E0"/>
    <w:rsid w:val="003816E4"/>
    <w:rsid w:val="00381F7A"/>
    <w:rsid w:val="00382C28"/>
    <w:rsid w:val="0038597C"/>
    <w:rsid w:val="00387905"/>
    <w:rsid w:val="0039131E"/>
    <w:rsid w:val="00392D63"/>
    <w:rsid w:val="00393B9F"/>
    <w:rsid w:val="003A04A6"/>
    <w:rsid w:val="003A2BB0"/>
    <w:rsid w:val="003A54EC"/>
    <w:rsid w:val="003A6A32"/>
    <w:rsid w:val="003A7759"/>
    <w:rsid w:val="003A7F6E"/>
    <w:rsid w:val="003B03EA"/>
    <w:rsid w:val="003B1467"/>
    <w:rsid w:val="003B5D31"/>
    <w:rsid w:val="003B6862"/>
    <w:rsid w:val="003B76F0"/>
    <w:rsid w:val="003C0337"/>
    <w:rsid w:val="003C04C5"/>
    <w:rsid w:val="003C138B"/>
    <w:rsid w:val="003C2806"/>
    <w:rsid w:val="003C42EF"/>
    <w:rsid w:val="003C7C34"/>
    <w:rsid w:val="003C7FF1"/>
    <w:rsid w:val="003D0040"/>
    <w:rsid w:val="003D0F37"/>
    <w:rsid w:val="003D2AAD"/>
    <w:rsid w:val="003D3B40"/>
    <w:rsid w:val="003D5150"/>
    <w:rsid w:val="003D679D"/>
    <w:rsid w:val="003E7CD2"/>
    <w:rsid w:val="003F1C3A"/>
    <w:rsid w:val="003F1D08"/>
    <w:rsid w:val="003F4DE4"/>
    <w:rsid w:val="00401C42"/>
    <w:rsid w:val="0040450F"/>
    <w:rsid w:val="00404A34"/>
    <w:rsid w:val="004132DB"/>
    <w:rsid w:val="00414698"/>
    <w:rsid w:val="00415529"/>
    <w:rsid w:val="00415649"/>
    <w:rsid w:val="00421F94"/>
    <w:rsid w:val="0042565E"/>
    <w:rsid w:val="00425CB9"/>
    <w:rsid w:val="004300BA"/>
    <w:rsid w:val="00432C05"/>
    <w:rsid w:val="00434A73"/>
    <w:rsid w:val="00440379"/>
    <w:rsid w:val="00441393"/>
    <w:rsid w:val="004444D4"/>
    <w:rsid w:val="00444A31"/>
    <w:rsid w:val="004460AB"/>
    <w:rsid w:val="00447CF0"/>
    <w:rsid w:val="00450311"/>
    <w:rsid w:val="0045059D"/>
    <w:rsid w:val="0045113C"/>
    <w:rsid w:val="00456F10"/>
    <w:rsid w:val="0046042A"/>
    <w:rsid w:val="0046342D"/>
    <w:rsid w:val="00463B48"/>
    <w:rsid w:val="0046402A"/>
    <w:rsid w:val="0046464D"/>
    <w:rsid w:val="00472CAF"/>
    <w:rsid w:val="00474746"/>
    <w:rsid w:val="00476942"/>
    <w:rsid w:val="00477D62"/>
    <w:rsid w:val="00481C27"/>
    <w:rsid w:val="00484E9E"/>
    <w:rsid w:val="004859F2"/>
    <w:rsid w:val="004871A2"/>
    <w:rsid w:val="004908B8"/>
    <w:rsid w:val="00491F64"/>
    <w:rsid w:val="00492A8D"/>
    <w:rsid w:val="00493B3C"/>
    <w:rsid w:val="004944C8"/>
    <w:rsid w:val="00495DDA"/>
    <w:rsid w:val="004A0EBF"/>
    <w:rsid w:val="004A3751"/>
    <w:rsid w:val="004A4EC4"/>
    <w:rsid w:val="004A5464"/>
    <w:rsid w:val="004A56AB"/>
    <w:rsid w:val="004B31C0"/>
    <w:rsid w:val="004B744B"/>
    <w:rsid w:val="004C0E4B"/>
    <w:rsid w:val="004D3DDA"/>
    <w:rsid w:val="004D6C21"/>
    <w:rsid w:val="004D6CEF"/>
    <w:rsid w:val="004E0BBB"/>
    <w:rsid w:val="004E1D57"/>
    <w:rsid w:val="004E2F16"/>
    <w:rsid w:val="004E31A6"/>
    <w:rsid w:val="004E4EBC"/>
    <w:rsid w:val="004F035C"/>
    <w:rsid w:val="004F11D6"/>
    <w:rsid w:val="004F2AA4"/>
    <w:rsid w:val="004F5930"/>
    <w:rsid w:val="004F6196"/>
    <w:rsid w:val="004F6DE2"/>
    <w:rsid w:val="00503044"/>
    <w:rsid w:val="00503183"/>
    <w:rsid w:val="00503851"/>
    <w:rsid w:val="00504B62"/>
    <w:rsid w:val="00510AAA"/>
    <w:rsid w:val="00511AB3"/>
    <w:rsid w:val="00512F61"/>
    <w:rsid w:val="00523666"/>
    <w:rsid w:val="00525922"/>
    <w:rsid w:val="00526234"/>
    <w:rsid w:val="005308FF"/>
    <w:rsid w:val="0053180D"/>
    <w:rsid w:val="00531C02"/>
    <w:rsid w:val="005345CC"/>
    <w:rsid w:val="00534976"/>
    <w:rsid w:val="00534DC5"/>
    <w:rsid w:val="00534F34"/>
    <w:rsid w:val="00535528"/>
    <w:rsid w:val="0053692E"/>
    <w:rsid w:val="005378A6"/>
    <w:rsid w:val="00540D36"/>
    <w:rsid w:val="00541ED1"/>
    <w:rsid w:val="00547837"/>
    <w:rsid w:val="00547E2A"/>
    <w:rsid w:val="00551B49"/>
    <w:rsid w:val="00552BB7"/>
    <w:rsid w:val="005540A2"/>
    <w:rsid w:val="00557434"/>
    <w:rsid w:val="00557CBB"/>
    <w:rsid w:val="00561DE1"/>
    <w:rsid w:val="00563162"/>
    <w:rsid w:val="00571C2F"/>
    <w:rsid w:val="00575C1C"/>
    <w:rsid w:val="0057722E"/>
    <w:rsid w:val="0057739C"/>
    <w:rsid w:val="005775AE"/>
    <w:rsid w:val="005805D2"/>
    <w:rsid w:val="00581239"/>
    <w:rsid w:val="00586110"/>
    <w:rsid w:val="00586C48"/>
    <w:rsid w:val="00590258"/>
    <w:rsid w:val="00590C15"/>
    <w:rsid w:val="005923C6"/>
    <w:rsid w:val="00595415"/>
    <w:rsid w:val="00595625"/>
    <w:rsid w:val="00597652"/>
    <w:rsid w:val="005A0703"/>
    <w:rsid w:val="005A080B"/>
    <w:rsid w:val="005A1C4E"/>
    <w:rsid w:val="005A7BC3"/>
    <w:rsid w:val="005B12A5"/>
    <w:rsid w:val="005B171F"/>
    <w:rsid w:val="005C161A"/>
    <w:rsid w:val="005C1BCB"/>
    <w:rsid w:val="005C2312"/>
    <w:rsid w:val="005C2413"/>
    <w:rsid w:val="005C4735"/>
    <w:rsid w:val="005C5C63"/>
    <w:rsid w:val="005D03E9"/>
    <w:rsid w:val="005D304B"/>
    <w:rsid w:val="005D4301"/>
    <w:rsid w:val="005D6E5D"/>
    <w:rsid w:val="005D7CF1"/>
    <w:rsid w:val="005E091A"/>
    <w:rsid w:val="005E3989"/>
    <w:rsid w:val="005E4659"/>
    <w:rsid w:val="005E5E52"/>
    <w:rsid w:val="005E657A"/>
    <w:rsid w:val="005E7063"/>
    <w:rsid w:val="005E7538"/>
    <w:rsid w:val="005E769D"/>
    <w:rsid w:val="005F1386"/>
    <w:rsid w:val="005F17C2"/>
    <w:rsid w:val="005F3193"/>
    <w:rsid w:val="005F5872"/>
    <w:rsid w:val="005F79BE"/>
    <w:rsid w:val="00600C2B"/>
    <w:rsid w:val="00601735"/>
    <w:rsid w:val="006073EA"/>
    <w:rsid w:val="006127AC"/>
    <w:rsid w:val="00613964"/>
    <w:rsid w:val="006143DE"/>
    <w:rsid w:val="006208E3"/>
    <w:rsid w:val="00622C26"/>
    <w:rsid w:val="00627CEC"/>
    <w:rsid w:val="00633C36"/>
    <w:rsid w:val="00634A78"/>
    <w:rsid w:val="00635505"/>
    <w:rsid w:val="00641794"/>
    <w:rsid w:val="00642025"/>
    <w:rsid w:val="00646AFD"/>
    <w:rsid w:val="00646CE3"/>
    <w:rsid w:val="00646E87"/>
    <w:rsid w:val="006475B3"/>
    <w:rsid w:val="0065107F"/>
    <w:rsid w:val="00661946"/>
    <w:rsid w:val="006626E8"/>
    <w:rsid w:val="00663C6D"/>
    <w:rsid w:val="00664D43"/>
    <w:rsid w:val="00665E85"/>
    <w:rsid w:val="00666061"/>
    <w:rsid w:val="0066731A"/>
    <w:rsid w:val="00667424"/>
    <w:rsid w:val="00667792"/>
    <w:rsid w:val="00671677"/>
    <w:rsid w:val="006744D8"/>
    <w:rsid w:val="006750F2"/>
    <w:rsid w:val="006752D6"/>
    <w:rsid w:val="00675E02"/>
    <w:rsid w:val="0068553C"/>
    <w:rsid w:val="00685F34"/>
    <w:rsid w:val="006924D8"/>
    <w:rsid w:val="00693B1F"/>
    <w:rsid w:val="00695656"/>
    <w:rsid w:val="00695B00"/>
    <w:rsid w:val="00695CE3"/>
    <w:rsid w:val="0069644A"/>
    <w:rsid w:val="006975A8"/>
    <w:rsid w:val="006A02E4"/>
    <w:rsid w:val="006A0556"/>
    <w:rsid w:val="006A0942"/>
    <w:rsid w:val="006A1012"/>
    <w:rsid w:val="006A1BF3"/>
    <w:rsid w:val="006A25EB"/>
    <w:rsid w:val="006A3F22"/>
    <w:rsid w:val="006A7580"/>
    <w:rsid w:val="006B4430"/>
    <w:rsid w:val="006B5DF0"/>
    <w:rsid w:val="006C1376"/>
    <w:rsid w:val="006C2348"/>
    <w:rsid w:val="006C48F9"/>
    <w:rsid w:val="006D56FA"/>
    <w:rsid w:val="006D5EFA"/>
    <w:rsid w:val="006E0E7D"/>
    <w:rsid w:val="006E10BF"/>
    <w:rsid w:val="006E269F"/>
    <w:rsid w:val="006E384F"/>
    <w:rsid w:val="006E4AAB"/>
    <w:rsid w:val="006E4B84"/>
    <w:rsid w:val="006E5521"/>
    <w:rsid w:val="006F1C14"/>
    <w:rsid w:val="006F2BCE"/>
    <w:rsid w:val="006F3B9D"/>
    <w:rsid w:val="006F5C56"/>
    <w:rsid w:val="0070050F"/>
    <w:rsid w:val="00703240"/>
    <w:rsid w:val="00703A6A"/>
    <w:rsid w:val="00704427"/>
    <w:rsid w:val="00706254"/>
    <w:rsid w:val="0071039A"/>
    <w:rsid w:val="007115CA"/>
    <w:rsid w:val="00716C6C"/>
    <w:rsid w:val="00722236"/>
    <w:rsid w:val="00725CCA"/>
    <w:rsid w:val="0072737A"/>
    <w:rsid w:val="007311E7"/>
    <w:rsid w:val="00731DEE"/>
    <w:rsid w:val="00732491"/>
    <w:rsid w:val="00734BC6"/>
    <w:rsid w:val="0074336E"/>
    <w:rsid w:val="00751EDC"/>
    <w:rsid w:val="007541D3"/>
    <w:rsid w:val="007557F8"/>
    <w:rsid w:val="007577D7"/>
    <w:rsid w:val="00760004"/>
    <w:rsid w:val="00766EF7"/>
    <w:rsid w:val="00770015"/>
    <w:rsid w:val="007715E8"/>
    <w:rsid w:val="00772B6F"/>
    <w:rsid w:val="00776004"/>
    <w:rsid w:val="00777956"/>
    <w:rsid w:val="0078392A"/>
    <w:rsid w:val="0078486B"/>
    <w:rsid w:val="00785A39"/>
    <w:rsid w:val="00787219"/>
    <w:rsid w:val="00787D8A"/>
    <w:rsid w:val="00790277"/>
    <w:rsid w:val="00791EBC"/>
    <w:rsid w:val="0079225A"/>
    <w:rsid w:val="00793577"/>
    <w:rsid w:val="00794960"/>
    <w:rsid w:val="00795637"/>
    <w:rsid w:val="00796B77"/>
    <w:rsid w:val="00796BFD"/>
    <w:rsid w:val="00797E42"/>
    <w:rsid w:val="007A34B3"/>
    <w:rsid w:val="007A446A"/>
    <w:rsid w:val="007A53A6"/>
    <w:rsid w:val="007A6159"/>
    <w:rsid w:val="007B27E9"/>
    <w:rsid w:val="007B2C5B"/>
    <w:rsid w:val="007B2D11"/>
    <w:rsid w:val="007B6700"/>
    <w:rsid w:val="007B6A93"/>
    <w:rsid w:val="007B7BEC"/>
    <w:rsid w:val="007C21B9"/>
    <w:rsid w:val="007C2CBE"/>
    <w:rsid w:val="007C7447"/>
    <w:rsid w:val="007D1805"/>
    <w:rsid w:val="007D2107"/>
    <w:rsid w:val="007D3A42"/>
    <w:rsid w:val="007D5895"/>
    <w:rsid w:val="007D77AB"/>
    <w:rsid w:val="007E28D0"/>
    <w:rsid w:val="007E30DF"/>
    <w:rsid w:val="007F2C43"/>
    <w:rsid w:val="007F3DAA"/>
    <w:rsid w:val="007F7544"/>
    <w:rsid w:val="00800995"/>
    <w:rsid w:val="008044E4"/>
    <w:rsid w:val="00804736"/>
    <w:rsid w:val="0080705B"/>
    <w:rsid w:val="0081117E"/>
    <w:rsid w:val="00814989"/>
    <w:rsid w:val="00814CF5"/>
    <w:rsid w:val="00816F79"/>
    <w:rsid w:val="008172F8"/>
    <w:rsid w:val="00824B24"/>
    <w:rsid w:val="008326B2"/>
    <w:rsid w:val="00833EA2"/>
    <w:rsid w:val="00833FCA"/>
    <w:rsid w:val="00834150"/>
    <w:rsid w:val="008357F2"/>
    <w:rsid w:val="0084098D"/>
    <w:rsid w:val="008416E0"/>
    <w:rsid w:val="00844B7C"/>
    <w:rsid w:val="00846831"/>
    <w:rsid w:val="00847B32"/>
    <w:rsid w:val="00850D87"/>
    <w:rsid w:val="008530CC"/>
    <w:rsid w:val="00854BCE"/>
    <w:rsid w:val="00855901"/>
    <w:rsid w:val="008575AD"/>
    <w:rsid w:val="00862B3F"/>
    <w:rsid w:val="00865532"/>
    <w:rsid w:val="00866522"/>
    <w:rsid w:val="00867686"/>
    <w:rsid w:val="00867FA2"/>
    <w:rsid w:val="00870D51"/>
    <w:rsid w:val="00871D01"/>
    <w:rsid w:val="00872744"/>
    <w:rsid w:val="008729D4"/>
    <w:rsid w:val="008737D3"/>
    <w:rsid w:val="0087398B"/>
    <w:rsid w:val="008747E0"/>
    <w:rsid w:val="00876841"/>
    <w:rsid w:val="0087721A"/>
    <w:rsid w:val="00881363"/>
    <w:rsid w:val="00882B3C"/>
    <w:rsid w:val="008835D4"/>
    <w:rsid w:val="0088408B"/>
    <w:rsid w:val="00886C21"/>
    <w:rsid w:val="0088762E"/>
    <w:rsid w:val="0088783D"/>
    <w:rsid w:val="008878C5"/>
    <w:rsid w:val="00892AFE"/>
    <w:rsid w:val="008972C3"/>
    <w:rsid w:val="008975B4"/>
    <w:rsid w:val="00897918"/>
    <w:rsid w:val="008A26C2"/>
    <w:rsid w:val="008A28D9"/>
    <w:rsid w:val="008A2D36"/>
    <w:rsid w:val="008A30BA"/>
    <w:rsid w:val="008A4AEE"/>
    <w:rsid w:val="008A52DC"/>
    <w:rsid w:val="008A5435"/>
    <w:rsid w:val="008A60A1"/>
    <w:rsid w:val="008A6C06"/>
    <w:rsid w:val="008B25EF"/>
    <w:rsid w:val="008B5CB3"/>
    <w:rsid w:val="008B62E0"/>
    <w:rsid w:val="008C13AD"/>
    <w:rsid w:val="008C33B5"/>
    <w:rsid w:val="008C3A72"/>
    <w:rsid w:val="008C6969"/>
    <w:rsid w:val="008D45D2"/>
    <w:rsid w:val="008D5CCD"/>
    <w:rsid w:val="008D72DB"/>
    <w:rsid w:val="008E1F69"/>
    <w:rsid w:val="008E5AF5"/>
    <w:rsid w:val="008E76B1"/>
    <w:rsid w:val="008F307B"/>
    <w:rsid w:val="008F38BB"/>
    <w:rsid w:val="008F462E"/>
    <w:rsid w:val="008F57D8"/>
    <w:rsid w:val="00902834"/>
    <w:rsid w:val="00902F0E"/>
    <w:rsid w:val="00903B9A"/>
    <w:rsid w:val="009042D9"/>
    <w:rsid w:val="00910884"/>
    <w:rsid w:val="00910D98"/>
    <w:rsid w:val="00913056"/>
    <w:rsid w:val="00914E26"/>
    <w:rsid w:val="0091590F"/>
    <w:rsid w:val="00917109"/>
    <w:rsid w:val="009217F2"/>
    <w:rsid w:val="00923B4D"/>
    <w:rsid w:val="0092540C"/>
    <w:rsid w:val="00925E0F"/>
    <w:rsid w:val="00931A57"/>
    <w:rsid w:val="00933EE0"/>
    <w:rsid w:val="0093492E"/>
    <w:rsid w:val="009414E6"/>
    <w:rsid w:val="0095450F"/>
    <w:rsid w:val="00956901"/>
    <w:rsid w:val="00960A8C"/>
    <w:rsid w:val="00962EC1"/>
    <w:rsid w:val="00965856"/>
    <w:rsid w:val="0096703D"/>
    <w:rsid w:val="00971591"/>
    <w:rsid w:val="00971D7C"/>
    <w:rsid w:val="00974564"/>
    <w:rsid w:val="00974E99"/>
    <w:rsid w:val="009755AE"/>
    <w:rsid w:val="0097649D"/>
    <w:rsid w:val="009764FA"/>
    <w:rsid w:val="009775D1"/>
    <w:rsid w:val="00980192"/>
    <w:rsid w:val="00980799"/>
    <w:rsid w:val="00980EC0"/>
    <w:rsid w:val="00981E27"/>
    <w:rsid w:val="00982A22"/>
    <w:rsid w:val="009830CC"/>
    <w:rsid w:val="00984E43"/>
    <w:rsid w:val="00986AFD"/>
    <w:rsid w:val="0099047E"/>
    <w:rsid w:val="009910DF"/>
    <w:rsid w:val="009932AD"/>
    <w:rsid w:val="009933A5"/>
    <w:rsid w:val="009946BF"/>
    <w:rsid w:val="00994D97"/>
    <w:rsid w:val="0099752C"/>
    <w:rsid w:val="009A07B7"/>
    <w:rsid w:val="009A12D4"/>
    <w:rsid w:val="009B1545"/>
    <w:rsid w:val="009B1984"/>
    <w:rsid w:val="009B372E"/>
    <w:rsid w:val="009B5023"/>
    <w:rsid w:val="009B6BF8"/>
    <w:rsid w:val="009B785E"/>
    <w:rsid w:val="009C26F8"/>
    <w:rsid w:val="009C387B"/>
    <w:rsid w:val="009C5ADD"/>
    <w:rsid w:val="009C5F65"/>
    <w:rsid w:val="009C609E"/>
    <w:rsid w:val="009D0135"/>
    <w:rsid w:val="009D06F9"/>
    <w:rsid w:val="009D25B8"/>
    <w:rsid w:val="009D26AB"/>
    <w:rsid w:val="009D58CC"/>
    <w:rsid w:val="009D6B98"/>
    <w:rsid w:val="009E1346"/>
    <w:rsid w:val="009E16EC"/>
    <w:rsid w:val="009E433C"/>
    <w:rsid w:val="009E47E5"/>
    <w:rsid w:val="009E4A4D"/>
    <w:rsid w:val="009E6578"/>
    <w:rsid w:val="009F081F"/>
    <w:rsid w:val="009F71D2"/>
    <w:rsid w:val="00A00317"/>
    <w:rsid w:val="00A06A0E"/>
    <w:rsid w:val="00A06A3D"/>
    <w:rsid w:val="00A10EBA"/>
    <w:rsid w:val="00A13E56"/>
    <w:rsid w:val="00A13F90"/>
    <w:rsid w:val="00A179F2"/>
    <w:rsid w:val="00A227BF"/>
    <w:rsid w:val="00A24838"/>
    <w:rsid w:val="00A24DB5"/>
    <w:rsid w:val="00A2743E"/>
    <w:rsid w:val="00A27E72"/>
    <w:rsid w:val="00A3074A"/>
    <w:rsid w:val="00A30C33"/>
    <w:rsid w:val="00A4135F"/>
    <w:rsid w:val="00A4308C"/>
    <w:rsid w:val="00A44836"/>
    <w:rsid w:val="00A45A1B"/>
    <w:rsid w:val="00A51753"/>
    <w:rsid w:val="00A524B5"/>
    <w:rsid w:val="00A53602"/>
    <w:rsid w:val="00A549B3"/>
    <w:rsid w:val="00A56184"/>
    <w:rsid w:val="00A56453"/>
    <w:rsid w:val="00A57360"/>
    <w:rsid w:val="00A61735"/>
    <w:rsid w:val="00A6577F"/>
    <w:rsid w:val="00A67954"/>
    <w:rsid w:val="00A72ED7"/>
    <w:rsid w:val="00A73CCA"/>
    <w:rsid w:val="00A75684"/>
    <w:rsid w:val="00A7700E"/>
    <w:rsid w:val="00A8083F"/>
    <w:rsid w:val="00A84CAE"/>
    <w:rsid w:val="00A85B4F"/>
    <w:rsid w:val="00A86FEC"/>
    <w:rsid w:val="00A87B93"/>
    <w:rsid w:val="00A90D86"/>
    <w:rsid w:val="00A91CB1"/>
    <w:rsid w:val="00A91DBA"/>
    <w:rsid w:val="00A932FF"/>
    <w:rsid w:val="00A96581"/>
    <w:rsid w:val="00A97900"/>
    <w:rsid w:val="00AA1B8D"/>
    <w:rsid w:val="00AA1B91"/>
    <w:rsid w:val="00AA1D7A"/>
    <w:rsid w:val="00AA32FF"/>
    <w:rsid w:val="00AA3E01"/>
    <w:rsid w:val="00AA6064"/>
    <w:rsid w:val="00AA6789"/>
    <w:rsid w:val="00AA6FB8"/>
    <w:rsid w:val="00AB09EF"/>
    <w:rsid w:val="00AB0BFA"/>
    <w:rsid w:val="00AB0D23"/>
    <w:rsid w:val="00AB323F"/>
    <w:rsid w:val="00AB48B1"/>
    <w:rsid w:val="00AB5935"/>
    <w:rsid w:val="00AB76B7"/>
    <w:rsid w:val="00AC33A2"/>
    <w:rsid w:val="00AC49FA"/>
    <w:rsid w:val="00AD360E"/>
    <w:rsid w:val="00AD38F7"/>
    <w:rsid w:val="00AD5051"/>
    <w:rsid w:val="00AE65F1"/>
    <w:rsid w:val="00AE6BB4"/>
    <w:rsid w:val="00AE74AD"/>
    <w:rsid w:val="00AF159C"/>
    <w:rsid w:val="00AF2681"/>
    <w:rsid w:val="00B01873"/>
    <w:rsid w:val="00B0477C"/>
    <w:rsid w:val="00B074AB"/>
    <w:rsid w:val="00B07717"/>
    <w:rsid w:val="00B1439F"/>
    <w:rsid w:val="00B16334"/>
    <w:rsid w:val="00B16AF2"/>
    <w:rsid w:val="00B17253"/>
    <w:rsid w:val="00B20315"/>
    <w:rsid w:val="00B222FC"/>
    <w:rsid w:val="00B24063"/>
    <w:rsid w:val="00B250D6"/>
    <w:rsid w:val="00B25391"/>
    <w:rsid w:val="00B2583D"/>
    <w:rsid w:val="00B31A41"/>
    <w:rsid w:val="00B40199"/>
    <w:rsid w:val="00B402AA"/>
    <w:rsid w:val="00B42451"/>
    <w:rsid w:val="00B44AE5"/>
    <w:rsid w:val="00B460FD"/>
    <w:rsid w:val="00B502FF"/>
    <w:rsid w:val="00B50AB8"/>
    <w:rsid w:val="00B50B90"/>
    <w:rsid w:val="00B50E28"/>
    <w:rsid w:val="00B55ACF"/>
    <w:rsid w:val="00B55D2F"/>
    <w:rsid w:val="00B566C6"/>
    <w:rsid w:val="00B56B29"/>
    <w:rsid w:val="00B6066D"/>
    <w:rsid w:val="00B635F3"/>
    <w:rsid w:val="00B643DF"/>
    <w:rsid w:val="00B65300"/>
    <w:rsid w:val="00B658B7"/>
    <w:rsid w:val="00B67422"/>
    <w:rsid w:val="00B678E4"/>
    <w:rsid w:val="00B70BD4"/>
    <w:rsid w:val="00B712CA"/>
    <w:rsid w:val="00B73463"/>
    <w:rsid w:val="00B7370E"/>
    <w:rsid w:val="00B76765"/>
    <w:rsid w:val="00B80C41"/>
    <w:rsid w:val="00B83013"/>
    <w:rsid w:val="00B83B47"/>
    <w:rsid w:val="00B84E41"/>
    <w:rsid w:val="00B87E51"/>
    <w:rsid w:val="00B90123"/>
    <w:rsid w:val="00B9016D"/>
    <w:rsid w:val="00B95FA4"/>
    <w:rsid w:val="00B96670"/>
    <w:rsid w:val="00BA0F98"/>
    <w:rsid w:val="00BA1517"/>
    <w:rsid w:val="00BA4E39"/>
    <w:rsid w:val="00BA67FD"/>
    <w:rsid w:val="00BA6A1A"/>
    <w:rsid w:val="00BA7C48"/>
    <w:rsid w:val="00BB6C04"/>
    <w:rsid w:val="00BC251F"/>
    <w:rsid w:val="00BC26AE"/>
    <w:rsid w:val="00BC27F6"/>
    <w:rsid w:val="00BC39F4"/>
    <w:rsid w:val="00BC434A"/>
    <w:rsid w:val="00BC4460"/>
    <w:rsid w:val="00BD00A8"/>
    <w:rsid w:val="00BD150C"/>
    <w:rsid w:val="00BD1587"/>
    <w:rsid w:val="00BD31DE"/>
    <w:rsid w:val="00BD5A06"/>
    <w:rsid w:val="00BD6A20"/>
    <w:rsid w:val="00BD7EE1"/>
    <w:rsid w:val="00BE3968"/>
    <w:rsid w:val="00BE5568"/>
    <w:rsid w:val="00BE5764"/>
    <w:rsid w:val="00BF1358"/>
    <w:rsid w:val="00BF48BC"/>
    <w:rsid w:val="00C0106D"/>
    <w:rsid w:val="00C07657"/>
    <w:rsid w:val="00C133BE"/>
    <w:rsid w:val="00C13B57"/>
    <w:rsid w:val="00C1400A"/>
    <w:rsid w:val="00C147A0"/>
    <w:rsid w:val="00C21115"/>
    <w:rsid w:val="00C222B4"/>
    <w:rsid w:val="00C262E4"/>
    <w:rsid w:val="00C30091"/>
    <w:rsid w:val="00C33E20"/>
    <w:rsid w:val="00C35CF6"/>
    <w:rsid w:val="00C3725B"/>
    <w:rsid w:val="00C4281D"/>
    <w:rsid w:val="00C44DF6"/>
    <w:rsid w:val="00C473B5"/>
    <w:rsid w:val="00C47EED"/>
    <w:rsid w:val="00C50DBB"/>
    <w:rsid w:val="00C522BE"/>
    <w:rsid w:val="00C52413"/>
    <w:rsid w:val="00C533EC"/>
    <w:rsid w:val="00C5470E"/>
    <w:rsid w:val="00C54E81"/>
    <w:rsid w:val="00C55EFB"/>
    <w:rsid w:val="00C56585"/>
    <w:rsid w:val="00C56B3F"/>
    <w:rsid w:val="00C6349F"/>
    <w:rsid w:val="00C65492"/>
    <w:rsid w:val="00C65C4C"/>
    <w:rsid w:val="00C67C67"/>
    <w:rsid w:val="00C67D36"/>
    <w:rsid w:val="00C7022C"/>
    <w:rsid w:val="00C71032"/>
    <w:rsid w:val="00C716E5"/>
    <w:rsid w:val="00C7695A"/>
    <w:rsid w:val="00C773D9"/>
    <w:rsid w:val="00C80307"/>
    <w:rsid w:val="00C80ACE"/>
    <w:rsid w:val="00C81162"/>
    <w:rsid w:val="00C82C7A"/>
    <w:rsid w:val="00C82EC7"/>
    <w:rsid w:val="00C83258"/>
    <w:rsid w:val="00C83666"/>
    <w:rsid w:val="00C843AC"/>
    <w:rsid w:val="00C852AA"/>
    <w:rsid w:val="00C85643"/>
    <w:rsid w:val="00C870B5"/>
    <w:rsid w:val="00C87253"/>
    <w:rsid w:val="00C907DF"/>
    <w:rsid w:val="00C90B98"/>
    <w:rsid w:val="00C91630"/>
    <w:rsid w:val="00C9558A"/>
    <w:rsid w:val="00C966EB"/>
    <w:rsid w:val="00CA04B1"/>
    <w:rsid w:val="00CA2DFC"/>
    <w:rsid w:val="00CA4EC9"/>
    <w:rsid w:val="00CA6FD0"/>
    <w:rsid w:val="00CB03D4"/>
    <w:rsid w:val="00CB0617"/>
    <w:rsid w:val="00CB137B"/>
    <w:rsid w:val="00CB5228"/>
    <w:rsid w:val="00CB59F3"/>
    <w:rsid w:val="00CB7E6E"/>
    <w:rsid w:val="00CC136A"/>
    <w:rsid w:val="00CC35EF"/>
    <w:rsid w:val="00CC5048"/>
    <w:rsid w:val="00CC6246"/>
    <w:rsid w:val="00CC66A0"/>
    <w:rsid w:val="00CE5E46"/>
    <w:rsid w:val="00CF14CE"/>
    <w:rsid w:val="00CF49CC"/>
    <w:rsid w:val="00D04F0B"/>
    <w:rsid w:val="00D06C9D"/>
    <w:rsid w:val="00D1463A"/>
    <w:rsid w:val="00D148DF"/>
    <w:rsid w:val="00D1626B"/>
    <w:rsid w:val="00D17FF4"/>
    <w:rsid w:val="00D20779"/>
    <w:rsid w:val="00D23673"/>
    <w:rsid w:val="00D252C9"/>
    <w:rsid w:val="00D270FA"/>
    <w:rsid w:val="00D27546"/>
    <w:rsid w:val="00D32DDF"/>
    <w:rsid w:val="00D33C9A"/>
    <w:rsid w:val="00D36206"/>
    <w:rsid w:val="00D3700C"/>
    <w:rsid w:val="00D41940"/>
    <w:rsid w:val="00D42656"/>
    <w:rsid w:val="00D5006F"/>
    <w:rsid w:val="00D559AE"/>
    <w:rsid w:val="00D603BF"/>
    <w:rsid w:val="00D61657"/>
    <w:rsid w:val="00D6383F"/>
    <w:rsid w:val="00D638E0"/>
    <w:rsid w:val="00D63ADC"/>
    <w:rsid w:val="00D653B1"/>
    <w:rsid w:val="00D67DC1"/>
    <w:rsid w:val="00D70865"/>
    <w:rsid w:val="00D7196E"/>
    <w:rsid w:val="00D71E61"/>
    <w:rsid w:val="00D71F3E"/>
    <w:rsid w:val="00D72BAE"/>
    <w:rsid w:val="00D74767"/>
    <w:rsid w:val="00D74AE1"/>
    <w:rsid w:val="00D75D42"/>
    <w:rsid w:val="00D76C19"/>
    <w:rsid w:val="00D80B20"/>
    <w:rsid w:val="00D82B8D"/>
    <w:rsid w:val="00D85802"/>
    <w:rsid w:val="00D865A8"/>
    <w:rsid w:val="00D872FE"/>
    <w:rsid w:val="00D873AB"/>
    <w:rsid w:val="00D9012A"/>
    <w:rsid w:val="00D90639"/>
    <w:rsid w:val="00D90DF0"/>
    <w:rsid w:val="00D92C2D"/>
    <w:rsid w:val="00D9361E"/>
    <w:rsid w:val="00D9370C"/>
    <w:rsid w:val="00D94F38"/>
    <w:rsid w:val="00D96054"/>
    <w:rsid w:val="00D96949"/>
    <w:rsid w:val="00D97190"/>
    <w:rsid w:val="00D97C8C"/>
    <w:rsid w:val="00DA17CD"/>
    <w:rsid w:val="00DA1B5D"/>
    <w:rsid w:val="00DB01E4"/>
    <w:rsid w:val="00DB1BE4"/>
    <w:rsid w:val="00DB25B3"/>
    <w:rsid w:val="00DB5F0E"/>
    <w:rsid w:val="00DB778F"/>
    <w:rsid w:val="00DB7D3D"/>
    <w:rsid w:val="00DC1C10"/>
    <w:rsid w:val="00DC1FBF"/>
    <w:rsid w:val="00DC3AF0"/>
    <w:rsid w:val="00DC6F92"/>
    <w:rsid w:val="00DD60F2"/>
    <w:rsid w:val="00DD6AF1"/>
    <w:rsid w:val="00DD6E8A"/>
    <w:rsid w:val="00DD78A0"/>
    <w:rsid w:val="00DE0893"/>
    <w:rsid w:val="00DE2814"/>
    <w:rsid w:val="00DE6796"/>
    <w:rsid w:val="00DE67F3"/>
    <w:rsid w:val="00DF00EA"/>
    <w:rsid w:val="00DF0695"/>
    <w:rsid w:val="00DF41B2"/>
    <w:rsid w:val="00DF76E9"/>
    <w:rsid w:val="00E01272"/>
    <w:rsid w:val="00E01D22"/>
    <w:rsid w:val="00E03067"/>
    <w:rsid w:val="00E03846"/>
    <w:rsid w:val="00E03A07"/>
    <w:rsid w:val="00E10BDB"/>
    <w:rsid w:val="00E16EB4"/>
    <w:rsid w:val="00E17199"/>
    <w:rsid w:val="00E20A7D"/>
    <w:rsid w:val="00E21A27"/>
    <w:rsid w:val="00E22000"/>
    <w:rsid w:val="00E262A4"/>
    <w:rsid w:val="00E27A2F"/>
    <w:rsid w:val="00E30A98"/>
    <w:rsid w:val="00E34672"/>
    <w:rsid w:val="00E401FC"/>
    <w:rsid w:val="00E426C1"/>
    <w:rsid w:val="00E42A94"/>
    <w:rsid w:val="00E438AB"/>
    <w:rsid w:val="00E445B1"/>
    <w:rsid w:val="00E458BF"/>
    <w:rsid w:val="00E46994"/>
    <w:rsid w:val="00E46D48"/>
    <w:rsid w:val="00E46F56"/>
    <w:rsid w:val="00E47285"/>
    <w:rsid w:val="00E54AD5"/>
    <w:rsid w:val="00E54BFB"/>
    <w:rsid w:val="00E54CD7"/>
    <w:rsid w:val="00E62649"/>
    <w:rsid w:val="00E637C0"/>
    <w:rsid w:val="00E649C4"/>
    <w:rsid w:val="00E6699D"/>
    <w:rsid w:val="00E706E7"/>
    <w:rsid w:val="00E70898"/>
    <w:rsid w:val="00E757B5"/>
    <w:rsid w:val="00E77587"/>
    <w:rsid w:val="00E77F53"/>
    <w:rsid w:val="00E818AD"/>
    <w:rsid w:val="00E83134"/>
    <w:rsid w:val="00E83C66"/>
    <w:rsid w:val="00E84229"/>
    <w:rsid w:val="00E84965"/>
    <w:rsid w:val="00E90E4E"/>
    <w:rsid w:val="00E91E16"/>
    <w:rsid w:val="00E9391E"/>
    <w:rsid w:val="00E94E92"/>
    <w:rsid w:val="00E9624F"/>
    <w:rsid w:val="00E97DBF"/>
    <w:rsid w:val="00EA1052"/>
    <w:rsid w:val="00EA218F"/>
    <w:rsid w:val="00EA236F"/>
    <w:rsid w:val="00EA4F29"/>
    <w:rsid w:val="00EA5B27"/>
    <w:rsid w:val="00EA5F83"/>
    <w:rsid w:val="00EA60EE"/>
    <w:rsid w:val="00EA6CB8"/>
    <w:rsid w:val="00EA6F9D"/>
    <w:rsid w:val="00EB0FD4"/>
    <w:rsid w:val="00EB2273"/>
    <w:rsid w:val="00EB22BC"/>
    <w:rsid w:val="00EB3546"/>
    <w:rsid w:val="00EB6F3C"/>
    <w:rsid w:val="00EB7425"/>
    <w:rsid w:val="00EC0CF9"/>
    <w:rsid w:val="00EC1E2C"/>
    <w:rsid w:val="00EC254E"/>
    <w:rsid w:val="00EC2B9A"/>
    <w:rsid w:val="00EC3723"/>
    <w:rsid w:val="00EC4A2E"/>
    <w:rsid w:val="00EC568A"/>
    <w:rsid w:val="00EC61C8"/>
    <w:rsid w:val="00EC7C87"/>
    <w:rsid w:val="00ED030E"/>
    <w:rsid w:val="00ED2672"/>
    <w:rsid w:val="00ED2A8D"/>
    <w:rsid w:val="00ED4450"/>
    <w:rsid w:val="00ED4F7A"/>
    <w:rsid w:val="00ED540D"/>
    <w:rsid w:val="00EE023B"/>
    <w:rsid w:val="00EE54CB"/>
    <w:rsid w:val="00EE56C9"/>
    <w:rsid w:val="00EE6424"/>
    <w:rsid w:val="00EE7EBB"/>
    <w:rsid w:val="00EF0CE8"/>
    <w:rsid w:val="00EF184F"/>
    <w:rsid w:val="00EF1936"/>
    <w:rsid w:val="00EF1C54"/>
    <w:rsid w:val="00EF404B"/>
    <w:rsid w:val="00F0028E"/>
    <w:rsid w:val="00F00376"/>
    <w:rsid w:val="00F01F0C"/>
    <w:rsid w:val="00F02A5A"/>
    <w:rsid w:val="00F04981"/>
    <w:rsid w:val="00F06234"/>
    <w:rsid w:val="00F1078D"/>
    <w:rsid w:val="00F11368"/>
    <w:rsid w:val="00F11764"/>
    <w:rsid w:val="00F11B58"/>
    <w:rsid w:val="00F157E2"/>
    <w:rsid w:val="00F16C7D"/>
    <w:rsid w:val="00F222A3"/>
    <w:rsid w:val="00F22CC7"/>
    <w:rsid w:val="00F23BC9"/>
    <w:rsid w:val="00F259E2"/>
    <w:rsid w:val="00F35EFB"/>
    <w:rsid w:val="00F366B9"/>
    <w:rsid w:val="00F40DC3"/>
    <w:rsid w:val="00F41F0B"/>
    <w:rsid w:val="00F41FEA"/>
    <w:rsid w:val="00F50222"/>
    <w:rsid w:val="00F5210F"/>
    <w:rsid w:val="00F527AC"/>
    <w:rsid w:val="00F527FE"/>
    <w:rsid w:val="00F5503F"/>
    <w:rsid w:val="00F55AD7"/>
    <w:rsid w:val="00F56A1A"/>
    <w:rsid w:val="00F61494"/>
    <w:rsid w:val="00F61D83"/>
    <w:rsid w:val="00F65DD1"/>
    <w:rsid w:val="00F707B3"/>
    <w:rsid w:val="00F71135"/>
    <w:rsid w:val="00F720BE"/>
    <w:rsid w:val="00F72C77"/>
    <w:rsid w:val="00F730DC"/>
    <w:rsid w:val="00F74309"/>
    <w:rsid w:val="00F77775"/>
    <w:rsid w:val="00F82C35"/>
    <w:rsid w:val="00F90461"/>
    <w:rsid w:val="00F90514"/>
    <w:rsid w:val="00F9122B"/>
    <w:rsid w:val="00F945F0"/>
    <w:rsid w:val="00FA370D"/>
    <w:rsid w:val="00FA5E83"/>
    <w:rsid w:val="00FA5F89"/>
    <w:rsid w:val="00FA66F1"/>
    <w:rsid w:val="00FB163F"/>
    <w:rsid w:val="00FB496C"/>
    <w:rsid w:val="00FB5647"/>
    <w:rsid w:val="00FC378B"/>
    <w:rsid w:val="00FC3977"/>
    <w:rsid w:val="00FC638D"/>
    <w:rsid w:val="00FC7512"/>
    <w:rsid w:val="00FD2566"/>
    <w:rsid w:val="00FD2F16"/>
    <w:rsid w:val="00FD4E8A"/>
    <w:rsid w:val="00FD6065"/>
    <w:rsid w:val="00FD6C06"/>
    <w:rsid w:val="00FE1904"/>
    <w:rsid w:val="00FE1D34"/>
    <w:rsid w:val="00FE244F"/>
    <w:rsid w:val="00FE298E"/>
    <w:rsid w:val="00FE2A6F"/>
    <w:rsid w:val="00FE4E5A"/>
    <w:rsid w:val="00FE6A1E"/>
    <w:rsid w:val="00FF105D"/>
    <w:rsid w:val="00FF14B6"/>
    <w:rsid w:val="00FF2C98"/>
    <w:rsid w:val="00FF6538"/>
    <w:rsid w:val="00FF6CFB"/>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E707001"/>
  <w15:docId w15:val="{702842C6-4B8A-4DAC-941C-D7F44734D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qFormat="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3C66"/>
    <w:pPr>
      <w:spacing w:after="0" w:line="216" w:lineRule="atLeast"/>
    </w:pPr>
    <w:rPr>
      <w:sz w:val="18"/>
      <w:lang w:val="en-GB"/>
    </w:rPr>
  </w:style>
  <w:style w:type="paragraph" w:styleId="Heading1">
    <w:name w:val="heading 1"/>
    <w:basedOn w:val="Normal"/>
    <w:next w:val="Heading1separatationline"/>
    <w:link w:val="Heading1Char"/>
    <w:qFormat/>
    <w:rsid w:val="00BC26AE"/>
    <w:pPr>
      <w:keepNext/>
      <w:keepLines/>
      <w:numPr>
        <w:numId w:val="15"/>
      </w:numPr>
      <w:spacing w:before="240" w:line="240" w:lineRule="atLeast"/>
      <w:outlineLvl w:val="0"/>
    </w:pPr>
    <w:rPr>
      <w:rFonts w:asciiTheme="majorHAnsi" w:eastAsiaTheme="majorEastAsia" w:hAnsiTheme="majorHAnsi" w:cstheme="majorBidi"/>
      <w:b/>
      <w:bCs/>
      <w:caps/>
      <w:color w:val="026699"/>
      <w:sz w:val="28"/>
      <w:szCs w:val="24"/>
    </w:rPr>
  </w:style>
  <w:style w:type="paragraph" w:styleId="Heading2">
    <w:name w:val="heading 2"/>
    <w:basedOn w:val="Normal"/>
    <w:next w:val="Heading2separationline"/>
    <w:link w:val="Heading2Char"/>
    <w:autoRedefine/>
    <w:qFormat/>
    <w:rsid w:val="00F720BE"/>
    <w:pPr>
      <w:numPr>
        <w:ilvl w:val="1"/>
        <w:numId w:val="15"/>
      </w:numPr>
      <w:spacing w:before="240" w:after="120" w:line="240" w:lineRule="auto"/>
      <w:outlineLvl w:val="1"/>
    </w:pPr>
    <w:rPr>
      <w:rFonts w:asciiTheme="majorHAnsi" w:eastAsiaTheme="majorEastAsia" w:hAnsiTheme="majorHAnsi" w:cstheme="majorBidi"/>
      <w:b/>
      <w:bCs/>
      <w:color w:val="026699"/>
      <w:sz w:val="24"/>
      <w:szCs w:val="24"/>
    </w:rPr>
  </w:style>
  <w:style w:type="paragraph" w:styleId="Heading3">
    <w:name w:val="heading 3"/>
    <w:basedOn w:val="Normal"/>
    <w:next w:val="BodyText"/>
    <w:link w:val="Heading3Char"/>
    <w:qFormat/>
    <w:rsid w:val="005540A2"/>
    <w:pPr>
      <w:keepNext/>
      <w:keepLines/>
      <w:numPr>
        <w:ilvl w:val="2"/>
        <w:numId w:val="15"/>
      </w:numPr>
      <w:spacing w:before="120" w:after="120"/>
      <w:ind w:right="851"/>
      <w:outlineLvl w:val="2"/>
    </w:pPr>
    <w:rPr>
      <w:rFonts w:asciiTheme="majorHAnsi" w:eastAsiaTheme="majorEastAsia" w:hAnsiTheme="majorHAnsi" w:cstheme="majorBidi"/>
      <w:b/>
      <w:bCs/>
      <w:smallCaps/>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qFormat/>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BC26AE"/>
    <w:rPr>
      <w:rFonts w:asciiTheme="majorHAnsi" w:eastAsiaTheme="majorEastAsia" w:hAnsiTheme="majorHAnsi" w:cstheme="majorBidi"/>
      <w:b/>
      <w:bCs/>
      <w:caps/>
      <w:color w:val="026699"/>
      <w:sz w:val="28"/>
      <w:szCs w:val="24"/>
      <w:lang w:val="en-GB"/>
    </w:rPr>
  </w:style>
  <w:style w:type="character" w:customStyle="1" w:styleId="Heading2Char">
    <w:name w:val="Heading 2 Char"/>
    <w:basedOn w:val="DefaultParagraphFont"/>
    <w:link w:val="Heading2"/>
    <w:rsid w:val="00F720BE"/>
    <w:rPr>
      <w:rFonts w:asciiTheme="majorHAnsi" w:eastAsiaTheme="majorEastAsia" w:hAnsiTheme="majorHAnsi" w:cstheme="majorBidi"/>
      <w:b/>
      <w:bCs/>
      <w:color w:val="026699"/>
      <w:sz w:val="24"/>
      <w:szCs w:val="24"/>
      <w:lang w:val="en-GB"/>
    </w:rPr>
  </w:style>
  <w:style w:type="character" w:customStyle="1" w:styleId="Heading3Char">
    <w:name w:val="Heading 3 Char"/>
    <w:basedOn w:val="DefaultParagraphFont"/>
    <w:link w:val="Heading3"/>
    <w:rsid w:val="005540A2"/>
    <w:rPr>
      <w:rFonts w:asciiTheme="majorHAnsi" w:eastAsiaTheme="majorEastAsia" w:hAnsiTheme="majorHAnsi" w:cstheme="majorBidi"/>
      <w:b/>
      <w:bCs/>
      <w:smallCaps/>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iPriority w:val="99"/>
    <w:unhideWhenUsed/>
    <w:rsid w:val="00380350"/>
    <w:rPr>
      <w:noProof w:val="0"/>
      <w:sz w:val="18"/>
      <w:szCs w:val="18"/>
      <w:lang w:val="en-GB"/>
    </w:rPr>
  </w:style>
  <w:style w:type="paragraph" w:styleId="CommentText">
    <w:name w:val="annotation text"/>
    <w:basedOn w:val="Normal"/>
    <w:link w:val="CommentTextChar"/>
    <w:uiPriority w:val="99"/>
    <w:unhideWhenUsed/>
    <w:rsid w:val="00380350"/>
    <w:pPr>
      <w:spacing w:line="240" w:lineRule="auto"/>
    </w:pPr>
    <w:rPr>
      <w:sz w:val="24"/>
      <w:szCs w:val="24"/>
    </w:rPr>
  </w:style>
  <w:style w:type="character" w:customStyle="1" w:styleId="CommentTextChar">
    <w:name w:val="Comment Text Char"/>
    <w:basedOn w:val="DefaultParagraphFont"/>
    <w:link w:val="CommentText"/>
    <w:uiPriority w:val="99"/>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5540A2"/>
    <w:pPr>
      <w:spacing w:before="60" w:after="60"/>
      <w:ind w:left="113" w:right="113"/>
    </w:pPr>
    <w:rPr>
      <w:b/>
      <w:color w:val="02669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AppendixHeading1">
    <w:name w:val="Appendix Heading 1"/>
    <w:basedOn w:val="Normal"/>
    <w:next w:val="BodyText"/>
    <w:rsid w:val="00586C48"/>
    <w:pPr>
      <w:tabs>
        <w:tab w:val="num" w:pos="567"/>
      </w:tabs>
      <w:spacing w:before="120" w:after="120" w:line="240" w:lineRule="auto"/>
      <w:ind w:left="567" w:hanging="567"/>
    </w:pPr>
    <w:rPr>
      <w:rFonts w:ascii="Arial" w:eastAsia="Times New Roman" w:hAnsi="Arial" w:cs="Arial"/>
      <w:b/>
      <w:caps/>
      <w:sz w:val="24"/>
      <w:lang w:eastAsia="en-GB"/>
    </w:rPr>
  </w:style>
  <w:style w:type="paragraph" w:customStyle="1" w:styleId="AppendixHeading2">
    <w:name w:val="Appendix Heading 2"/>
    <w:basedOn w:val="Normal"/>
    <w:next w:val="BodyText"/>
    <w:qFormat/>
    <w:rsid w:val="00586C48"/>
    <w:pPr>
      <w:tabs>
        <w:tab w:val="num" w:pos="851"/>
      </w:tabs>
      <w:spacing w:before="120" w:after="120" w:line="240" w:lineRule="auto"/>
      <w:ind w:left="851" w:hanging="851"/>
    </w:pPr>
    <w:rPr>
      <w:rFonts w:ascii="Arial" w:eastAsia="Times New Roman" w:hAnsi="Arial" w:cs="Arial"/>
      <w:b/>
      <w:sz w:val="22"/>
      <w:lang w:eastAsia="en-GB"/>
    </w:rPr>
  </w:style>
  <w:style w:type="paragraph" w:customStyle="1" w:styleId="AppendixHeading3">
    <w:name w:val="Appendix Heading 3"/>
    <w:basedOn w:val="Normal"/>
    <w:next w:val="Normal"/>
    <w:rsid w:val="00586C48"/>
    <w:pPr>
      <w:tabs>
        <w:tab w:val="num" w:pos="992"/>
      </w:tabs>
      <w:spacing w:before="120" w:after="120" w:line="240" w:lineRule="auto"/>
      <w:ind w:left="992" w:hanging="992"/>
    </w:pPr>
    <w:rPr>
      <w:rFonts w:ascii="Arial" w:eastAsia="Times New Roman" w:hAnsi="Arial" w:cs="Arial"/>
      <w:sz w:val="22"/>
      <w:lang w:eastAsia="en-GB"/>
    </w:rPr>
  </w:style>
  <w:style w:type="paragraph" w:customStyle="1" w:styleId="References">
    <w:name w:val="References"/>
    <w:basedOn w:val="Normal"/>
    <w:qFormat/>
    <w:rsid w:val="00380F88"/>
    <w:pPr>
      <w:tabs>
        <w:tab w:val="left" w:pos="567"/>
      </w:tabs>
      <w:spacing w:after="120" w:line="240" w:lineRule="auto"/>
      <w:ind w:left="720" w:hanging="360"/>
    </w:pPr>
    <w:rPr>
      <w:rFonts w:ascii="Arial" w:eastAsia="Times New Roman" w:hAnsi="Arial"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character" w:customStyle="1" w:styleId="CharChar">
    <w:name w:val="Char Char"/>
    <w:rsid w:val="003426D3"/>
    <w:rPr>
      <w:rFonts w:ascii="Calibri" w:eastAsia="SimSun" w:hAnsi="Calibri" w:cs="Times New Roman"/>
      <w:kern w:val="2"/>
      <w:sz w:val="21"/>
      <w:szCs w:val="24"/>
      <w:lang w:val="en-US" w:eastAsia="zh-CN" w:bidi="ar-SA"/>
    </w:rPr>
  </w:style>
  <w:style w:type="paragraph" w:customStyle="1" w:styleId="TableParagraph">
    <w:name w:val="Table Paragraph"/>
    <w:basedOn w:val="Normal"/>
    <w:uiPriority w:val="1"/>
    <w:qFormat/>
    <w:rsid w:val="006143DE"/>
    <w:pPr>
      <w:autoSpaceDE w:val="0"/>
      <w:autoSpaceDN w:val="0"/>
      <w:spacing w:before="120" w:after="120" w:line="240" w:lineRule="auto"/>
      <w:ind w:left="220"/>
    </w:pPr>
    <w:rPr>
      <w:rFonts w:ascii="Calibri" w:eastAsia="SimSun" w:hAnsi="Calibri" w:cs="Times New Roman"/>
      <w:sz w:val="22"/>
      <w:lang w:val="en-US" w:eastAsia="zh-CN"/>
    </w:rPr>
  </w:style>
  <w:style w:type="paragraph" w:styleId="ListParagraph">
    <w:name w:val="List Paragraph"/>
    <w:basedOn w:val="Normal"/>
    <w:uiPriority w:val="34"/>
    <w:qFormat/>
    <w:rsid w:val="00BD31DE"/>
    <w:pPr>
      <w:spacing w:before="120" w:after="200" w:line="276" w:lineRule="auto"/>
      <w:ind w:left="720"/>
      <w:contextualSpacing/>
    </w:pPr>
    <w:rPr>
      <w:rFonts w:ascii="Calibri" w:eastAsia="Arial" w:hAnsi="Calibri" w:cs="Times New Roman"/>
      <w:sz w:val="22"/>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3525192">
      <w:bodyDiv w:val="1"/>
      <w:marLeft w:val="0"/>
      <w:marRight w:val="0"/>
      <w:marTop w:val="0"/>
      <w:marBottom w:val="0"/>
      <w:divBdr>
        <w:top w:val="none" w:sz="0" w:space="0" w:color="auto"/>
        <w:left w:val="none" w:sz="0" w:space="0" w:color="auto"/>
        <w:bottom w:val="none" w:sz="0" w:space="0" w:color="auto"/>
        <w:right w:val="none" w:sz="0" w:space="0" w:color="auto"/>
      </w:divBdr>
    </w:div>
    <w:div w:id="463038233">
      <w:bodyDiv w:val="1"/>
      <w:marLeft w:val="0"/>
      <w:marRight w:val="0"/>
      <w:marTop w:val="0"/>
      <w:marBottom w:val="0"/>
      <w:divBdr>
        <w:top w:val="none" w:sz="0" w:space="0" w:color="auto"/>
        <w:left w:val="none" w:sz="0" w:space="0" w:color="auto"/>
        <w:bottom w:val="none" w:sz="0" w:space="0" w:color="auto"/>
        <w:right w:val="none" w:sz="0" w:space="0" w:color="auto"/>
      </w:divBdr>
      <w:divsChild>
        <w:div w:id="1644116540">
          <w:marLeft w:val="0"/>
          <w:marRight w:val="0"/>
          <w:marTop w:val="0"/>
          <w:marBottom w:val="0"/>
          <w:divBdr>
            <w:top w:val="none" w:sz="0" w:space="0" w:color="auto"/>
            <w:left w:val="none" w:sz="0" w:space="0" w:color="auto"/>
            <w:bottom w:val="none" w:sz="0" w:space="0" w:color="auto"/>
            <w:right w:val="none" w:sz="0" w:space="0" w:color="auto"/>
          </w:divBdr>
        </w:div>
      </w:divsChild>
    </w:div>
    <w:div w:id="900138082">
      <w:bodyDiv w:val="1"/>
      <w:marLeft w:val="0"/>
      <w:marRight w:val="0"/>
      <w:marTop w:val="0"/>
      <w:marBottom w:val="0"/>
      <w:divBdr>
        <w:top w:val="none" w:sz="0" w:space="0" w:color="auto"/>
        <w:left w:val="none" w:sz="0" w:space="0" w:color="auto"/>
        <w:bottom w:val="none" w:sz="0" w:space="0" w:color="auto"/>
        <w:right w:val="none" w:sz="0" w:space="0" w:color="auto"/>
      </w:divBdr>
      <w:divsChild>
        <w:div w:id="6098469">
          <w:marLeft w:val="0"/>
          <w:marRight w:val="0"/>
          <w:marTop w:val="0"/>
          <w:marBottom w:val="0"/>
          <w:divBdr>
            <w:top w:val="none" w:sz="0" w:space="0" w:color="auto"/>
            <w:left w:val="none" w:sz="0" w:space="0" w:color="auto"/>
            <w:bottom w:val="none" w:sz="0" w:space="0" w:color="auto"/>
            <w:right w:val="none" w:sz="0" w:space="0" w:color="auto"/>
          </w:divBdr>
        </w:div>
      </w:divsChild>
    </w:div>
    <w:div w:id="926495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header" Target="header7.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comments" Target="comments.xml"/><Relationship Id="rId33" Type="http://schemas.openxmlformats.org/officeDocument/2006/relationships/header" Target="header12.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image" Target="media/image3.jpeg"/><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microsoft.com/office/2016/09/relationships/commentsIds" Target="commentsIds.xml"/><Relationship Id="rId30" Type="http://schemas.openxmlformats.org/officeDocument/2006/relationships/header" Target="header10.xml"/><Relationship Id="rId35" Type="http://schemas.microsoft.com/office/2011/relationships/people" Target="people.xml"/><Relationship Id="rId8" Type="http://schemas.openxmlformats.org/officeDocument/2006/relationships/webSettings" Target="webSettings.xml"/></Relationships>
</file>

<file path=word/_rels/footer4.xml.rels><?xml version="1.0" encoding="UTF-8" standalone="yes"?>
<Relationships xmlns="http://schemas.openxmlformats.org/package/2006/relationships"><Relationship Id="rId1" Type="http://schemas.openxmlformats.org/officeDocument/2006/relationships/image" Target="media/image2.jpeg"/></Relationships>
</file>

<file path=word/_rels/footer5.xml.rels><?xml version="1.0" encoding="UTF-8" standalone="yes"?>
<Relationships xmlns="http://schemas.openxmlformats.org/package/2006/relationships"><Relationship Id="rId1" Type="http://schemas.openxmlformats.org/officeDocument/2006/relationships/image" Target="media/image2.jpeg"/></Relationships>
</file>

<file path=word/_rels/footer6.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02A3B1-56FB-4975-BFEA-AF52CA0648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C3C53E7-36C6-40AE-A9F2-BD54C05B14D7}">
  <ds:schemaRefs>
    <ds:schemaRef ds:uri="http://schemas.microsoft.com/sharepoint/v3/contenttype/forms"/>
  </ds:schemaRefs>
</ds:datastoreItem>
</file>

<file path=customXml/itemProps3.xml><?xml version="1.0" encoding="utf-8"?>
<ds:datastoreItem xmlns:ds="http://schemas.openxmlformats.org/officeDocument/2006/customXml" ds:itemID="{BF9A3711-1CBB-4BE8-9449-6CA30644B2A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D8C8EF2-1A69-46CC-95A7-3B8C4072A1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16557</Words>
  <Characters>94377</Characters>
  <Application>Microsoft Office Word</Application>
  <DocSecurity>0</DocSecurity>
  <Lines>786</Lines>
  <Paragraphs>221</Paragraphs>
  <ScaleCrop>false</ScaleCrop>
  <HeadingPairs>
    <vt:vector size="8" baseType="variant">
      <vt:variant>
        <vt:lpstr>Titolo</vt:lpstr>
      </vt:variant>
      <vt:variant>
        <vt:i4>1</vt:i4>
      </vt:variant>
      <vt:variant>
        <vt:lpstr>제목</vt:lpstr>
      </vt:variant>
      <vt:variant>
        <vt:i4>1</vt:i4>
      </vt:variant>
      <vt:variant>
        <vt:lpstr>Title</vt:lpstr>
      </vt:variant>
      <vt:variant>
        <vt:i4>1</vt:i4>
      </vt:variant>
      <vt:variant>
        <vt:lpstr>Titre</vt:lpstr>
      </vt:variant>
      <vt:variant>
        <vt:i4>1</vt:i4>
      </vt:variant>
    </vt:vector>
  </HeadingPairs>
  <TitlesOfParts>
    <vt:vector size="4" baseType="lpstr">
      <vt:lpstr>IALA Guideline 1115</vt:lpstr>
      <vt:lpstr>IALA Guideline 1115</vt:lpstr>
      <vt:lpstr>IALA Guideline 1115</vt:lpstr>
      <vt:lpstr>IALA Guideline 1115</vt:lpstr>
    </vt:vector>
  </TitlesOfParts>
  <Manager>IALA</Manager>
  <Company>IALA</Company>
  <LinksUpToDate>false</LinksUpToDate>
  <CharactersWithSpaces>110713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Kevin Gregory</cp:lastModifiedBy>
  <cp:revision>3</cp:revision>
  <cp:lastPrinted>2020-02-26T01:39:00Z</cp:lastPrinted>
  <dcterms:created xsi:type="dcterms:W3CDTF">2020-10-26T09:47:00Z</dcterms:created>
  <dcterms:modified xsi:type="dcterms:W3CDTF">2021-02-08T10:45:00Z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